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A2911" w14:textId="2C176ACF" w:rsidR="00656F2A" w:rsidRPr="00553596" w:rsidRDefault="00EC71D4" w:rsidP="001D6C5B">
      <w:pPr>
        <w:spacing w:before="240" w:after="120" w:line="240" w:lineRule="auto"/>
        <w:jc w:val="center"/>
        <w:rPr>
          <w:b/>
          <w:sz w:val="32"/>
          <w:lang w:val="sk-SK"/>
        </w:rPr>
      </w:pPr>
      <w:r w:rsidRPr="00553596">
        <w:rPr>
          <w:b/>
          <w:sz w:val="32"/>
          <w:lang w:val="sk-SK"/>
        </w:rPr>
        <w:t>Z</w:t>
      </w:r>
      <w:r w:rsidR="00B543A6" w:rsidRPr="00553596">
        <w:rPr>
          <w:b/>
          <w:sz w:val="32"/>
          <w:lang w:val="sk-SK"/>
        </w:rPr>
        <w:t xml:space="preserve">MLUVA O </w:t>
      </w:r>
      <w:r w:rsidR="00D34F99" w:rsidRPr="00553596">
        <w:rPr>
          <w:b/>
          <w:sz w:val="32"/>
          <w:lang w:val="sk-SK"/>
        </w:rPr>
        <w:t>POSK</w:t>
      </w:r>
      <w:r w:rsidR="006F5ABF" w:rsidRPr="00553596">
        <w:rPr>
          <w:b/>
          <w:sz w:val="32"/>
          <w:lang w:val="sk-SK"/>
        </w:rPr>
        <w:t>Y</w:t>
      </w:r>
      <w:r w:rsidR="00D34F99" w:rsidRPr="00553596">
        <w:rPr>
          <w:b/>
          <w:sz w:val="32"/>
          <w:lang w:val="sk-SK"/>
        </w:rPr>
        <w:t>TOV</w:t>
      </w:r>
      <w:r w:rsidRPr="00553596">
        <w:rPr>
          <w:b/>
          <w:sz w:val="32"/>
          <w:lang w:val="sk-SK"/>
        </w:rPr>
        <w:t>A</w:t>
      </w:r>
      <w:r w:rsidR="00D34F99" w:rsidRPr="00553596">
        <w:rPr>
          <w:b/>
          <w:sz w:val="32"/>
          <w:lang w:val="sk-SK"/>
        </w:rPr>
        <w:t>NÍ P</w:t>
      </w:r>
      <w:r w:rsidRPr="00553596">
        <w:rPr>
          <w:b/>
          <w:sz w:val="32"/>
          <w:lang w:val="sk-SK"/>
        </w:rPr>
        <w:t>R</w:t>
      </w:r>
      <w:r w:rsidR="00D34F99" w:rsidRPr="00553596">
        <w:rPr>
          <w:b/>
          <w:sz w:val="32"/>
          <w:lang w:val="sk-SK"/>
        </w:rPr>
        <w:t>EPRAVN</w:t>
      </w:r>
      <w:r w:rsidRPr="00553596">
        <w:rPr>
          <w:b/>
          <w:sz w:val="32"/>
          <w:lang w:val="sk-SK"/>
        </w:rPr>
        <w:t>Ý</w:t>
      </w:r>
      <w:r w:rsidR="00D34F99" w:rsidRPr="00553596">
        <w:rPr>
          <w:b/>
          <w:sz w:val="32"/>
          <w:lang w:val="sk-SK"/>
        </w:rPr>
        <w:t>CH SLUŽ</w:t>
      </w:r>
      <w:r w:rsidRPr="00553596">
        <w:rPr>
          <w:b/>
          <w:sz w:val="32"/>
          <w:lang w:val="sk-SK"/>
        </w:rPr>
        <w:t>I</w:t>
      </w:r>
      <w:r w:rsidR="00D34F99" w:rsidRPr="00553596">
        <w:rPr>
          <w:b/>
          <w:sz w:val="32"/>
          <w:lang w:val="sk-SK"/>
        </w:rPr>
        <w:t>EB</w:t>
      </w:r>
    </w:p>
    <w:p w14:paraId="17936BE9" w14:textId="59347C39" w:rsidR="00065D84" w:rsidRPr="00553596" w:rsidRDefault="00065D84" w:rsidP="001D6C5B">
      <w:pPr>
        <w:spacing w:before="240" w:after="120" w:line="240" w:lineRule="auto"/>
        <w:jc w:val="center"/>
        <w:rPr>
          <w:b/>
          <w:sz w:val="32"/>
          <w:lang w:val="sk-SK"/>
        </w:rPr>
      </w:pPr>
      <w:r w:rsidRPr="00553596">
        <w:rPr>
          <w:b/>
          <w:sz w:val="32"/>
          <w:lang w:val="sk-SK"/>
        </w:rPr>
        <w:t>VO VEREJNOM ZÁUJME</w:t>
      </w:r>
    </w:p>
    <w:p w14:paraId="52C07127" w14:textId="0692DC6B" w:rsidR="001E1B72" w:rsidRPr="00553596" w:rsidRDefault="001E1B72" w:rsidP="001D6C5B">
      <w:pPr>
        <w:spacing w:before="240" w:after="120" w:line="240" w:lineRule="auto"/>
        <w:jc w:val="center"/>
        <w:rPr>
          <w:rFonts w:cstheme="minorHAnsi"/>
          <w:sz w:val="24"/>
          <w:szCs w:val="24"/>
          <w:lang w:val="sk-SK"/>
        </w:rPr>
      </w:pPr>
      <w:r w:rsidRPr="00553596">
        <w:rPr>
          <w:rFonts w:cstheme="minorHAnsi"/>
          <w:sz w:val="24"/>
          <w:szCs w:val="24"/>
          <w:lang w:val="sk-SK"/>
        </w:rPr>
        <w:t>(Zmluva o službách)</w:t>
      </w:r>
    </w:p>
    <w:p w14:paraId="314E7A9E" w14:textId="4590BED1" w:rsidR="0091246C" w:rsidRPr="00553596" w:rsidRDefault="001D6C5B" w:rsidP="00BB0321">
      <w:pPr>
        <w:spacing w:after="120" w:line="240" w:lineRule="auto"/>
        <w:jc w:val="center"/>
        <w:rPr>
          <w:sz w:val="24"/>
          <w:lang w:val="sk-SK"/>
        </w:rPr>
      </w:pPr>
      <w:r w:rsidRPr="00553596">
        <w:rPr>
          <w:sz w:val="24"/>
          <w:lang w:val="sk-SK"/>
        </w:rPr>
        <w:t>me</w:t>
      </w:r>
      <w:r w:rsidR="00EC71D4" w:rsidRPr="00553596">
        <w:rPr>
          <w:sz w:val="24"/>
          <w:lang w:val="sk-SK"/>
        </w:rPr>
        <w:t>d</w:t>
      </w:r>
      <w:r w:rsidRPr="00553596">
        <w:rPr>
          <w:sz w:val="24"/>
          <w:lang w:val="sk-SK"/>
        </w:rPr>
        <w:t>zi</w:t>
      </w:r>
      <w:r w:rsidR="001E1B72" w:rsidRPr="00553596">
        <w:rPr>
          <w:sz w:val="24"/>
          <w:lang w:val="sk-SK"/>
        </w:rPr>
        <w:t xml:space="preserve"> </w:t>
      </w:r>
      <w:r w:rsidR="001E1B72" w:rsidRPr="00553596">
        <w:rPr>
          <w:rFonts w:cstheme="minorHAnsi"/>
          <w:sz w:val="24"/>
          <w:szCs w:val="24"/>
          <w:lang w:val="sk-SK"/>
        </w:rPr>
        <w:t>nasledujúcimi</w:t>
      </w:r>
      <w:r w:rsidRPr="00553596">
        <w:rPr>
          <w:rFonts w:cstheme="minorHAnsi"/>
          <w:sz w:val="24"/>
          <w:szCs w:val="24"/>
          <w:lang w:val="sk-SK"/>
        </w:rPr>
        <w:t xml:space="preserve"> </w:t>
      </w:r>
      <w:r w:rsidR="00EC71D4" w:rsidRPr="00553596">
        <w:rPr>
          <w:sz w:val="24"/>
          <w:lang w:val="sk-SK"/>
        </w:rPr>
        <w:t>z</w:t>
      </w:r>
      <w:r w:rsidRPr="00553596">
        <w:rPr>
          <w:sz w:val="24"/>
          <w:lang w:val="sk-SK"/>
        </w:rPr>
        <w:t>mluvn</w:t>
      </w:r>
      <w:r w:rsidR="00EC71D4" w:rsidRPr="00553596">
        <w:rPr>
          <w:sz w:val="24"/>
          <w:lang w:val="sk-SK"/>
        </w:rPr>
        <w:t>ý</w:t>
      </w:r>
      <w:r w:rsidRPr="00553596">
        <w:rPr>
          <w:sz w:val="24"/>
          <w:lang w:val="sk-SK"/>
        </w:rPr>
        <w:t>mi stranami</w:t>
      </w:r>
    </w:p>
    <w:p w14:paraId="73E652CC" w14:textId="660348AE" w:rsidR="0091246C" w:rsidRPr="00553596" w:rsidRDefault="0091246C" w:rsidP="00BB0321">
      <w:pPr>
        <w:spacing w:after="120" w:line="240" w:lineRule="auto"/>
        <w:jc w:val="center"/>
        <w:rPr>
          <w:sz w:val="24"/>
          <w:lang w:val="sk-SK"/>
        </w:rPr>
      </w:pPr>
    </w:p>
    <w:p w14:paraId="0BDADD8A" w14:textId="77777777" w:rsidR="00432B0A" w:rsidRPr="00553596" w:rsidRDefault="00432B0A" w:rsidP="00BB0321">
      <w:pPr>
        <w:spacing w:after="120" w:line="240" w:lineRule="auto"/>
        <w:jc w:val="center"/>
        <w:rPr>
          <w:rFonts w:cstheme="minorHAnsi"/>
          <w:sz w:val="24"/>
          <w:szCs w:val="24"/>
          <w:lang w:val="sk-SK"/>
        </w:rPr>
      </w:pPr>
    </w:p>
    <w:p w14:paraId="66719E05" w14:textId="77777777" w:rsidR="00432B0A" w:rsidRPr="00553596" w:rsidRDefault="00432B0A" w:rsidP="00BB0321">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91246C" w:rsidRPr="00553596" w14:paraId="672DD919" w14:textId="77777777" w:rsidTr="001D6C5B">
        <w:tc>
          <w:tcPr>
            <w:tcW w:w="2694" w:type="dxa"/>
          </w:tcPr>
          <w:p w14:paraId="75987396" w14:textId="7C0EFE65"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74973088" w14:textId="50460849" w:rsidR="0091246C" w:rsidRPr="00553596" w:rsidRDefault="00B6229D" w:rsidP="001D6C5B">
            <w:pPr>
              <w:spacing w:after="120"/>
              <w:rPr>
                <w:rFonts w:cstheme="minorHAnsi"/>
                <w:b/>
                <w:sz w:val="24"/>
                <w:szCs w:val="24"/>
                <w:lang w:val="sk-SK"/>
              </w:rPr>
            </w:pPr>
            <w:r w:rsidRPr="00553596">
              <w:rPr>
                <w:rFonts w:cstheme="minorHAnsi"/>
                <w:b/>
                <w:sz w:val="24"/>
                <w:szCs w:val="24"/>
                <w:lang w:val="sk-SK"/>
              </w:rPr>
              <w:t>Banskobystrický samosprávny kraj</w:t>
            </w:r>
          </w:p>
        </w:tc>
      </w:tr>
      <w:tr w:rsidR="0091246C" w:rsidRPr="00553596" w14:paraId="717DF1D0" w14:textId="77777777" w:rsidTr="001D6C5B">
        <w:tc>
          <w:tcPr>
            <w:tcW w:w="2694" w:type="dxa"/>
          </w:tcPr>
          <w:p w14:paraId="64EE927C" w14:textId="5C715981"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2F76894C" w14:textId="29B8ACAA" w:rsidR="0091246C" w:rsidRPr="00553596" w:rsidRDefault="00F80657" w:rsidP="001D6C5B">
            <w:pPr>
              <w:spacing w:after="120"/>
              <w:rPr>
                <w:rFonts w:cstheme="minorHAnsi"/>
                <w:sz w:val="24"/>
                <w:szCs w:val="24"/>
                <w:lang w:val="sk-SK"/>
              </w:rPr>
            </w:pPr>
            <w:r w:rsidRPr="00553596">
              <w:rPr>
                <w:color w:val="252525"/>
                <w:sz w:val="24"/>
                <w:szCs w:val="24"/>
                <w:shd w:val="clear" w:color="auto" w:fill="FFFFFF"/>
                <w:lang w:val="sk-SK"/>
              </w:rPr>
              <w:t xml:space="preserve">Námestie SNP č. 23, 974 01 </w:t>
            </w:r>
            <w:r w:rsidRPr="00553596">
              <w:rPr>
                <w:sz w:val="24"/>
                <w:szCs w:val="24"/>
                <w:lang w:val="sk-SK"/>
              </w:rPr>
              <w:t>Banská Bystrica</w:t>
            </w:r>
          </w:p>
        </w:tc>
      </w:tr>
      <w:tr w:rsidR="0091246C" w:rsidRPr="00553596" w14:paraId="0C2892D6" w14:textId="77777777" w:rsidTr="001D6C5B">
        <w:trPr>
          <w:trHeight w:val="60"/>
        </w:trPr>
        <w:tc>
          <w:tcPr>
            <w:tcW w:w="2694" w:type="dxa"/>
          </w:tcPr>
          <w:p w14:paraId="07B2A42A" w14:textId="0B154E7B" w:rsidR="0091246C" w:rsidRPr="00632651" w:rsidRDefault="0091246C"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6B508C70" w14:textId="2CC4CEED" w:rsidR="0091246C" w:rsidRPr="00553596" w:rsidRDefault="00F80657" w:rsidP="00F80657">
            <w:pPr>
              <w:spacing w:after="120"/>
              <w:rPr>
                <w:rFonts w:cstheme="minorHAnsi"/>
                <w:sz w:val="24"/>
                <w:szCs w:val="24"/>
                <w:lang w:val="sk-SK"/>
              </w:rPr>
            </w:pPr>
            <w:r w:rsidRPr="00553596">
              <w:rPr>
                <w:color w:val="252525"/>
                <w:sz w:val="24"/>
                <w:szCs w:val="24"/>
                <w:shd w:val="clear" w:color="auto" w:fill="FFFFFF"/>
                <w:lang w:val="sk-SK"/>
              </w:rPr>
              <w:t>37828100</w:t>
            </w:r>
          </w:p>
        </w:tc>
      </w:tr>
      <w:tr w:rsidR="00E50F1C" w:rsidRPr="00553596" w14:paraId="400B5E8B" w14:textId="77777777" w:rsidTr="001D6C5B">
        <w:trPr>
          <w:trHeight w:val="60"/>
        </w:trPr>
        <w:tc>
          <w:tcPr>
            <w:tcW w:w="2694" w:type="dxa"/>
          </w:tcPr>
          <w:p w14:paraId="0CD5BD9E" w14:textId="42A299C3" w:rsidR="00E50F1C" w:rsidRPr="00553596" w:rsidRDefault="00E50F1C" w:rsidP="00BB0321">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7ED80381" w14:textId="1DEBD3A4" w:rsidR="00E50F1C" w:rsidRPr="00553596" w:rsidRDefault="00F80657" w:rsidP="00F80657">
            <w:pPr>
              <w:spacing w:after="120"/>
              <w:rPr>
                <w:rFonts w:ascii="Calibri" w:hAnsi="Calibri" w:cs="Calibri"/>
                <w:sz w:val="24"/>
                <w:szCs w:val="24"/>
                <w:lang w:val="sk-SK"/>
              </w:rPr>
            </w:pPr>
            <w:r w:rsidRPr="00553596">
              <w:rPr>
                <w:sz w:val="24"/>
                <w:szCs w:val="24"/>
                <w:lang w:val="sk-SK"/>
              </w:rPr>
              <w:t>2021627333</w:t>
            </w:r>
          </w:p>
        </w:tc>
      </w:tr>
      <w:tr w:rsidR="0091246C" w:rsidRPr="00553596" w14:paraId="2D6BE6F8" w14:textId="77777777" w:rsidTr="001D6C5B">
        <w:tc>
          <w:tcPr>
            <w:tcW w:w="2694" w:type="dxa"/>
          </w:tcPr>
          <w:p w14:paraId="0B95CFD2" w14:textId="0AC20AD5" w:rsidR="0091246C" w:rsidRPr="00632651" w:rsidRDefault="00F80657" w:rsidP="00BB0321">
            <w:pPr>
              <w:spacing w:after="120"/>
              <w:jc w:val="both"/>
              <w:rPr>
                <w:rFonts w:cstheme="minorHAnsi"/>
                <w:b/>
                <w:sz w:val="24"/>
                <w:szCs w:val="24"/>
                <w:lang w:val="sk-SK"/>
              </w:rPr>
            </w:pPr>
            <w:r w:rsidRPr="00553596">
              <w:rPr>
                <w:rFonts w:cstheme="minorHAnsi"/>
                <w:b/>
                <w:sz w:val="24"/>
                <w:szCs w:val="24"/>
                <w:lang w:val="sk-SK"/>
              </w:rPr>
              <w:t>Štatutárny orgán</w:t>
            </w:r>
            <w:r w:rsidR="001D6C5B" w:rsidRPr="00632651">
              <w:rPr>
                <w:rFonts w:cstheme="minorHAnsi"/>
                <w:b/>
                <w:sz w:val="24"/>
                <w:szCs w:val="24"/>
                <w:lang w:val="sk-SK"/>
              </w:rPr>
              <w:t>:</w:t>
            </w:r>
          </w:p>
        </w:tc>
        <w:tc>
          <w:tcPr>
            <w:tcW w:w="6520" w:type="dxa"/>
          </w:tcPr>
          <w:p w14:paraId="0D5267FC" w14:textId="50E7EC27" w:rsidR="0091246C" w:rsidRPr="00553596" w:rsidRDefault="00F80657">
            <w:pPr>
              <w:spacing w:after="120"/>
              <w:rPr>
                <w:rFonts w:cstheme="minorHAnsi"/>
                <w:sz w:val="24"/>
                <w:szCs w:val="24"/>
                <w:highlight w:val="yellow"/>
                <w:lang w:val="sk-SK"/>
              </w:rPr>
            </w:pPr>
            <w:r w:rsidRPr="00553596">
              <w:rPr>
                <w:sz w:val="24"/>
                <w:szCs w:val="24"/>
                <w:lang w:val="sk-SK"/>
              </w:rPr>
              <w:t xml:space="preserve">Ing. Ján </w:t>
            </w:r>
            <w:proofErr w:type="spellStart"/>
            <w:r w:rsidRPr="00553596">
              <w:rPr>
                <w:sz w:val="24"/>
                <w:szCs w:val="24"/>
                <w:lang w:val="sk-SK"/>
              </w:rPr>
              <w:t>Lunter</w:t>
            </w:r>
            <w:proofErr w:type="spellEnd"/>
            <w:r w:rsidRPr="00553596">
              <w:rPr>
                <w:sz w:val="24"/>
                <w:szCs w:val="24"/>
                <w:lang w:val="sk-SK"/>
              </w:rPr>
              <w:t>, predseda</w:t>
            </w:r>
          </w:p>
        </w:tc>
      </w:tr>
      <w:tr w:rsidR="00F80657" w:rsidRPr="00553596" w14:paraId="517C711A" w14:textId="77777777" w:rsidTr="001D6C5B">
        <w:tc>
          <w:tcPr>
            <w:tcW w:w="2694" w:type="dxa"/>
          </w:tcPr>
          <w:p w14:paraId="66156FA4" w14:textId="5901DCFD" w:rsidR="00F80657" w:rsidRPr="00553596" w:rsidRDefault="00F80657" w:rsidP="00BB0321">
            <w:pPr>
              <w:spacing w:after="120"/>
              <w:jc w:val="both"/>
              <w:rPr>
                <w:rFonts w:cstheme="minorHAnsi"/>
                <w:b/>
                <w:sz w:val="24"/>
                <w:szCs w:val="24"/>
                <w:lang w:val="sk-SK"/>
              </w:rPr>
            </w:pPr>
            <w:r w:rsidRPr="00553596">
              <w:rPr>
                <w:rFonts w:cstheme="minorHAnsi"/>
                <w:b/>
                <w:sz w:val="24"/>
                <w:szCs w:val="24"/>
                <w:lang w:val="sk-SK"/>
              </w:rPr>
              <w:t>Poverený zástupca:</w:t>
            </w:r>
          </w:p>
        </w:tc>
        <w:tc>
          <w:tcPr>
            <w:tcW w:w="6520" w:type="dxa"/>
          </w:tcPr>
          <w:p w14:paraId="5F68C5E3" w14:textId="17929ACC" w:rsidR="00F80657" w:rsidRPr="00553596" w:rsidRDefault="00770402">
            <w:pPr>
              <w:spacing w:after="120"/>
              <w:rPr>
                <w:sz w:val="24"/>
                <w:szCs w:val="24"/>
                <w:lang w:val="sk-SK"/>
              </w:rPr>
            </w:pPr>
            <w:r w:rsidRPr="00770402">
              <w:rPr>
                <w:sz w:val="24"/>
                <w:szCs w:val="24"/>
                <w:highlight w:val="yellow"/>
                <w:lang w:val="sk-SK"/>
              </w:rPr>
              <w:t>_________</w:t>
            </w:r>
            <w:r w:rsidR="00F80657" w:rsidRPr="00770402">
              <w:rPr>
                <w:sz w:val="24"/>
                <w:szCs w:val="24"/>
                <w:lang w:val="sk-SK"/>
              </w:rPr>
              <w:t xml:space="preserve">, </w:t>
            </w:r>
            <w:r w:rsidR="00F80657" w:rsidRPr="00553596">
              <w:rPr>
                <w:sz w:val="24"/>
                <w:szCs w:val="24"/>
                <w:lang w:val="sk-SK"/>
              </w:rPr>
              <w:t>riaditeľ odboru verejnej dopravy</w:t>
            </w:r>
          </w:p>
        </w:tc>
      </w:tr>
      <w:tr w:rsidR="00F80657" w:rsidRPr="00553596" w14:paraId="777DC20D" w14:textId="77777777" w:rsidTr="001D6C5B">
        <w:tc>
          <w:tcPr>
            <w:tcW w:w="2694" w:type="dxa"/>
          </w:tcPr>
          <w:p w14:paraId="78497DFC" w14:textId="5988E91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367311C7" w14:textId="6E494A04" w:rsidR="00F80657" w:rsidRPr="00553596" w:rsidRDefault="00770402" w:rsidP="00F80657">
            <w:pPr>
              <w:spacing w:after="120"/>
              <w:rPr>
                <w:sz w:val="24"/>
                <w:szCs w:val="24"/>
                <w:lang w:val="sk-SK"/>
              </w:rPr>
            </w:pPr>
            <w:r w:rsidRPr="00770402">
              <w:rPr>
                <w:sz w:val="24"/>
                <w:szCs w:val="24"/>
                <w:highlight w:val="yellow"/>
                <w:lang w:val="sk-SK"/>
              </w:rPr>
              <w:t>____________</w:t>
            </w:r>
            <w:r w:rsidR="00F80657" w:rsidRPr="00770402">
              <w:rPr>
                <w:sz w:val="24"/>
                <w:szCs w:val="24"/>
                <w:lang w:val="sk-SK"/>
              </w:rPr>
              <w:t>@</w:t>
            </w:r>
            <w:r w:rsidR="00F80657" w:rsidRPr="00553596">
              <w:rPr>
                <w:sz w:val="24"/>
                <w:szCs w:val="24"/>
                <w:lang w:val="sk-SK"/>
              </w:rPr>
              <w:t>bbsk.sk</w:t>
            </w:r>
          </w:p>
        </w:tc>
      </w:tr>
      <w:tr w:rsidR="00F80657" w:rsidRPr="00553596" w14:paraId="6E7C0319" w14:textId="77777777" w:rsidTr="001D6C5B">
        <w:tc>
          <w:tcPr>
            <w:tcW w:w="2694" w:type="dxa"/>
          </w:tcPr>
          <w:p w14:paraId="1F888951" w14:textId="641624C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5408BE5E" w14:textId="6C5B7F63" w:rsidR="00F80657" w:rsidRPr="00553596" w:rsidRDefault="00F80657" w:rsidP="00F80657">
            <w:pPr>
              <w:spacing w:after="120"/>
              <w:rPr>
                <w:rFonts w:cstheme="minorHAnsi"/>
                <w:sz w:val="24"/>
                <w:szCs w:val="24"/>
                <w:highlight w:val="yellow"/>
                <w:lang w:val="sk-SK"/>
              </w:rPr>
            </w:pPr>
            <w:r w:rsidRPr="00553596">
              <w:rPr>
                <w:sz w:val="24"/>
                <w:szCs w:val="24"/>
                <w:lang w:val="sk-SK"/>
              </w:rPr>
              <w:t>Štátna pokladnica, IBAN: SK92 8180 0000 0070 0038 9679</w:t>
            </w:r>
          </w:p>
        </w:tc>
      </w:tr>
    </w:tbl>
    <w:p w14:paraId="27081CB2" w14:textId="0A477B97" w:rsidR="0091246C"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 len</w:t>
      </w:r>
      <w:r w:rsidR="0091246C" w:rsidRPr="00632651">
        <w:rPr>
          <w:rFonts w:cstheme="minorHAnsi"/>
          <w:sz w:val="24"/>
          <w:szCs w:val="24"/>
          <w:lang w:val="sk-SK"/>
        </w:rPr>
        <w:t xml:space="preserve"> „</w:t>
      </w:r>
      <w:r w:rsidR="0091246C" w:rsidRPr="00632651">
        <w:rPr>
          <w:rFonts w:cstheme="minorHAnsi"/>
          <w:b/>
          <w:sz w:val="24"/>
          <w:szCs w:val="24"/>
          <w:lang w:val="sk-SK"/>
        </w:rPr>
        <w:t>Objedn</w:t>
      </w:r>
      <w:r w:rsidR="00BB75A2" w:rsidRPr="002F5881">
        <w:rPr>
          <w:rFonts w:cstheme="minorHAnsi"/>
          <w:b/>
          <w:sz w:val="24"/>
          <w:szCs w:val="24"/>
          <w:lang w:val="sk-SK"/>
        </w:rPr>
        <w:t>áva</w:t>
      </w:r>
      <w:r w:rsidR="0091246C" w:rsidRPr="002F5881">
        <w:rPr>
          <w:rFonts w:cstheme="minorHAnsi"/>
          <w:b/>
          <w:sz w:val="24"/>
          <w:szCs w:val="24"/>
          <w:lang w:val="sk-SK"/>
        </w:rPr>
        <w:t>te</w:t>
      </w:r>
      <w:r w:rsidR="00BB75A2" w:rsidRPr="00553596">
        <w:rPr>
          <w:rFonts w:cstheme="minorHAnsi"/>
          <w:b/>
          <w:sz w:val="24"/>
          <w:szCs w:val="24"/>
          <w:lang w:val="sk-SK"/>
        </w:rPr>
        <w:t>ľ</w:t>
      </w:r>
      <w:r w:rsidR="0091246C" w:rsidRPr="00553596">
        <w:rPr>
          <w:rFonts w:cstheme="minorHAnsi"/>
          <w:sz w:val="24"/>
          <w:szCs w:val="24"/>
          <w:lang w:val="sk-SK"/>
        </w:rPr>
        <w:t>“</w:t>
      </w:r>
      <w:r w:rsidR="00AA7DE2">
        <w:rPr>
          <w:rFonts w:cstheme="minorHAnsi"/>
          <w:sz w:val="24"/>
          <w:szCs w:val="24"/>
          <w:lang w:val="sk-SK"/>
        </w:rPr>
        <w:t xml:space="preserve"> alebo „</w:t>
      </w:r>
      <w:r w:rsidR="00AA7DE2" w:rsidRPr="00E31AC7">
        <w:rPr>
          <w:rFonts w:cstheme="minorHAnsi"/>
          <w:b/>
          <w:sz w:val="24"/>
          <w:szCs w:val="24"/>
          <w:lang w:val="sk-SK"/>
        </w:rPr>
        <w:t>BBSK</w:t>
      </w:r>
      <w:r w:rsidR="00AA7DE2">
        <w:rPr>
          <w:rFonts w:cstheme="minorHAnsi"/>
          <w:sz w:val="24"/>
          <w:szCs w:val="24"/>
          <w:lang w:val="sk-SK"/>
        </w:rPr>
        <w:t>“</w:t>
      </w:r>
      <w:r w:rsidRPr="00553596">
        <w:rPr>
          <w:rFonts w:cstheme="minorHAnsi"/>
          <w:sz w:val="24"/>
          <w:szCs w:val="24"/>
          <w:lang w:val="sk-SK"/>
        </w:rPr>
        <w:t>)</w:t>
      </w:r>
    </w:p>
    <w:p w14:paraId="376A9605" w14:textId="70904FD5" w:rsidR="001D6C5B" w:rsidRPr="00553596" w:rsidRDefault="00EF6495" w:rsidP="001D6C5B">
      <w:pPr>
        <w:spacing w:after="120" w:line="240" w:lineRule="auto"/>
        <w:jc w:val="center"/>
        <w:rPr>
          <w:rFonts w:cstheme="minorHAnsi"/>
          <w:sz w:val="24"/>
          <w:szCs w:val="24"/>
          <w:lang w:val="sk-SK"/>
        </w:rPr>
      </w:pPr>
      <w:r w:rsidRPr="00553596">
        <w:rPr>
          <w:rFonts w:cstheme="minorHAnsi"/>
          <w:sz w:val="24"/>
          <w:szCs w:val="24"/>
          <w:lang w:val="sk-SK"/>
        </w:rPr>
        <w:t>a</w:t>
      </w:r>
    </w:p>
    <w:p w14:paraId="16D62B1F" w14:textId="77777777" w:rsidR="001D6C5B" w:rsidRPr="00553596" w:rsidRDefault="001D6C5B" w:rsidP="001D6C5B">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EF6495" w:rsidRPr="00553596" w14:paraId="5C20A53C" w14:textId="77777777" w:rsidTr="00E44EAE">
        <w:tc>
          <w:tcPr>
            <w:tcW w:w="2694" w:type="dxa"/>
          </w:tcPr>
          <w:p w14:paraId="686E6C29" w14:textId="54BF9976"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6F3840F3" w14:textId="270C49CD" w:rsidR="00EF6495" w:rsidRPr="00553596" w:rsidRDefault="001D6C5B">
            <w:pPr>
              <w:spacing w:after="120"/>
              <w:rPr>
                <w:rFonts w:cstheme="minorHAnsi"/>
                <w:sz w:val="24"/>
                <w:szCs w:val="24"/>
                <w:lang w:val="sk-SK"/>
              </w:rPr>
            </w:pPr>
            <w:r w:rsidRPr="00553596">
              <w:rPr>
                <w:rFonts w:ascii="Calibri" w:hAnsi="Calibri" w:cs="Calibri"/>
                <w:b/>
                <w:bCs/>
                <w:sz w:val="24"/>
                <w:szCs w:val="24"/>
                <w:highlight w:val="yellow"/>
                <w:lang w:val="sk-SK"/>
              </w:rPr>
              <w:t>[DOPLN</w:t>
            </w:r>
            <w:r w:rsidR="00ED53C7" w:rsidRPr="00553596">
              <w:rPr>
                <w:rFonts w:ascii="Calibri" w:hAnsi="Calibri" w:cs="Calibri"/>
                <w:b/>
                <w:bCs/>
                <w:sz w:val="24"/>
                <w:szCs w:val="24"/>
                <w:highlight w:val="yellow"/>
                <w:lang w:val="sk-SK"/>
              </w:rPr>
              <w:t>Í UCH</w:t>
            </w:r>
            <w:r w:rsidR="00BB75A2" w:rsidRPr="00553596">
              <w:rPr>
                <w:rFonts w:ascii="Calibri" w:hAnsi="Calibri" w:cs="Calibri"/>
                <w:b/>
                <w:bCs/>
                <w:sz w:val="24"/>
                <w:szCs w:val="24"/>
                <w:highlight w:val="yellow"/>
                <w:lang w:val="sk-SK"/>
              </w:rPr>
              <w:t>ÁD</w:t>
            </w:r>
            <w:r w:rsidR="00ED53C7" w:rsidRPr="00553596">
              <w:rPr>
                <w:rFonts w:ascii="Calibri" w:hAnsi="Calibri" w:cs="Calibri"/>
                <w:b/>
                <w:bCs/>
                <w:sz w:val="24"/>
                <w:szCs w:val="24"/>
                <w:highlight w:val="yellow"/>
                <w:lang w:val="sk-SK"/>
              </w:rPr>
              <w:t>Z</w:t>
            </w:r>
            <w:r w:rsidR="00BB75A2" w:rsidRPr="00553596">
              <w:rPr>
                <w:rFonts w:ascii="Calibri" w:hAnsi="Calibri" w:cs="Calibri"/>
                <w:b/>
                <w:bCs/>
                <w:sz w:val="24"/>
                <w:szCs w:val="24"/>
                <w:highlight w:val="yellow"/>
                <w:lang w:val="sk-SK"/>
              </w:rPr>
              <w:t>A</w:t>
            </w:r>
            <w:r w:rsidR="00ED53C7" w:rsidRPr="00553596">
              <w:rPr>
                <w:rFonts w:ascii="Calibri" w:hAnsi="Calibri" w:cs="Calibri"/>
                <w:b/>
                <w:bCs/>
                <w:sz w:val="24"/>
                <w:szCs w:val="24"/>
                <w:highlight w:val="yellow"/>
                <w:lang w:val="sk-SK"/>
              </w:rPr>
              <w:t>Č</w:t>
            </w:r>
            <w:r w:rsidRPr="00553596">
              <w:rPr>
                <w:rFonts w:ascii="Calibri" w:hAnsi="Calibri" w:cs="Calibri"/>
                <w:b/>
                <w:bCs/>
                <w:sz w:val="24"/>
                <w:szCs w:val="24"/>
                <w:highlight w:val="yellow"/>
                <w:lang w:val="sk-SK"/>
              </w:rPr>
              <w:t>]</w:t>
            </w:r>
          </w:p>
        </w:tc>
      </w:tr>
      <w:tr w:rsidR="00EF6495" w:rsidRPr="00553596" w14:paraId="76CA23B2" w14:textId="77777777" w:rsidTr="00E44EAE">
        <w:tc>
          <w:tcPr>
            <w:tcW w:w="2694" w:type="dxa"/>
          </w:tcPr>
          <w:p w14:paraId="6B6FCB7B" w14:textId="77777777"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3ADE21F9" w14:textId="20D30461" w:rsidR="00EF6495" w:rsidRPr="00553596" w:rsidRDefault="001D6C5B">
            <w:pPr>
              <w:spacing w:after="120"/>
              <w:rPr>
                <w:rFonts w:cstheme="minorHAnsi"/>
                <w:sz w:val="24"/>
                <w:szCs w:val="24"/>
                <w:lang w:val="sk-SK"/>
              </w:rPr>
            </w:pPr>
            <w:r w:rsidRPr="00553596">
              <w:rPr>
                <w:rFonts w:ascii="Calibri" w:hAnsi="Calibri" w:cs="Calibri"/>
                <w:sz w:val="24"/>
                <w:szCs w:val="24"/>
                <w:highlight w:val="yellow"/>
                <w:lang w:val="sk-SK"/>
              </w:rPr>
              <w:t>[</w:t>
            </w:r>
            <w:r w:rsidR="00BB75A2" w:rsidRPr="00553596">
              <w:rPr>
                <w:rFonts w:ascii="Calibri" w:hAnsi="Calibri" w:cs="Calibri"/>
                <w:sz w:val="24"/>
                <w:szCs w:val="24"/>
                <w:highlight w:val="yellow"/>
                <w:lang w:val="sk-SK"/>
              </w:rPr>
              <w:t>DOPLNÍ UCHÁDZAČ</w:t>
            </w:r>
            <w:r w:rsidRPr="00553596">
              <w:rPr>
                <w:rFonts w:ascii="Calibri" w:hAnsi="Calibri" w:cs="Calibri"/>
                <w:sz w:val="24"/>
                <w:szCs w:val="24"/>
                <w:highlight w:val="yellow"/>
                <w:lang w:val="sk-SK"/>
              </w:rPr>
              <w:t>]</w:t>
            </w:r>
          </w:p>
        </w:tc>
      </w:tr>
      <w:tr w:rsidR="00EF6495" w:rsidRPr="00553596" w14:paraId="6C2E1617" w14:textId="77777777" w:rsidTr="00E44EAE">
        <w:tc>
          <w:tcPr>
            <w:tcW w:w="2694" w:type="dxa"/>
          </w:tcPr>
          <w:p w14:paraId="43C8667D" w14:textId="4B708E43" w:rsidR="00EF6495" w:rsidRPr="00632651" w:rsidRDefault="00EF6495"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7A10A8F1" w14:textId="5A5BB535" w:rsidR="00EF6495" w:rsidRPr="00553596" w:rsidRDefault="00ED53C7">
            <w:pPr>
              <w:spacing w:after="120"/>
              <w:rPr>
                <w:rFonts w:cstheme="minorHAnsi"/>
                <w:sz w:val="24"/>
                <w:szCs w:val="24"/>
                <w:lang w:val="sk-SK"/>
              </w:rPr>
            </w:pPr>
            <w:r w:rsidRPr="00553596">
              <w:rPr>
                <w:rFonts w:ascii="Calibri" w:hAnsi="Calibri" w:cs="Calibri"/>
                <w:sz w:val="24"/>
                <w:szCs w:val="24"/>
                <w:highlight w:val="yellow"/>
                <w:lang w:val="sk-SK"/>
              </w:rPr>
              <w:t xml:space="preserve">[DOPLNÍ </w:t>
            </w:r>
            <w:r w:rsidR="00BB75A2" w:rsidRPr="00553596">
              <w:rPr>
                <w:rFonts w:ascii="Calibri" w:hAnsi="Calibri" w:cs="Calibri"/>
                <w:sz w:val="24"/>
                <w:szCs w:val="24"/>
                <w:highlight w:val="yellow"/>
                <w:lang w:val="sk-SK"/>
              </w:rPr>
              <w:t>UCHÁDZAČ</w:t>
            </w:r>
            <w:r w:rsidRPr="00553596">
              <w:rPr>
                <w:rFonts w:ascii="Calibri" w:hAnsi="Calibri" w:cs="Calibri"/>
                <w:sz w:val="24"/>
                <w:szCs w:val="24"/>
                <w:highlight w:val="yellow"/>
                <w:lang w:val="sk-SK"/>
              </w:rPr>
              <w:t>]</w:t>
            </w:r>
          </w:p>
        </w:tc>
      </w:tr>
      <w:tr w:rsidR="00F80657" w:rsidRPr="00553596" w14:paraId="2B8D571C" w14:textId="77777777" w:rsidTr="00E44EAE">
        <w:tc>
          <w:tcPr>
            <w:tcW w:w="2694" w:type="dxa"/>
          </w:tcPr>
          <w:p w14:paraId="1242B842" w14:textId="2DB86853"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Zápis:</w:t>
            </w:r>
          </w:p>
        </w:tc>
        <w:tc>
          <w:tcPr>
            <w:tcW w:w="6520" w:type="dxa"/>
          </w:tcPr>
          <w:p w14:paraId="24A36603" w14:textId="16870B1A"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4C8F1823" w14:textId="77777777" w:rsidTr="00E44EAE">
        <w:tc>
          <w:tcPr>
            <w:tcW w:w="2694" w:type="dxa"/>
          </w:tcPr>
          <w:p w14:paraId="26F78E07" w14:textId="4967FF7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02107618" w14:textId="0B43A665"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55E7F9A4" w14:textId="77777777" w:rsidTr="00E44EAE">
        <w:tc>
          <w:tcPr>
            <w:tcW w:w="2694" w:type="dxa"/>
          </w:tcPr>
          <w:p w14:paraId="3F1269F7" w14:textId="3D5338FF"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Konajúci:</w:t>
            </w:r>
          </w:p>
        </w:tc>
        <w:tc>
          <w:tcPr>
            <w:tcW w:w="6520" w:type="dxa"/>
          </w:tcPr>
          <w:p w14:paraId="4077FB14" w14:textId="3CBE7357"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r w:rsidR="00F80657" w:rsidRPr="00553596" w14:paraId="0772ED3E" w14:textId="77777777" w:rsidTr="00E44EAE">
        <w:tc>
          <w:tcPr>
            <w:tcW w:w="2694" w:type="dxa"/>
          </w:tcPr>
          <w:p w14:paraId="6677E6CD" w14:textId="0D32F666"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20DE33B8" w14:textId="1EFC6ACD"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3FC304FE" w14:textId="77777777" w:rsidTr="00E44EAE">
        <w:tc>
          <w:tcPr>
            <w:tcW w:w="2694" w:type="dxa"/>
          </w:tcPr>
          <w:p w14:paraId="3F60FE71" w14:textId="7A4C038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070E042E" w14:textId="51306C8B"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bl>
    <w:p w14:paraId="0FB5BFB1" w14:textId="3AC7C83A" w:rsidR="004912C5"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w:t>
      </w:r>
      <w:r w:rsidR="00EF6495" w:rsidRPr="00632651">
        <w:rPr>
          <w:rFonts w:cstheme="minorHAnsi"/>
          <w:sz w:val="24"/>
          <w:szCs w:val="24"/>
          <w:lang w:val="sk-SK"/>
        </w:rPr>
        <w:t xml:space="preserve"> </w:t>
      </w:r>
      <w:r w:rsidR="00BB75A2" w:rsidRPr="00632651">
        <w:rPr>
          <w:rFonts w:cstheme="minorHAnsi"/>
          <w:sz w:val="24"/>
          <w:szCs w:val="24"/>
          <w:lang w:val="sk-SK"/>
        </w:rPr>
        <w:t>l</w:t>
      </w:r>
      <w:r w:rsidR="00EF6495" w:rsidRPr="002F5881">
        <w:rPr>
          <w:rFonts w:cstheme="minorHAnsi"/>
          <w:sz w:val="24"/>
          <w:szCs w:val="24"/>
          <w:lang w:val="sk-SK"/>
        </w:rPr>
        <w:t>en „</w:t>
      </w:r>
      <w:r w:rsidR="00EF6495" w:rsidRPr="002F5881">
        <w:rPr>
          <w:rFonts w:cstheme="minorHAnsi"/>
          <w:b/>
          <w:sz w:val="24"/>
          <w:szCs w:val="24"/>
          <w:lang w:val="sk-SK"/>
        </w:rPr>
        <w:t>Dopravc</w:t>
      </w:r>
      <w:r w:rsidR="00BB75A2" w:rsidRPr="00553596">
        <w:rPr>
          <w:rFonts w:cstheme="minorHAnsi"/>
          <w:b/>
          <w:sz w:val="24"/>
          <w:szCs w:val="24"/>
          <w:lang w:val="sk-SK"/>
        </w:rPr>
        <w:t>a</w:t>
      </w:r>
      <w:r w:rsidR="00EF6495" w:rsidRPr="00553596">
        <w:rPr>
          <w:rFonts w:cstheme="minorHAnsi"/>
          <w:sz w:val="24"/>
          <w:szCs w:val="24"/>
          <w:lang w:val="sk-SK"/>
        </w:rPr>
        <w:t>“</w:t>
      </w:r>
      <w:r w:rsidRPr="00553596">
        <w:rPr>
          <w:rFonts w:cstheme="minorHAnsi"/>
          <w:sz w:val="24"/>
          <w:szCs w:val="24"/>
          <w:lang w:val="sk-SK"/>
        </w:rPr>
        <w:t>)</w:t>
      </w:r>
    </w:p>
    <w:p w14:paraId="4D8F0D59" w14:textId="4DD3B271" w:rsidR="00F5047B" w:rsidRPr="00553596" w:rsidRDefault="001D6C5B" w:rsidP="00F5047B">
      <w:pPr>
        <w:spacing w:after="120" w:line="240" w:lineRule="auto"/>
        <w:jc w:val="both"/>
        <w:rPr>
          <w:rFonts w:cstheme="minorHAnsi"/>
          <w:sz w:val="24"/>
          <w:szCs w:val="24"/>
          <w:lang w:val="sk-SK"/>
        </w:rPr>
      </w:pPr>
      <w:r w:rsidRPr="00553596">
        <w:rPr>
          <w:rFonts w:cstheme="minorHAnsi"/>
          <w:sz w:val="24"/>
          <w:szCs w:val="24"/>
          <w:lang w:val="sk-SK"/>
        </w:rPr>
        <w:t>(</w:t>
      </w:r>
      <w:r w:rsidR="00F5047B" w:rsidRPr="00553596">
        <w:rPr>
          <w:rFonts w:cstheme="minorHAnsi"/>
          <w:sz w:val="24"/>
          <w:szCs w:val="24"/>
          <w:lang w:val="sk-SK"/>
        </w:rPr>
        <w:t>Objedn</w:t>
      </w:r>
      <w:r w:rsidR="00BB75A2" w:rsidRPr="00553596">
        <w:rPr>
          <w:rFonts w:cstheme="minorHAnsi"/>
          <w:sz w:val="24"/>
          <w:szCs w:val="24"/>
          <w:lang w:val="sk-SK"/>
        </w:rPr>
        <w:t>áva</w:t>
      </w:r>
      <w:r w:rsidR="00F5047B" w:rsidRPr="00553596">
        <w:rPr>
          <w:rFonts w:cstheme="minorHAnsi"/>
          <w:sz w:val="24"/>
          <w:szCs w:val="24"/>
          <w:lang w:val="sk-SK"/>
        </w:rPr>
        <w:t>te</w:t>
      </w:r>
      <w:r w:rsidR="00BB75A2" w:rsidRPr="00553596">
        <w:rPr>
          <w:rFonts w:cstheme="minorHAnsi"/>
          <w:sz w:val="24"/>
          <w:szCs w:val="24"/>
          <w:lang w:val="sk-SK"/>
        </w:rPr>
        <w:t>ľ</w:t>
      </w:r>
      <w:r w:rsidR="00F5047B" w:rsidRPr="00553596">
        <w:rPr>
          <w:rFonts w:cstheme="minorHAnsi"/>
          <w:sz w:val="24"/>
          <w:szCs w:val="24"/>
          <w:lang w:val="sk-SK"/>
        </w:rPr>
        <w:t xml:space="preserve"> a Dopravc</w:t>
      </w:r>
      <w:r w:rsidR="00BB75A2" w:rsidRPr="00553596">
        <w:rPr>
          <w:rFonts w:cstheme="minorHAnsi"/>
          <w:sz w:val="24"/>
          <w:szCs w:val="24"/>
          <w:lang w:val="sk-SK"/>
        </w:rPr>
        <w:t>a</w:t>
      </w:r>
      <w:r w:rsidR="00F5047B" w:rsidRPr="00553596">
        <w:rPr>
          <w:rFonts w:cstheme="minorHAnsi"/>
          <w:sz w:val="24"/>
          <w:szCs w:val="24"/>
          <w:lang w:val="sk-SK"/>
        </w:rPr>
        <w:t xml:space="preserve"> </w:t>
      </w:r>
      <w:r w:rsidR="00BB75A2" w:rsidRPr="00553596">
        <w:rPr>
          <w:rFonts w:cstheme="minorHAnsi"/>
          <w:sz w:val="24"/>
          <w:szCs w:val="24"/>
          <w:lang w:val="sk-SK"/>
        </w:rPr>
        <w:t xml:space="preserve">ďalej </w:t>
      </w:r>
      <w:r w:rsidR="00F5047B" w:rsidRPr="00553596">
        <w:rPr>
          <w:rFonts w:cstheme="minorHAnsi"/>
          <w:sz w:val="24"/>
          <w:szCs w:val="24"/>
          <w:lang w:val="sk-SK"/>
        </w:rPr>
        <w:t>spol</w:t>
      </w:r>
      <w:r w:rsidR="00BB75A2" w:rsidRPr="00553596">
        <w:rPr>
          <w:rFonts w:cstheme="minorHAnsi"/>
          <w:sz w:val="24"/>
          <w:szCs w:val="24"/>
          <w:lang w:val="sk-SK"/>
        </w:rPr>
        <w:t>o</w:t>
      </w:r>
      <w:r w:rsidR="00F5047B" w:rsidRPr="00553596">
        <w:rPr>
          <w:rFonts w:cstheme="minorHAnsi"/>
          <w:sz w:val="24"/>
          <w:szCs w:val="24"/>
          <w:lang w:val="sk-SK"/>
        </w:rPr>
        <w:t>čn</w:t>
      </w:r>
      <w:r w:rsidR="00BB75A2" w:rsidRPr="00553596">
        <w:rPr>
          <w:rFonts w:cstheme="minorHAnsi"/>
          <w:sz w:val="24"/>
          <w:szCs w:val="24"/>
          <w:lang w:val="sk-SK"/>
        </w:rPr>
        <w:t>e</w:t>
      </w:r>
      <w:r w:rsidR="00F5047B" w:rsidRPr="00553596">
        <w:rPr>
          <w:rFonts w:cstheme="minorHAnsi"/>
          <w:sz w:val="24"/>
          <w:szCs w:val="24"/>
          <w:lang w:val="sk-SK"/>
        </w:rPr>
        <w:t xml:space="preserve"> </w:t>
      </w:r>
      <w:r w:rsidR="00B6229D" w:rsidRPr="00553596">
        <w:rPr>
          <w:rFonts w:cstheme="minorHAnsi"/>
          <w:sz w:val="24"/>
          <w:szCs w:val="24"/>
          <w:lang w:val="sk-SK"/>
        </w:rPr>
        <w:t xml:space="preserve">len ako </w:t>
      </w:r>
      <w:r w:rsidR="00F5047B" w:rsidRPr="00553596">
        <w:rPr>
          <w:rFonts w:cstheme="minorHAnsi"/>
          <w:sz w:val="24"/>
          <w:szCs w:val="24"/>
          <w:lang w:val="sk-SK"/>
        </w:rPr>
        <w:t>„</w:t>
      </w:r>
      <w:r w:rsidR="00C15C92">
        <w:rPr>
          <w:rFonts w:cstheme="minorHAnsi"/>
          <w:b/>
          <w:sz w:val="24"/>
          <w:szCs w:val="24"/>
          <w:lang w:val="sk-SK"/>
        </w:rPr>
        <w:t>Z</w:t>
      </w:r>
      <w:r w:rsidR="00C15C92" w:rsidRPr="00553596">
        <w:rPr>
          <w:rFonts w:cstheme="minorHAnsi"/>
          <w:b/>
          <w:sz w:val="24"/>
          <w:szCs w:val="24"/>
          <w:lang w:val="sk-SK"/>
        </w:rPr>
        <w:t xml:space="preserve">mluvné </w:t>
      </w:r>
      <w:r w:rsidR="00F5047B" w:rsidRPr="00553596">
        <w:rPr>
          <w:rFonts w:cstheme="minorHAnsi"/>
          <w:b/>
          <w:sz w:val="24"/>
          <w:szCs w:val="24"/>
          <w:lang w:val="sk-SK"/>
        </w:rPr>
        <w:t>strany</w:t>
      </w:r>
      <w:r w:rsidR="00F5047B" w:rsidRPr="00553596">
        <w:rPr>
          <w:rFonts w:cstheme="minorHAnsi"/>
          <w:sz w:val="24"/>
          <w:szCs w:val="24"/>
          <w:lang w:val="sk-SK"/>
        </w:rPr>
        <w:t xml:space="preserve">“ </w:t>
      </w:r>
      <w:r w:rsidR="00B6229D" w:rsidRPr="00553596">
        <w:rPr>
          <w:rFonts w:cstheme="minorHAnsi"/>
          <w:sz w:val="24"/>
          <w:szCs w:val="24"/>
          <w:lang w:val="sk-SK"/>
        </w:rPr>
        <w:t>a</w:t>
      </w:r>
      <w:r w:rsidR="00F5047B" w:rsidRPr="00553596">
        <w:rPr>
          <w:rFonts w:cstheme="minorHAnsi"/>
          <w:sz w:val="24"/>
          <w:szCs w:val="24"/>
          <w:lang w:val="sk-SK"/>
        </w:rPr>
        <w:t xml:space="preserve"> jednotliv</w:t>
      </w:r>
      <w:r w:rsidR="00BB75A2" w:rsidRPr="00553596">
        <w:rPr>
          <w:rFonts w:cstheme="minorHAnsi"/>
          <w:sz w:val="24"/>
          <w:szCs w:val="24"/>
          <w:lang w:val="sk-SK"/>
        </w:rPr>
        <w:t>o</w:t>
      </w:r>
      <w:r w:rsidR="00F5047B" w:rsidRPr="00553596">
        <w:rPr>
          <w:rFonts w:cstheme="minorHAnsi"/>
          <w:sz w:val="24"/>
          <w:szCs w:val="24"/>
          <w:lang w:val="sk-SK"/>
        </w:rPr>
        <w:t xml:space="preserve"> ako „</w:t>
      </w:r>
      <w:r w:rsidR="00BB75A2" w:rsidRPr="00553596">
        <w:rPr>
          <w:rFonts w:cstheme="minorHAnsi"/>
          <w:b/>
          <w:sz w:val="24"/>
          <w:szCs w:val="24"/>
          <w:lang w:val="sk-SK"/>
        </w:rPr>
        <w:t>z</w:t>
      </w:r>
      <w:r w:rsidR="00F5047B" w:rsidRPr="00553596">
        <w:rPr>
          <w:rFonts w:cstheme="minorHAnsi"/>
          <w:b/>
          <w:sz w:val="24"/>
          <w:szCs w:val="24"/>
          <w:lang w:val="sk-SK"/>
        </w:rPr>
        <w:t>mluvn</w:t>
      </w:r>
      <w:r w:rsidR="00CE14D0" w:rsidRPr="00553596">
        <w:rPr>
          <w:rFonts w:cstheme="minorHAnsi"/>
          <w:b/>
          <w:sz w:val="24"/>
          <w:szCs w:val="24"/>
          <w:lang w:val="sk-SK"/>
        </w:rPr>
        <w:t>á</w:t>
      </w:r>
      <w:r w:rsidR="00F5047B" w:rsidRPr="00553596">
        <w:rPr>
          <w:rFonts w:cstheme="minorHAnsi"/>
          <w:b/>
          <w:sz w:val="24"/>
          <w:szCs w:val="24"/>
          <w:lang w:val="sk-SK"/>
        </w:rPr>
        <w:t xml:space="preserve"> strana</w:t>
      </w:r>
      <w:r w:rsidR="00F5047B" w:rsidRPr="00553596">
        <w:rPr>
          <w:rFonts w:cstheme="minorHAnsi"/>
          <w:sz w:val="24"/>
          <w:szCs w:val="24"/>
          <w:lang w:val="sk-SK"/>
        </w:rPr>
        <w:t>“</w:t>
      </w:r>
      <w:r w:rsidRPr="00553596">
        <w:rPr>
          <w:rFonts w:cstheme="minorHAnsi"/>
          <w:sz w:val="24"/>
          <w:szCs w:val="24"/>
          <w:lang w:val="sk-SK"/>
        </w:rPr>
        <w:t>)</w:t>
      </w:r>
    </w:p>
    <w:p w14:paraId="6372FE34" w14:textId="35155B42" w:rsidR="001D6C5B" w:rsidRPr="00553596" w:rsidRDefault="001D6C5B">
      <w:pPr>
        <w:rPr>
          <w:rFonts w:cstheme="minorHAnsi"/>
          <w:sz w:val="24"/>
          <w:szCs w:val="24"/>
          <w:lang w:val="sk-SK"/>
        </w:rPr>
      </w:pPr>
      <w:r w:rsidRPr="00553596">
        <w:rPr>
          <w:rFonts w:cstheme="minorHAnsi"/>
          <w:sz w:val="24"/>
          <w:szCs w:val="24"/>
          <w:lang w:val="sk-SK"/>
        </w:rPr>
        <w:br w:type="page"/>
      </w:r>
    </w:p>
    <w:sdt>
      <w:sdtPr>
        <w:rPr>
          <w:lang w:val="sk-SK"/>
        </w:rPr>
        <w:id w:val="40255790"/>
        <w:docPartObj>
          <w:docPartGallery w:val="Table of Contents"/>
          <w:docPartUnique/>
        </w:docPartObj>
      </w:sdtPr>
      <w:sdtEndPr>
        <w:rPr>
          <w:b/>
          <w:bCs/>
        </w:rPr>
      </w:sdtEndPr>
      <w:sdtContent>
        <w:p w14:paraId="71C6D754" w14:textId="33C9746B" w:rsidR="003F4803" w:rsidRPr="00E05BE0" w:rsidRDefault="003F4803" w:rsidP="00C4127D">
          <w:pPr>
            <w:rPr>
              <w:b/>
              <w:sz w:val="24"/>
              <w:szCs w:val="24"/>
              <w:lang w:val="sk-SK"/>
            </w:rPr>
          </w:pPr>
          <w:r w:rsidRPr="00553596">
            <w:rPr>
              <w:b/>
              <w:sz w:val="24"/>
              <w:szCs w:val="24"/>
              <w:lang w:val="sk-SK"/>
            </w:rPr>
            <w:t>Obsah</w:t>
          </w:r>
        </w:p>
        <w:p w14:paraId="0775311E" w14:textId="21444588" w:rsidR="00F57A2A" w:rsidRDefault="003F4803">
          <w:pPr>
            <w:pStyle w:val="Obsah1"/>
            <w:rPr>
              <w:rFonts w:eastAsiaTheme="minorEastAsia"/>
              <w:noProof/>
              <w:lang w:val="sk-SK" w:eastAsia="sk-SK"/>
            </w:rPr>
          </w:pPr>
          <w:r w:rsidRPr="003F1060">
            <w:rPr>
              <w:b/>
              <w:bCs/>
              <w:sz w:val="24"/>
              <w:szCs w:val="24"/>
              <w:lang w:val="sk-SK"/>
            </w:rPr>
            <w:fldChar w:fldCharType="begin"/>
          </w:r>
          <w:r w:rsidRPr="00553596">
            <w:rPr>
              <w:b/>
              <w:bCs/>
              <w:sz w:val="24"/>
              <w:szCs w:val="24"/>
              <w:lang w:val="sk-SK"/>
            </w:rPr>
            <w:instrText xml:space="preserve"> TOC \o "1-3" \h \z \u </w:instrText>
          </w:r>
          <w:r w:rsidRPr="003F1060">
            <w:rPr>
              <w:b/>
              <w:bCs/>
              <w:sz w:val="24"/>
              <w:szCs w:val="24"/>
              <w:lang w:val="sk-SK"/>
            </w:rPr>
            <w:fldChar w:fldCharType="separate"/>
          </w:r>
          <w:hyperlink w:anchor="_Toc77245825" w:history="1">
            <w:r w:rsidR="00F57A2A" w:rsidRPr="006B6AEF">
              <w:rPr>
                <w:rStyle w:val="Hypertextovprepojenie"/>
                <w:noProof/>
                <w:lang w:val="sk-SK"/>
              </w:rPr>
              <w:t>I.</w:t>
            </w:r>
            <w:r w:rsidR="00F57A2A">
              <w:rPr>
                <w:rFonts w:eastAsiaTheme="minorEastAsia"/>
                <w:noProof/>
                <w:lang w:val="sk-SK" w:eastAsia="sk-SK"/>
              </w:rPr>
              <w:tab/>
            </w:r>
            <w:r w:rsidR="00F57A2A" w:rsidRPr="006B6AEF">
              <w:rPr>
                <w:rStyle w:val="Hypertextovprepojenie"/>
                <w:noProof/>
                <w:lang w:val="sk-SK"/>
              </w:rPr>
              <w:t>Definície</w:t>
            </w:r>
            <w:r w:rsidR="00F57A2A">
              <w:rPr>
                <w:noProof/>
                <w:webHidden/>
              </w:rPr>
              <w:tab/>
            </w:r>
            <w:r w:rsidR="00F57A2A">
              <w:rPr>
                <w:noProof/>
                <w:webHidden/>
              </w:rPr>
              <w:fldChar w:fldCharType="begin"/>
            </w:r>
            <w:r w:rsidR="00F57A2A">
              <w:rPr>
                <w:noProof/>
                <w:webHidden/>
              </w:rPr>
              <w:instrText xml:space="preserve"> PAGEREF _Toc77245825 \h </w:instrText>
            </w:r>
            <w:r w:rsidR="00F57A2A">
              <w:rPr>
                <w:noProof/>
                <w:webHidden/>
              </w:rPr>
            </w:r>
            <w:r w:rsidR="00F57A2A">
              <w:rPr>
                <w:noProof/>
                <w:webHidden/>
              </w:rPr>
              <w:fldChar w:fldCharType="separate"/>
            </w:r>
            <w:r w:rsidR="00F57A2A">
              <w:rPr>
                <w:noProof/>
                <w:webHidden/>
              </w:rPr>
              <w:t>3</w:t>
            </w:r>
            <w:r w:rsidR="00F57A2A">
              <w:rPr>
                <w:noProof/>
                <w:webHidden/>
              </w:rPr>
              <w:fldChar w:fldCharType="end"/>
            </w:r>
          </w:hyperlink>
        </w:p>
        <w:p w14:paraId="35EA0C1D" w14:textId="5AD3E12B" w:rsidR="00F57A2A" w:rsidRDefault="001D195A">
          <w:pPr>
            <w:pStyle w:val="Obsah1"/>
            <w:rPr>
              <w:rFonts w:eastAsiaTheme="minorEastAsia"/>
              <w:noProof/>
              <w:lang w:val="sk-SK" w:eastAsia="sk-SK"/>
            </w:rPr>
          </w:pPr>
          <w:hyperlink w:anchor="_Toc77245826" w:history="1">
            <w:r w:rsidR="00F57A2A" w:rsidRPr="006B6AEF">
              <w:rPr>
                <w:rStyle w:val="Hypertextovprepojenie"/>
                <w:noProof/>
                <w:lang w:val="sk-SK"/>
              </w:rPr>
              <w:t>II.</w:t>
            </w:r>
            <w:r w:rsidR="00F57A2A">
              <w:rPr>
                <w:rFonts w:eastAsiaTheme="minorEastAsia"/>
                <w:noProof/>
                <w:lang w:val="sk-SK" w:eastAsia="sk-SK"/>
              </w:rPr>
              <w:tab/>
            </w:r>
            <w:r w:rsidR="00F57A2A" w:rsidRPr="006B6AEF">
              <w:rPr>
                <w:rStyle w:val="Hypertextovprepojenie"/>
                <w:noProof/>
                <w:lang w:val="sk-SK"/>
              </w:rPr>
              <w:t>Úvodné ustanovenia</w:t>
            </w:r>
            <w:r w:rsidR="00F57A2A">
              <w:rPr>
                <w:noProof/>
                <w:webHidden/>
              </w:rPr>
              <w:tab/>
            </w:r>
            <w:r w:rsidR="00F57A2A">
              <w:rPr>
                <w:noProof/>
                <w:webHidden/>
              </w:rPr>
              <w:fldChar w:fldCharType="begin"/>
            </w:r>
            <w:r w:rsidR="00F57A2A">
              <w:rPr>
                <w:noProof/>
                <w:webHidden/>
              </w:rPr>
              <w:instrText xml:space="preserve"> PAGEREF _Toc77245826 \h </w:instrText>
            </w:r>
            <w:r w:rsidR="00F57A2A">
              <w:rPr>
                <w:noProof/>
                <w:webHidden/>
              </w:rPr>
            </w:r>
            <w:r w:rsidR="00F57A2A">
              <w:rPr>
                <w:noProof/>
                <w:webHidden/>
              </w:rPr>
              <w:fldChar w:fldCharType="separate"/>
            </w:r>
            <w:r w:rsidR="00F57A2A">
              <w:rPr>
                <w:noProof/>
                <w:webHidden/>
              </w:rPr>
              <w:t>6</w:t>
            </w:r>
            <w:r w:rsidR="00F57A2A">
              <w:rPr>
                <w:noProof/>
                <w:webHidden/>
              </w:rPr>
              <w:fldChar w:fldCharType="end"/>
            </w:r>
          </w:hyperlink>
        </w:p>
        <w:p w14:paraId="6EDF818F" w14:textId="259274BC" w:rsidR="00F57A2A" w:rsidRDefault="001D195A">
          <w:pPr>
            <w:pStyle w:val="Obsah1"/>
            <w:rPr>
              <w:rFonts w:eastAsiaTheme="minorEastAsia"/>
              <w:noProof/>
              <w:lang w:val="sk-SK" w:eastAsia="sk-SK"/>
            </w:rPr>
          </w:pPr>
          <w:hyperlink w:anchor="_Toc77245827" w:history="1">
            <w:r w:rsidR="00F57A2A" w:rsidRPr="006B6AEF">
              <w:rPr>
                <w:rStyle w:val="Hypertextovprepojenie"/>
                <w:noProof/>
                <w:lang w:val="sk-SK"/>
              </w:rPr>
              <w:t>III.</w:t>
            </w:r>
            <w:r w:rsidR="00F57A2A">
              <w:rPr>
                <w:rFonts w:eastAsiaTheme="minorEastAsia"/>
                <w:noProof/>
                <w:lang w:val="sk-SK" w:eastAsia="sk-SK"/>
              </w:rPr>
              <w:tab/>
            </w:r>
            <w:r w:rsidR="00F57A2A" w:rsidRPr="006B6AEF">
              <w:rPr>
                <w:rStyle w:val="Hypertextovprepojenie"/>
                <w:noProof/>
                <w:lang w:val="sk-SK"/>
              </w:rPr>
              <w:t>Predmet a účel Zmluvy</w:t>
            </w:r>
            <w:r w:rsidR="00F57A2A">
              <w:rPr>
                <w:noProof/>
                <w:webHidden/>
              </w:rPr>
              <w:tab/>
            </w:r>
            <w:r w:rsidR="00F57A2A">
              <w:rPr>
                <w:noProof/>
                <w:webHidden/>
              </w:rPr>
              <w:fldChar w:fldCharType="begin"/>
            </w:r>
            <w:r w:rsidR="00F57A2A">
              <w:rPr>
                <w:noProof/>
                <w:webHidden/>
              </w:rPr>
              <w:instrText xml:space="preserve"> PAGEREF _Toc77245827 \h </w:instrText>
            </w:r>
            <w:r w:rsidR="00F57A2A">
              <w:rPr>
                <w:noProof/>
                <w:webHidden/>
              </w:rPr>
            </w:r>
            <w:r w:rsidR="00F57A2A">
              <w:rPr>
                <w:noProof/>
                <w:webHidden/>
              </w:rPr>
              <w:fldChar w:fldCharType="separate"/>
            </w:r>
            <w:r w:rsidR="00F57A2A">
              <w:rPr>
                <w:noProof/>
                <w:webHidden/>
              </w:rPr>
              <w:t>7</w:t>
            </w:r>
            <w:r w:rsidR="00F57A2A">
              <w:rPr>
                <w:noProof/>
                <w:webHidden/>
              </w:rPr>
              <w:fldChar w:fldCharType="end"/>
            </w:r>
          </w:hyperlink>
        </w:p>
        <w:p w14:paraId="0F7A40AA" w14:textId="38932FBA" w:rsidR="00F57A2A" w:rsidRDefault="001D195A">
          <w:pPr>
            <w:pStyle w:val="Obsah1"/>
            <w:rPr>
              <w:rFonts w:eastAsiaTheme="minorEastAsia"/>
              <w:noProof/>
              <w:lang w:val="sk-SK" w:eastAsia="sk-SK"/>
            </w:rPr>
          </w:pPr>
          <w:hyperlink w:anchor="_Toc77245828" w:history="1">
            <w:r w:rsidR="00F57A2A" w:rsidRPr="006B6AEF">
              <w:rPr>
                <w:rStyle w:val="Hypertextovprepojenie"/>
                <w:noProof/>
                <w:lang w:val="sk-SK"/>
              </w:rPr>
              <w:t>IV.</w:t>
            </w:r>
            <w:r w:rsidR="00F57A2A">
              <w:rPr>
                <w:rFonts w:eastAsiaTheme="minorEastAsia"/>
                <w:noProof/>
                <w:lang w:val="sk-SK" w:eastAsia="sk-SK"/>
              </w:rPr>
              <w:tab/>
            </w:r>
            <w:r w:rsidR="00F57A2A" w:rsidRPr="006B6AEF">
              <w:rPr>
                <w:rStyle w:val="Hypertextovprepojenie"/>
                <w:noProof/>
                <w:lang w:val="sk-SK"/>
              </w:rPr>
              <w:t>Pravidlá prevádzky Prímestskej dopravy</w:t>
            </w:r>
            <w:r w:rsidR="00F57A2A">
              <w:rPr>
                <w:noProof/>
                <w:webHidden/>
              </w:rPr>
              <w:tab/>
            </w:r>
            <w:r w:rsidR="00F57A2A">
              <w:rPr>
                <w:noProof/>
                <w:webHidden/>
              </w:rPr>
              <w:fldChar w:fldCharType="begin"/>
            </w:r>
            <w:r w:rsidR="00F57A2A">
              <w:rPr>
                <w:noProof/>
                <w:webHidden/>
              </w:rPr>
              <w:instrText xml:space="preserve"> PAGEREF _Toc77245828 \h </w:instrText>
            </w:r>
            <w:r w:rsidR="00F57A2A">
              <w:rPr>
                <w:noProof/>
                <w:webHidden/>
              </w:rPr>
            </w:r>
            <w:r w:rsidR="00F57A2A">
              <w:rPr>
                <w:noProof/>
                <w:webHidden/>
              </w:rPr>
              <w:fldChar w:fldCharType="separate"/>
            </w:r>
            <w:r w:rsidR="00F57A2A">
              <w:rPr>
                <w:noProof/>
                <w:webHidden/>
              </w:rPr>
              <w:t>8</w:t>
            </w:r>
            <w:r w:rsidR="00F57A2A">
              <w:rPr>
                <w:noProof/>
                <w:webHidden/>
              </w:rPr>
              <w:fldChar w:fldCharType="end"/>
            </w:r>
          </w:hyperlink>
        </w:p>
        <w:p w14:paraId="600F7B05" w14:textId="0141C3DE" w:rsidR="00F57A2A" w:rsidRDefault="001D195A">
          <w:pPr>
            <w:pStyle w:val="Obsah1"/>
            <w:rPr>
              <w:rFonts w:eastAsiaTheme="minorEastAsia"/>
              <w:noProof/>
              <w:lang w:val="sk-SK" w:eastAsia="sk-SK"/>
            </w:rPr>
          </w:pPr>
          <w:hyperlink w:anchor="_Toc77245829" w:history="1">
            <w:r w:rsidR="00F57A2A" w:rsidRPr="006B6AEF">
              <w:rPr>
                <w:rStyle w:val="Hypertextovprepojenie"/>
                <w:noProof/>
                <w:lang w:val="sk-SK"/>
              </w:rPr>
              <w:t>V.</w:t>
            </w:r>
            <w:r w:rsidR="00F57A2A">
              <w:rPr>
                <w:rFonts w:eastAsiaTheme="minorEastAsia"/>
                <w:noProof/>
                <w:lang w:val="sk-SK" w:eastAsia="sk-SK"/>
              </w:rPr>
              <w:tab/>
            </w:r>
            <w:r w:rsidR="00F57A2A" w:rsidRPr="006B6AEF">
              <w:rPr>
                <w:rStyle w:val="Hypertextovprepojenie"/>
                <w:noProof/>
                <w:lang w:val="sk-SK"/>
              </w:rPr>
              <w:t>Dopravný výkon a Cena dopravného výkonu na 1 km</w:t>
            </w:r>
            <w:r w:rsidR="00F57A2A">
              <w:rPr>
                <w:noProof/>
                <w:webHidden/>
              </w:rPr>
              <w:tab/>
            </w:r>
            <w:r w:rsidR="00F57A2A">
              <w:rPr>
                <w:noProof/>
                <w:webHidden/>
              </w:rPr>
              <w:fldChar w:fldCharType="begin"/>
            </w:r>
            <w:r w:rsidR="00F57A2A">
              <w:rPr>
                <w:noProof/>
                <w:webHidden/>
              </w:rPr>
              <w:instrText xml:space="preserve"> PAGEREF _Toc77245829 \h </w:instrText>
            </w:r>
            <w:r w:rsidR="00F57A2A">
              <w:rPr>
                <w:noProof/>
                <w:webHidden/>
              </w:rPr>
            </w:r>
            <w:r w:rsidR="00F57A2A">
              <w:rPr>
                <w:noProof/>
                <w:webHidden/>
              </w:rPr>
              <w:fldChar w:fldCharType="separate"/>
            </w:r>
            <w:r w:rsidR="00F57A2A">
              <w:rPr>
                <w:noProof/>
                <w:webHidden/>
              </w:rPr>
              <w:t>10</w:t>
            </w:r>
            <w:r w:rsidR="00F57A2A">
              <w:rPr>
                <w:noProof/>
                <w:webHidden/>
              </w:rPr>
              <w:fldChar w:fldCharType="end"/>
            </w:r>
          </w:hyperlink>
        </w:p>
        <w:p w14:paraId="4CEF50AC" w14:textId="552BA50A" w:rsidR="00F57A2A" w:rsidRDefault="001D195A">
          <w:pPr>
            <w:pStyle w:val="Obsah1"/>
            <w:rPr>
              <w:rFonts w:eastAsiaTheme="minorEastAsia"/>
              <w:noProof/>
              <w:lang w:val="sk-SK" w:eastAsia="sk-SK"/>
            </w:rPr>
          </w:pPr>
          <w:hyperlink w:anchor="_Toc77245830" w:history="1">
            <w:r w:rsidR="00F57A2A" w:rsidRPr="006B6AEF">
              <w:rPr>
                <w:rStyle w:val="Hypertextovprepojenie"/>
                <w:noProof/>
                <w:lang w:val="sk-SK"/>
              </w:rPr>
              <w:t>VI.</w:t>
            </w:r>
            <w:r w:rsidR="00F57A2A">
              <w:rPr>
                <w:rFonts w:eastAsiaTheme="minorEastAsia"/>
                <w:noProof/>
                <w:lang w:val="sk-SK" w:eastAsia="sk-SK"/>
              </w:rPr>
              <w:tab/>
            </w:r>
            <w:r w:rsidR="00F57A2A" w:rsidRPr="006B6AEF">
              <w:rPr>
                <w:rStyle w:val="Hypertextovprepojenie"/>
                <w:noProof/>
                <w:lang w:val="sk-SK"/>
              </w:rPr>
              <w:t>Zmena rozsahu plnenia, vyhradená zmena záväzku a ďalšie zmeny a dojednania</w:t>
            </w:r>
            <w:r w:rsidR="00F57A2A">
              <w:rPr>
                <w:noProof/>
                <w:webHidden/>
              </w:rPr>
              <w:tab/>
            </w:r>
            <w:r w:rsidR="00F57A2A">
              <w:rPr>
                <w:noProof/>
                <w:webHidden/>
              </w:rPr>
              <w:fldChar w:fldCharType="begin"/>
            </w:r>
            <w:r w:rsidR="00F57A2A">
              <w:rPr>
                <w:noProof/>
                <w:webHidden/>
              </w:rPr>
              <w:instrText xml:space="preserve"> PAGEREF _Toc77245830 \h </w:instrText>
            </w:r>
            <w:r w:rsidR="00F57A2A">
              <w:rPr>
                <w:noProof/>
                <w:webHidden/>
              </w:rPr>
            </w:r>
            <w:r w:rsidR="00F57A2A">
              <w:rPr>
                <w:noProof/>
                <w:webHidden/>
              </w:rPr>
              <w:fldChar w:fldCharType="separate"/>
            </w:r>
            <w:r w:rsidR="00F57A2A">
              <w:rPr>
                <w:noProof/>
                <w:webHidden/>
              </w:rPr>
              <w:t>11</w:t>
            </w:r>
            <w:r w:rsidR="00F57A2A">
              <w:rPr>
                <w:noProof/>
                <w:webHidden/>
              </w:rPr>
              <w:fldChar w:fldCharType="end"/>
            </w:r>
          </w:hyperlink>
        </w:p>
        <w:p w14:paraId="13F6B8DE" w14:textId="6CC3C6BD" w:rsidR="00F57A2A" w:rsidRDefault="001D195A">
          <w:pPr>
            <w:pStyle w:val="Obsah1"/>
            <w:rPr>
              <w:rFonts w:eastAsiaTheme="minorEastAsia"/>
              <w:noProof/>
              <w:lang w:val="sk-SK" w:eastAsia="sk-SK"/>
            </w:rPr>
          </w:pPr>
          <w:hyperlink w:anchor="_Toc77245831" w:history="1">
            <w:r w:rsidR="00F57A2A" w:rsidRPr="006B6AEF">
              <w:rPr>
                <w:rStyle w:val="Hypertextovprepojenie"/>
                <w:noProof/>
                <w:lang w:val="sk-SK"/>
              </w:rPr>
              <w:t>VII.</w:t>
            </w:r>
            <w:r w:rsidR="00F57A2A">
              <w:rPr>
                <w:rFonts w:eastAsiaTheme="minorEastAsia"/>
                <w:noProof/>
                <w:lang w:val="sk-SK" w:eastAsia="sk-SK"/>
              </w:rPr>
              <w:tab/>
            </w:r>
            <w:r w:rsidR="00F57A2A" w:rsidRPr="006B6AEF">
              <w:rPr>
                <w:rStyle w:val="Hypertextovprepojenie"/>
                <w:noProof/>
                <w:lang w:val="sk-SK"/>
              </w:rPr>
              <w:t>Podmienky poskytovania Prímestskej dopravy</w:t>
            </w:r>
            <w:r w:rsidR="00F57A2A">
              <w:rPr>
                <w:noProof/>
                <w:webHidden/>
              </w:rPr>
              <w:tab/>
            </w:r>
            <w:r w:rsidR="00F57A2A">
              <w:rPr>
                <w:noProof/>
                <w:webHidden/>
              </w:rPr>
              <w:fldChar w:fldCharType="begin"/>
            </w:r>
            <w:r w:rsidR="00F57A2A">
              <w:rPr>
                <w:noProof/>
                <w:webHidden/>
              </w:rPr>
              <w:instrText xml:space="preserve"> PAGEREF _Toc77245831 \h </w:instrText>
            </w:r>
            <w:r w:rsidR="00F57A2A">
              <w:rPr>
                <w:noProof/>
                <w:webHidden/>
              </w:rPr>
            </w:r>
            <w:r w:rsidR="00F57A2A">
              <w:rPr>
                <w:noProof/>
                <w:webHidden/>
              </w:rPr>
              <w:fldChar w:fldCharType="separate"/>
            </w:r>
            <w:r w:rsidR="00F57A2A">
              <w:rPr>
                <w:noProof/>
                <w:webHidden/>
              </w:rPr>
              <w:t>15</w:t>
            </w:r>
            <w:r w:rsidR="00F57A2A">
              <w:rPr>
                <w:noProof/>
                <w:webHidden/>
              </w:rPr>
              <w:fldChar w:fldCharType="end"/>
            </w:r>
          </w:hyperlink>
        </w:p>
        <w:p w14:paraId="7B1EE314" w14:textId="1E2008BE" w:rsidR="00F57A2A" w:rsidRDefault="001D195A">
          <w:pPr>
            <w:pStyle w:val="Obsah1"/>
            <w:rPr>
              <w:rFonts w:eastAsiaTheme="minorEastAsia"/>
              <w:noProof/>
              <w:lang w:val="sk-SK" w:eastAsia="sk-SK"/>
            </w:rPr>
          </w:pPr>
          <w:hyperlink w:anchor="_Toc77245832" w:history="1">
            <w:r w:rsidR="00F57A2A" w:rsidRPr="006B6AEF">
              <w:rPr>
                <w:rStyle w:val="Hypertextovprepojenie"/>
                <w:noProof/>
                <w:lang w:val="sk-SK"/>
              </w:rPr>
              <w:t>VIII.</w:t>
            </w:r>
            <w:r w:rsidR="00F57A2A">
              <w:rPr>
                <w:rFonts w:eastAsiaTheme="minorEastAsia"/>
                <w:noProof/>
                <w:lang w:val="sk-SK" w:eastAsia="sk-SK"/>
              </w:rPr>
              <w:tab/>
            </w:r>
            <w:r w:rsidR="00F57A2A" w:rsidRPr="006B6AEF">
              <w:rPr>
                <w:rStyle w:val="Hypertextovprepojenie"/>
                <w:noProof/>
                <w:lang w:val="sk-SK"/>
              </w:rPr>
              <w:t>Ďalšie práva a povinnosti Dopravcu</w:t>
            </w:r>
            <w:r w:rsidR="00F57A2A">
              <w:rPr>
                <w:noProof/>
                <w:webHidden/>
              </w:rPr>
              <w:tab/>
            </w:r>
            <w:r w:rsidR="00F57A2A">
              <w:rPr>
                <w:noProof/>
                <w:webHidden/>
              </w:rPr>
              <w:fldChar w:fldCharType="begin"/>
            </w:r>
            <w:r w:rsidR="00F57A2A">
              <w:rPr>
                <w:noProof/>
                <w:webHidden/>
              </w:rPr>
              <w:instrText xml:space="preserve"> PAGEREF _Toc77245832 \h </w:instrText>
            </w:r>
            <w:r w:rsidR="00F57A2A">
              <w:rPr>
                <w:noProof/>
                <w:webHidden/>
              </w:rPr>
            </w:r>
            <w:r w:rsidR="00F57A2A">
              <w:rPr>
                <w:noProof/>
                <w:webHidden/>
              </w:rPr>
              <w:fldChar w:fldCharType="separate"/>
            </w:r>
            <w:r w:rsidR="00F57A2A">
              <w:rPr>
                <w:noProof/>
                <w:webHidden/>
              </w:rPr>
              <w:t>18</w:t>
            </w:r>
            <w:r w:rsidR="00F57A2A">
              <w:rPr>
                <w:noProof/>
                <w:webHidden/>
              </w:rPr>
              <w:fldChar w:fldCharType="end"/>
            </w:r>
          </w:hyperlink>
        </w:p>
        <w:p w14:paraId="6AFA6C93" w14:textId="6741E22D" w:rsidR="00F57A2A" w:rsidRDefault="001D195A">
          <w:pPr>
            <w:pStyle w:val="Obsah1"/>
            <w:rPr>
              <w:rFonts w:eastAsiaTheme="minorEastAsia"/>
              <w:noProof/>
              <w:lang w:val="sk-SK" w:eastAsia="sk-SK"/>
            </w:rPr>
          </w:pPr>
          <w:hyperlink w:anchor="_Toc77245833" w:history="1">
            <w:r w:rsidR="00F57A2A" w:rsidRPr="006B6AEF">
              <w:rPr>
                <w:rStyle w:val="Hypertextovprepojenie"/>
                <w:noProof/>
                <w:lang w:val="sk-SK"/>
              </w:rPr>
              <w:t>IX.</w:t>
            </w:r>
            <w:r w:rsidR="00F57A2A">
              <w:rPr>
                <w:rFonts w:eastAsiaTheme="minorEastAsia"/>
                <w:noProof/>
                <w:lang w:val="sk-SK" w:eastAsia="sk-SK"/>
              </w:rPr>
              <w:tab/>
            </w:r>
            <w:r w:rsidR="00F57A2A" w:rsidRPr="006B6AEF">
              <w:rPr>
                <w:rStyle w:val="Hypertextovprepojenie"/>
                <w:noProof/>
                <w:lang w:val="sk-SK"/>
              </w:rPr>
              <w:t>Subdodávatelia</w:t>
            </w:r>
            <w:r w:rsidR="00F57A2A">
              <w:rPr>
                <w:noProof/>
                <w:webHidden/>
              </w:rPr>
              <w:tab/>
            </w:r>
            <w:r w:rsidR="00F57A2A">
              <w:rPr>
                <w:noProof/>
                <w:webHidden/>
              </w:rPr>
              <w:fldChar w:fldCharType="begin"/>
            </w:r>
            <w:r w:rsidR="00F57A2A">
              <w:rPr>
                <w:noProof/>
                <w:webHidden/>
              </w:rPr>
              <w:instrText xml:space="preserve"> PAGEREF _Toc77245833 \h </w:instrText>
            </w:r>
            <w:r w:rsidR="00F57A2A">
              <w:rPr>
                <w:noProof/>
                <w:webHidden/>
              </w:rPr>
            </w:r>
            <w:r w:rsidR="00F57A2A">
              <w:rPr>
                <w:noProof/>
                <w:webHidden/>
              </w:rPr>
              <w:fldChar w:fldCharType="separate"/>
            </w:r>
            <w:r w:rsidR="00F57A2A">
              <w:rPr>
                <w:noProof/>
                <w:webHidden/>
              </w:rPr>
              <w:t>22</w:t>
            </w:r>
            <w:r w:rsidR="00F57A2A">
              <w:rPr>
                <w:noProof/>
                <w:webHidden/>
              </w:rPr>
              <w:fldChar w:fldCharType="end"/>
            </w:r>
          </w:hyperlink>
        </w:p>
        <w:p w14:paraId="24243C6A" w14:textId="047BCEED" w:rsidR="00F57A2A" w:rsidRDefault="001D195A">
          <w:pPr>
            <w:pStyle w:val="Obsah1"/>
            <w:rPr>
              <w:rFonts w:eastAsiaTheme="minorEastAsia"/>
              <w:noProof/>
              <w:lang w:val="sk-SK" w:eastAsia="sk-SK"/>
            </w:rPr>
          </w:pPr>
          <w:hyperlink w:anchor="_Toc77245834" w:history="1">
            <w:r w:rsidR="00F57A2A" w:rsidRPr="006B6AEF">
              <w:rPr>
                <w:rStyle w:val="Hypertextovprepojenie"/>
                <w:noProof/>
                <w:lang w:val="sk-SK"/>
              </w:rPr>
              <w:t>X.</w:t>
            </w:r>
            <w:r w:rsidR="00F57A2A">
              <w:rPr>
                <w:rFonts w:eastAsiaTheme="minorEastAsia"/>
                <w:noProof/>
                <w:lang w:val="sk-SK" w:eastAsia="sk-SK"/>
              </w:rPr>
              <w:tab/>
            </w:r>
            <w:r w:rsidR="00F57A2A" w:rsidRPr="006B6AEF">
              <w:rPr>
                <w:rStyle w:val="Hypertextovprepojenie"/>
                <w:noProof/>
                <w:lang w:val="sk-SK"/>
              </w:rPr>
              <w:t>Vyrovnanie ceny dopravného výkonu za príslušný kalendárny mesiac a platobné podmienky</w:t>
            </w:r>
            <w:r w:rsidR="00F57A2A">
              <w:rPr>
                <w:noProof/>
                <w:webHidden/>
              </w:rPr>
              <w:tab/>
            </w:r>
            <w:r w:rsidR="00F57A2A">
              <w:rPr>
                <w:noProof/>
                <w:webHidden/>
              </w:rPr>
              <w:fldChar w:fldCharType="begin"/>
            </w:r>
            <w:r w:rsidR="00F57A2A">
              <w:rPr>
                <w:noProof/>
                <w:webHidden/>
              </w:rPr>
              <w:instrText xml:space="preserve"> PAGEREF _Toc77245834 \h </w:instrText>
            </w:r>
            <w:r w:rsidR="00F57A2A">
              <w:rPr>
                <w:noProof/>
                <w:webHidden/>
              </w:rPr>
            </w:r>
            <w:r w:rsidR="00F57A2A">
              <w:rPr>
                <w:noProof/>
                <w:webHidden/>
              </w:rPr>
              <w:fldChar w:fldCharType="separate"/>
            </w:r>
            <w:r w:rsidR="00F57A2A">
              <w:rPr>
                <w:noProof/>
                <w:webHidden/>
              </w:rPr>
              <w:t>24</w:t>
            </w:r>
            <w:r w:rsidR="00F57A2A">
              <w:rPr>
                <w:noProof/>
                <w:webHidden/>
              </w:rPr>
              <w:fldChar w:fldCharType="end"/>
            </w:r>
          </w:hyperlink>
        </w:p>
        <w:p w14:paraId="1D2E6F79" w14:textId="0B3CA9EF" w:rsidR="00F57A2A" w:rsidRDefault="001D195A">
          <w:pPr>
            <w:pStyle w:val="Obsah1"/>
            <w:rPr>
              <w:rFonts w:eastAsiaTheme="minorEastAsia"/>
              <w:noProof/>
              <w:lang w:val="sk-SK" w:eastAsia="sk-SK"/>
            </w:rPr>
          </w:pPr>
          <w:hyperlink w:anchor="_Toc77245835" w:history="1">
            <w:r w:rsidR="00F57A2A" w:rsidRPr="006B6AEF">
              <w:rPr>
                <w:rStyle w:val="Hypertextovprepojenie"/>
                <w:noProof/>
                <w:lang w:val="sk-SK"/>
              </w:rPr>
              <w:t>XI.</w:t>
            </w:r>
            <w:r w:rsidR="00F57A2A">
              <w:rPr>
                <w:rFonts w:eastAsiaTheme="minorEastAsia"/>
                <w:noProof/>
                <w:lang w:val="sk-SK" w:eastAsia="sk-SK"/>
              </w:rPr>
              <w:tab/>
            </w:r>
            <w:r w:rsidR="00F57A2A" w:rsidRPr="006B6AEF">
              <w:rPr>
                <w:rStyle w:val="Hypertextovprepojenie"/>
                <w:noProof/>
                <w:lang w:val="sk-SK"/>
              </w:rPr>
              <w:t>Zmena Technických a prevádzkových štandardov</w:t>
            </w:r>
            <w:r w:rsidR="00F57A2A">
              <w:rPr>
                <w:noProof/>
                <w:webHidden/>
              </w:rPr>
              <w:tab/>
            </w:r>
            <w:r w:rsidR="00F57A2A">
              <w:rPr>
                <w:noProof/>
                <w:webHidden/>
              </w:rPr>
              <w:fldChar w:fldCharType="begin"/>
            </w:r>
            <w:r w:rsidR="00F57A2A">
              <w:rPr>
                <w:noProof/>
                <w:webHidden/>
              </w:rPr>
              <w:instrText xml:space="preserve"> PAGEREF _Toc77245835 \h </w:instrText>
            </w:r>
            <w:r w:rsidR="00F57A2A">
              <w:rPr>
                <w:noProof/>
                <w:webHidden/>
              </w:rPr>
            </w:r>
            <w:r w:rsidR="00F57A2A">
              <w:rPr>
                <w:noProof/>
                <w:webHidden/>
              </w:rPr>
              <w:fldChar w:fldCharType="separate"/>
            </w:r>
            <w:r w:rsidR="00F57A2A">
              <w:rPr>
                <w:noProof/>
                <w:webHidden/>
              </w:rPr>
              <w:t>28</w:t>
            </w:r>
            <w:r w:rsidR="00F57A2A">
              <w:rPr>
                <w:noProof/>
                <w:webHidden/>
              </w:rPr>
              <w:fldChar w:fldCharType="end"/>
            </w:r>
          </w:hyperlink>
        </w:p>
        <w:p w14:paraId="19773AF1" w14:textId="2AE4B1EE" w:rsidR="00F57A2A" w:rsidRDefault="001D195A">
          <w:pPr>
            <w:pStyle w:val="Obsah1"/>
            <w:rPr>
              <w:rFonts w:eastAsiaTheme="minorEastAsia"/>
              <w:noProof/>
              <w:lang w:val="sk-SK" w:eastAsia="sk-SK"/>
            </w:rPr>
          </w:pPr>
          <w:hyperlink w:anchor="_Toc77245836" w:history="1">
            <w:r w:rsidR="00F57A2A" w:rsidRPr="006B6AEF">
              <w:rPr>
                <w:rStyle w:val="Hypertextovprepojenie"/>
                <w:noProof/>
                <w:lang w:val="sk-SK"/>
              </w:rPr>
              <w:t>XII.</w:t>
            </w:r>
            <w:r w:rsidR="00F57A2A">
              <w:rPr>
                <w:rFonts w:eastAsiaTheme="minorEastAsia"/>
                <w:noProof/>
                <w:lang w:val="sk-SK" w:eastAsia="sk-SK"/>
              </w:rPr>
              <w:tab/>
            </w:r>
            <w:r w:rsidR="00F57A2A" w:rsidRPr="006B6AEF">
              <w:rPr>
                <w:rStyle w:val="Hypertextovprepojenie"/>
                <w:noProof/>
                <w:lang w:val="sk-SK"/>
              </w:rPr>
              <w:t>Zmena ceny dopravného výkonu (indexácia)</w:t>
            </w:r>
            <w:r w:rsidR="00F57A2A">
              <w:rPr>
                <w:noProof/>
                <w:webHidden/>
              </w:rPr>
              <w:tab/>
            </w:r>
            <w:r w:rsidR="00F57A2A">
              <w:rPr>
                <w:noProof/>
                <w:webHidden/>
              </w:rPr>
              <w:fldChar w:fldCharType="begin"/>
            </w:r>
            <w:r w:rsidR="00F57A2A">
              <w:rPr>
                <w:noProof/>
                <w:webHidden/>
              </w:rPr>
              <w:instrText xml:space="preserve"> PAGEREF _Toc77245836 \h </w:instrText>
            </w:r>
            <w:r w:rsidR="00F57A2A">
              <w:rPr>
                <w:noProof/>
                <w:webHidden/>
              </w:rPr>
            </w:r>
            <w:r w:rsidR="00F57A2A">
              <w:rPr>
                <w:noProof/>
                <w:webHidden/>
              </w:rPr>
              <w:fldChar w:fldCharType="separate"/>
            </w:r>
            <w:r w:rsidR="00F57A2A">
              <w:rPr>
                <w:noProof/>
                <w:webHidden/>
              </w:rPr>
              <w:t>30</w:t>
            </w:r>
            <w:r w:rsidR="00F57A2A">
              <w:rPr>
                <w:noProof/>
                <w:webHidden/>
              </w:rPr>
              <w:fldChar w:fldCharType="end"/>
            </w:r>
          </w:hyperlink>
        </w:p>
        <w:p w14:paraId="0E1CFC0E" w14:textId="211717A2" w:rsidR="00F57A2A" w:rsidRDefault="001D195A">
          <w:pPr>
            <w:pStyle w:val="Obsah1"/>
            <w:rPr>
              <w:rFonts w:eastAsiaTheme="minorEastAsia"/>
              <w:noProof/>
              <w:lang w:val="sk-SK" w:eastAsia="sk-SK"/>
            </w:rPr>
          </w:pPr>
          <w:hyperlink w:anchor="_Toc77245837" w:history="1">
            <w:r w:rsidR="00F57A2A" w:rsidRPr="006B6AEF">
              <w:rPr>
                <w:rStyle w:val="Hypertextovprepojenie"/>
                <w:noProof/>
                <w:lang w:val="sk-SK"/>
              </w:rPr>
              <w:t>XIII.</w:t>
            </w:r>
            <w:r w:rsidR="00F57A2A">
              <w:rPr>
                <w:rFonts w:eastAsiaTheme="minorEastAsia"/>
                <w:noProof/>
                <w:lang w:val="sk-SK" w:eastAsia="sk-SK"/>
              </w:rPr>
              <w:tab/>
            </w:r>
            <w:r w:rsidR="00F57A2A" w:rsidRPr="006B6AEF">
              <w:rPr>
                <w:rStyle w:val="Hypertextovprepojenie"/>
                <w:noProof/>
                <w:lang w:val="sk-SK"/>
              </w:rPr>
              <w:t>Niektoré Sankcie</w:t>
            </w:r>
            <w:r w:rsidR="00F57A2A">
              <w:rPr>
                <w:noProof/>
                <w:webHidden/>
              </w:rPr>
              <w:tab/>
            </w:r>
            <w:r w:rsidR="00F57A2A">
              <w:rPr>
                <w:noProof/>
                <w:webHidden/>
              </w:rPr>
              <w:fldChar w:fldCharType="begin"/>
            </w:r>
            <w:r w:rsidR="00F57A2A">
              <w:rPr>
                <w:noProof/>
                <w:webHidden/>
              </w:rPr>
              <w:instrText xml:space="preserve"> PAGEREF _Toc77245837 \h </w:instrText>
            </w:r>
            <w:r w:rsidR="00F57A2A">
              <w:rPr>
                <w:noProof/>
                <w:webHidden/>
              </w:rPr>
            </w:r>
            <w:r w:rsidR="00F57A2A">
              <w:rPr>
                <w:noProof/>
                <w:webHidden/>
              </w:rPr>
              <w:fldChar w:fldCharType="separate"/>
            </w:r>
            <w:r w:rsidR="00F57A2A">
              <w:rPr>
                <w:noProof/>
                <w:webHidden/>
              </w:rPr>
              <w:t>33</w:t>
            </w:r>
            <w:r w:rsidR="00F57A2A">
              <w:rPr>
                <w:noProof/>
                <w:webHidden/>
              </w:rPr>
              <w:fldChar w:fldCharType="end"/>
            </w:r>
          </w:hyperlink>
        </w:p>
        <w:p w14:paraId="08FE6A06" w14:textId="21C163CD" w:rsidR="00F57A2A" w:rsidRDefault="001D195A">
          <w:pPr>
            <w:pStyle w:val="Obsah1"/>
            <w:rPr>
              <w:rFonts w:eastAsiaTheme="minorEastAsia"/>
              <w:noProof/>
              <w:lang w:val="sk-SK" w:eastAsia="sk-SK"/>
            </w:rPr>
          </w:pPr>
          <w:hyperlink w:anchor="_Toc77245838" w:history="1">
            <w:r w:rsidR="00F57A2A" w:rsidRPr="006B6AEF">
              <w:rPr>
                <w:rStyle w:val="Hypertextovprepojenie"/>
                <w:noProof/>
                <w:lang w:val="sk-SK"/>
              </w:rPr>
              <w:t>XIV.</w:t>
            </w:r>
            <w:r w:rsidR="00F57A2A">
              <w:rPr>
                <w:rFonts w:eastAsiaTheme="minorEastAsia"/>
                <w:noProof/>
                <w:lang w:val="sk-SK" w:eastAsia="sk-SK"/>
              </w:rPr>
              <w:tab/>
            </w:r>
            <w:r w:rsidR="00F57A2A" w:rsidRPr="006B6AEF">
              <w:rPr>
                <w:rStyle w:val="Hypertextovprepojenie"/>
                <w:noProof/>
                <w:lang w:val="sk-SK"/>
              </w:rPr>
              <w:t>Banková záruka/poistenie záruky</w:t>
            </w:r>
            <w:r w:rsidR="00F57A2A">
              <w:rPr>
                <w:noProof/>
                <w:webHidden/>
              </w:rPr>
              <w:tab/>
            </w:r>
            <w:r w:rsidR="00F57A2A">
              <w:rPr>
                <w:noProof/>
                <w:webHidden/>
              </w:rPr>
              <w:fldChar w:fldCharType="begin"/>
            </w:r>
            <w:r w:rsidR="00F57A2A">
              <w:rPr>
                <w:noProof/>
                <w:webHidden/>
              </w:rPr>
              <w:instrText xml:space="preserve"> PAGEREF _Toc77245838 \h </w:instrText>
            </w:r>
            <w:r w:rsidR="00F57A2A">
              <w:rPr>
                <w:noProof/>
                <w:webHidden/>
              </w:rPr>
            </w:r>
            <w:r w:rsidR="00F57A2A">
              <w:rPr>
                <w:noProof/>
                <w:webHidden/>
              </w:rPr>
              <w:fldChar w:fldCharType="separate"/>
            </w:r>
            <w:r w:rsidR="00F57A2A">
              <w:rPr>
                <w:noProof/>
                <w:webHidden/>
              </w:rPr>
              <w:t>34</w:t>
            </w:r>
            <w:r w:rsidR="00F57A2A">
              <w:rPr>
                <w:noProof/>
                <w:webHidden/>
              </w:rPr>
              <w:fldChar w:fldCharType="end"/>
            </w:r>
          </w:hyperlink>
        </w:p>
        <w:p w14:paraId="23361FDA" w14:textId="16D867FC" w:rsidR="00F57A2A" w:rsidRDefault="001D195A">
          <w:pPr>
            <w:pStyle w:val="Obsah1"/>
            <w:rPr>
              <w:rFonts w:eastAsiaTheme="minorEastAsia"/>
              <w:noProof/>
              <w:lang w:val="sk-SK" w:eastAsia="sk-SK"/>
            </w:rPr>
          </w:pPr>
          <w:hyperlink w:anchor="_Toc77245839" w:history="1">
            <w:r w:rsidR="00F57A2A" w:rsidRPr="006B6AEF">
              <w:rPr>
                <w:rStyle w:val="Hypertextovprepojenie"/>
                <w:noProof/>
                <w:lang w:val="sk-SK"/>
              </w:rPr>
              <w:t>XV.</w:t>
            </w:r>
            <w:r w:rsidR="00F57A2A">
              <w:rPr>
                <w:rFonts w:eastAsiaTheme="minorEastAsia"/>
                <w:noProof/>
                <w:lang w:val="sk-SK" w:eastAsia="sk-SK"/>
              </w:rPr>
              <w:tab/>
            </w:r>
            <w:r w:rsidR="00F57A2A" w:rsidRPr="006B6AEF">
              <w:rPr>
                <w:rStyle w:val="Hypertextovprepojenie"/>
                <w:noProof/>
                <w:lang w:val="sk-SK"/>
              </w:rPr>
              <w:t>Ukončenie Zmluvy</w:t>
            </w:r>
            <w:r w:rsidR="00F57A2A">
              <w:rPr>
                <w:noProof/>
                <w:webHidden/>
              </w:rPr>
              <w:tab/>
            </w:r>
            <w:r w:rsidR="00F57A2A">
              <w:rPr>
                <w:noProof/>
                <w:webHidden/>
              </w:rPr>
              <w:fldChar w:fldCharType="begin"/>
            </w:r>
            <w:r w:rsidR="00F57A2A">
              <w:rPr>
                <w:noProof/>
                <w:webHidden/>
              </w:rPr>
              <w:instrText xml:space="preserve"> PAGEREF _Toc77245839 \h </w:instrText>
            </w:r>
            <w:r w:rsidR="00F57A2A">
              <w:rPr>
                <w:noProof/>
                <w:webHidden/>
              </w:rPr>
            </w:r>
            <w:r w:rsidR="00F57A2A">
              <w:rPr>
                <w:noProof/>
                <w:webHidden/>
              </w:rPr>
              <w:fldChar w:fldCharType="separate"/>
            </w:r>
            <w:r w:rsidR="00F57A2A">
              <w:rPr>
                <w:noProof/>
                <w:webHidden/>
              </w:rPr>
              <w:t>35</w:t>
            </w:r>
            <w:r w:rsidR="00F57A2A">
              <w:rPr>
                <w:noProof/>
                <w:webHidden/>
              </w:rPr>
              <w:fldChar w:fldCharType="end"/>
            </w:r>
          </w:hyperlink>
        </w:p>
        <w:p w14:paraId="6E70C675" w14:textId="70B2A648" w:rsidR="00F57A2A" w:rsidRDefault="001D195A">
          <w:pPr>
            <w:pStyle w:val="Obsah1"/>
            <w:rPr>
              <w:rFonts w:eastAsiaTheme="minorEastAsia"/>
              <w:noProof/>
              <w:lang w:val="sk-SK" w:eastAsia="sk-SK"/>
            </w:rPr>
          </w:pPr>
          <w:hyperlink w:anchor="_Toc77245840" w:history="1">
            <w:r w:rsidR="00F57A2A" w:rsidRPr="006B6AEF">
              <w:rPr>
                <w:rStyle w:val="Hypertextovprepojenie"/>
                <w:noProof/>
                <w:lang w:val="sk-SK"/>
              </w:rPr>
              <w:t>XVI.</w:t>
            </w:r>
            <w:r w:rsidR="00F57A2A">
              <w:rPr>
                <w:rFonts w:eastAsiaTheme="minorEastAsia"/>
                <w:noProof/>
                <w:lang w:val="sk-SK" w:eastAsia="sk-SK"/>
              </w:rPr>
              <w:tab/>
            </w:r>
            <w:r w:rsidR="00F57A2A" w:rsidRPr="006B6AEF">
              <w:rPr>
                <w:rStyle w:val="Hypertextovprepojenie"/>
                <w:noProof/>
                <w:lang w:val="sk-SK"/>
              </w:rPr>
              <w:t>Záverečné ustanovenia</w:t>
            </w:r>
            <w:r w:rsidR="00F57A2A">
              <w:rPr>
                <w:noProof/>
                <w:webHidden/>
              </w:rPr>
              <w:tab/>
            </w:r>
            <w:r w:rsidR="00F57A2A">
              <w:rPr>
                <w:noProof/>
                <w:webHidden/>
              </w:rPr>
              <w:fldChar w:fldCharType="begin"/>
            </w:r>
            <w:r w:rsidR="00F57A2A">
              <w:rPr>
                <w:noProof/>
                <w:webHidden/>
              </w:rPr>
              <w:instrText xml:space="preserve"> PAGEREF _Toc77245840 \h </w:instrText>
            </w:r>
            <w:r w:rsidR="00F57A2A">
              <w:rPr>
                <w:noProof/>
                <w:webHidden/>
              </w:rPr>
            </w:r>
            <w:r w:rsidR="00F57A2A">
              <w:rPr>
                <w:noProof/>
                <w:webHidden/>
              </w:rPr>
              <w:fldChar w:fldCharType="separate"/>
            </w:r>
            <w:r w:rsidR="00F57A2A">
              <w:rPr>
                <w:noProof/>
                <w:webHidden/>
              </w:rPr>
              <w:t>37</w:t>
            </w:r>
            <w:r w:rsidR="00F57A2A">
              <w:rPr>
                <w:noProof/>
                <w:webHidden/>
              </w:rPr>
              <w:fldChar w:fldCharType="end"/>
            </w:r>
          </w:hyperlink>
        </w:p>
        <w:p w14:paraId="743FB7C9" w14:textId="6423EC1A" w:rsidR="003F4803" w:rsidRPr="00553596" w:rsidRDefault="003F4803">
          <w:pPr>
            <w:rPr>
              <w:lang w:val="sk-SK"/>
            </w:rPr>
          </w:pPr>
          <w:r w:rsidRPr="003F1060">
            <w:rPr>
              <w:b/>
              <w:bCs/>
              <w:sz w:val="24"/>
              <w:szCs w:val="24"/>
              <w:lang w:val="sk-SK"/>
            </w:rPr>
            <w:fldChar w:fldCharType="end"/>
          </w:r>
        </w:p>
      </w:sdtContent>
    </w:sdt>
    <w:p w14:paraId="0F10AFAA" w14:textId="77777777" w:rsidR="003F4803" w:rsidRPr="00553596" w:rsidRDefault="003F4803">
      <w:pPr>
        <w:rPr>
          <w:rFonts w:cstheme="minorHAnsi"/>
          <w:b/>
          <w:sz w:val="24"/>
          <w:szCs w:val="24"/>
          <w:lang w:val="sk-SK"/>
        </w:rPr>
      </w:pPr>
      <w:r w:rsidRPr="00553596">
        <w:rPr>
          <w:rFonts w:cstheme="minorHAnsi"/>
          <w:b/>
          <w:sz w:val="24"/>
          <w:szCs w:val="24"/>
          <w:lang w:val="sk-SK"/>
        </w:rPr>
        <w:br w:type="page"/>
      </w:r>
    </w:p>
    <w:p w14:paraId="4B15F475" w14:textId="6C25F98A" w:rsidR="00563096" w:rsidRPr="00553596" w:rsidRDefault="001C5F28" w:rsidP="003F4803">
      <w:pPr>
        <w:pStyle w:val="Nadpis1"/>
        <w:ind w:left="709" w:hanging="709"/>
        <w:rPr>
          <w:lang w:val="sk-SK"/>
        </w:rPr>
      </w:pPr>
      <w:bookmarkStart w:id="0" w:name="_Toc27663264"/>
      <w:bookmarkStart w:id="1" w:name="_Toc38530388"/>
      <w:bookmarkStart w:id="2" w:name="_Toc41550272"/>
      <w:bookmarkStart w:id="3" w:name="_Toc77245825"/>
      <w:r w:rsidRPr="00553596">
        <w:rPr>
          <w:lang w:val="sk-SK"/>
        </w:rPr>
        <w:lastRenderedPageBreak/>
        <w:t>Defin</w:t>
      </w:r>
      <w:r w:rsidR="003A712C" w:rsidRPr="00553596">
        <w:rPr>
          <w:lang w:val="sk-SK"/>
        </w:rPr>
        <w:t>í</w:t>
      </w:r>
      <w:r w:rsidRPr="00553596">
        <w:rPr>
          <w:lang w:val="sk-SK"/>
        </w:rPr>
        <w:t>c</w:t>
      </w:r>
      <w:r w:rsidR="003A712C" w:rsidRPr="00553596">
        <w:rPr>
          <w:lang w:val="sk-SK"/>
        </w:rPr>
        <w:t>i</w:t>
      </w:r>
      <w:r w:rsidRPr="00553596">
        <w:rPr>
          <w:lang w:val="sk-SK"/>
        </w:rPr>
        <w:t>e</w:t>
      </w:r>
      <w:bookmarkEnd w:id="0"/>
      <w:bookmarkEnd w:id="1"/>
      <w:bookmarkEnd w:id="2"/>
      <w:bookmarkEnd w:id="3"/>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8"/>
      </w:tblGrid>
      <w:tr w:rsidR="001C5F28" w:rsidRPr="00553596" w14:paraId="4937B2BB" w14:textId="77777777" w:rsidTr="009C7EE6">
        <w:tc>
          <w:tcPr>
            <w:tcW w:w="2263" w:type="dxa"/>
          </w:tcPr>
          <w:p w14:paraId="4B470F4B" w14:textId="2A8E16B0" w:rsidR="001C5F28" w:rsidRPr="00553596" w:rsidRDefault="00561F6A" w:rsidP="00826B4A">
            <w:pPr>
              <w:spacing w:after="120"/>
              <w:rPr>
                <w:rFonts w:cstheme="minorHAnsi"/>
                <w:b/>
                <w:sz w:val="24"/>
                <w:szCs w:val="24"/>
                <w:lang w:val="sk-SK"/>
              </w:rPr>
            </w:pPr>
            <w:r w:rsidRPr="00553596">
              <w:rPr>
                <w:rFonts w:eastAsia="Arial"/>
                <w:b/>
                <w:sz w:val="24"/>
                <w:szCs w:val="24"/>
                <w:lang w:val="sk-SK"/>
              </w:rPr>
              <w:t>Cena dopravn</w:t>
            </w:r>
            <w:r w:rsidR="003A712C" w:rsidRPr="00553596">
              <w:rPr>
                <w:rFonts w:eastAsia="Arial"/>
                <w:b/>
                <w:sz w:val="24"/>
                <w:szCs w:val="24"/>
                <w:lang w:val="sk-SK"/>
              </w:rPr>
              <w:t>é</w:t>
            </w:r>
            <w:r w:rsidRPr="00553596">
              <w:rPr>
                <w:rFonts w:eastAsia="Arial"/>
                <w:b/>
                <w:sz w:val="24"/>
                <w:szCs w:val="24"/>
                <w:lang w:val="sk-SK"/>
              </w:rPr>
              <w:t>ho výkonu na 1 km v</w:t>
            </w:r>
            <w:r w:rsidRPr="00553596">
              <w:rPr>
                <w:rFonts w:eastAsia="Arial"/>
                <w:b/>
                <w:sz w:val="24"/>
                <w:lang w:val="sk-SK"/>
              </w:rPr>
              <w:t> kalendá</w:t>
            </w:r>
            <w:r w:rsidR="003A712C" w:rsidRPr="00553596">
              <w:rPr>
                <w:rFonts w:eastAsia="Arial"/>
                <w:b/>
                <w:sz w:val="24"/>
                <w:lang w:val="sk-SK"/>
              </w:rPr>
              <w:t>r</w:t>
            </w:r>
            <w:r w:rsidRPr="00553596">
              <w:rPr>
                <w:rFonts w:eastAsia="Arial"/>
                <w:b/>
                <w:sz w:val="24"/>
                <w:lang w:val="sk-SK"/>
              </w:rPr>
              <w:t>n</w:t>
            </w:r>
            <w:r w:rsidR="003A712C" w:rsidRPr="00553596">
              <w:rPr>
                <w:rFonts w:eastAsia="Arial"/>
                <w:b/>
                <w:sz w:val="24"/>
                <w:lang w:val="sk-SK"/>
              </w:rPr>
              <w:t>o</w:t>
            </w:r>
            <w:r w:rsidRPr="00553596">
              <w:rPr>
                <w:rFonts w:eastAsia="Arial"/>
                <w:b/>
                <w:sz w:val="24"/>
                <w:lang w:val="sk-SK"/>
              </w:rPr>
              <w:t xml:space="preserve">m </w:t>
            </w:r>
            <w:r w:rsidRPr="00553596">
              <w:rPr>
                <w:rFonts w:eastAsia="Arial"/>
                <w:b/>
                <w:sz w:val="24"/>
                <w:szCs w:val="24"/>
                <w:lang w:val="sk-SK"/>
              </w:rPr>
              <w:t>ro</w:t>
            </w:r>
            <w:r w:rsidR="003A712C" w:rsidRPr="00553596">
              <w:rPr>
                <w:rFonts w:eastAsia="Arial"/>
                <w:b/>
                <w:sz w:val="24"/>
                <w:szCs w:val="24"/>
                <w:lang w:val="sk-SK"/>
              </w:rPr>
              <w:t>k</w:t>
            </w:r>
            <w:r w:rsidR="003A712C" w:rsidRPr="00553596">
              <w:rPr>
                <w:b/>
                <w:lang w:val="sk-SK"/>
              </w:rPr>
              <w:t>u</w:t>
            </w:r>
          </w:p>
        </w:tc>
        <w:tc>
          <w:tcPr>
            <w:tcW w:w="6798" w:type="dxa"/>
          </w:tcPr>
          <w:p w14:paraId="00229195" w14:textId="3E0BF5D4" w:rsidR="001C5F28" w:rsidRPr="00553596" w:rsidRDefault="003A712C" w:rsidP="001E0768">
            <w:pPr>
              <w:spacing w:after="120"/>
              <w:jc w:val="both"/>
              <w:rPr>
                <w:rFonts w:cstheme="minorHAnsi"/>
                <w:sz w:val="24"/>
                <w:szCs w:val="24"/>
                <w:lang w:val="sk-SK"/>
              </w:rPr>
            </w:pPr>
            <w:r w:rsidRPr="00553596">
              <w:rPr>
                <w:rFonts w:cstheme="minorHAnsi"/>
                <w:sz w:val="24"/>
                <w:szCs w:val="24"/>
                <w:lang w:val="sk-SK"/>
              </w:rPr>
              <w:t>čiastka vyjadrená v</w:t>
            </w:r>
            <w:r w:rsidR="00B37179" w:rsidRPr="00553596">
              <w:rPr>
                <w:rFonts w:cstheme="minorHAnsi"/>
                <w:sz w:val="24"/>
                <w:szCs w:val="24"/>
                <w:lang w:val="sk-SK"/>
              </w:rPr>
              <w:t> </w:t>
            </w:r>
            <w:r w:rsidRPr="00553596">
              <w:rPr>
                <w:rFonts w:cstheme="minorHAnsi"/>
                <w:sz w:val="24"/>
                <w:szCs w:val="24"/>
                <w:lang w:val="sk-SK"/>
              </w:rPr>
              <w:t>peniazoch</w:t>
            </w:r>
            <w:r w:rsidR="00B37179" w:rsidRPr="00553596">
              <w:rPr>
                <w:rFonts w:cstheme="minorHAnsi"/>
                <w:sz w:val="24"/>
                <w:szCs w:val="24"/>
                <w:lang w:val="sk-SK"/>
              </w:rPr>
              <w:t xml:space="preserve"> (EUR)</w:t>
            </w:r>
            <w:r w:rsidRPr="00553596">
              <w:rPr>
                <w:rFonts w:cstheme="minorHAnsi"/>
                <w:sz w:val="24"/>
                <w:szCs w:val="24"/>
                <w:lang w:val="sk-SK"/>
              </w:rPr>
              <w:t>, ktorá zahŕňa všetky skutočné náklady Dopravc</w:t>
            </w:r>
            <w:r w:rsidR="001E0768" w:rsidRPr="00553596">
              <w:rPr>
                <w:rFonts w:cstheme="minorHAnsi"/>
                <w:sz w:val="24"/>
                <w:szCs w:val="24"/>
                <w:lang w:val="sk-SK"/>
              </w:rPr>
              <w:t>u</w:t>
            </w:r>
            <w:r w:rsidRPr="00553596">
              <w:rPr>
                <w:rFonts w:cstheme="minorHAnsi"/>
                <w:sz w:val="24"/>
                <w:szCs w:val="24"/>
                <w:lang w:val="sk-SK"/>
              </w:rPr>
              <w:t xml:space="preserve"> a zisk Dopravcu pripadajúci na 1 km dopravného výkonu podľa Cestovných poriadkov v príslušnom kalendárnom roku pri poskytovaní prepravných služieb podľa tejto Zmluvy</w:t>
            </w:r>
            <w:r w:rsidR="00850E9F" w:rsidRPr="00553596">
              <w:rPr>
                <w:rFonts w:cstheme="minorHAnsi"/>
                <w:sz w:val="24"/>
                <w:szCs w:val="24"/>
                <w:lang w:val="sk-SK"/>
              </w:rPr>
              <w:t>. Pokiaľ sa v Zmluve uvádza len „Cena dopravného výkonu na 1 km“ myslí sa tým práve aktuáln</w:t>
            </w:r>
            <w:r w:rsidR="00FD6023">
              <w:rPr>
                <w:rFonts w:cstheme="minorHAnsi"/>
                <w:sz w:val="24"/>
                <w:szCs w:val="24"/>
                <w:lang w:val="sk-SK"/>
              </w:rPr>
              <w:t>a</w:t>
            </w:r>
            <w:r w:rsidR="00850E9F" w:rsidRPr="00553596">
              <w:rPr>
                <w:rFonts w:cstheme="minorHAnsi"/>
                <w:sz w:val="24"/>
                <w:szCs w:val="24"/>
                <w:lang w:val="sk-SK"/>
              </w:rPr>
              <w:t xml:space="preserve"> Cena dopravného výkonu na 1 km v kalendárnom roku</w:t>
            </w:r>
          </w:p>
        </w:tc>
      </w:tr>
      <w:tr w:rsidR="001C5F28" w:rsidRPr="00553596" w14:paraId="735E19E8" w14:textId="77777777" w:rsidTr="001D6C5B">
        <w:tc>
          <w:tcPr>
            <w:tcW w:w="2263" w:type="dxa"/>
          </w:tcPr>
          <w:p w14:paraId="78013B83" w14:textId="0DE8A535" w:rsidR="001C5F28" w:rsidRPr="00553596" w:rsidRDefault="003A712C" w:rsidP="00BB0321">
            <w:pPr>
              <w:spacing w:after="120"/>
              <w:rPr>
                <w:rFonts w:cstheme="minorHAnsi"/>
                <w:b/>
                <w:sz w:val="24"/>
                <w:szCs w:val="24"/>
                <w:lang w:val="sk-SK"/>
              </w:rPr>
            </w:pPr>
            <w:r w:rsidRPr="00553596">
              <w:rPr>
                <w:rFonts w:cstheme="minorHAnsi"/>
                <w:b/>
                <w:sz w:val="24"/>
                <w:szCs w:val="24"/>
                <w:lang w:val="sk-SK"/>
              </w:rPr>
              <w:t>Cestovný</w:t>
            </w:r>
            <w:r w:rsidR="002222A2" w:rsidRPr="00553596">
              <w:rPr>
                <w:rFonts w:cstheme="minorHAnsi"/>
                <w:b/>
                <w:sz w:val="24"/>
                <w:szCs w:val="24"/>
                <w:lang w:val="sk-SK"/>
              </w:rPr>
              <w:t xml:space="preserve"> doklad</w:t>
            </w:r>
          </w:p>
        </w:tc>
        <w:tc>
          <w:tcPr>
            <w:tcW w:w="6798" w:type="dxa"/>
          </w:tcPr>
          <w:p w14:paraId="62550999" w14:textId="4D7EFF30" w:rsidR="001C5F28" w:rsidRPr="00553596" w:rsidRDefault="00F57AC6" w:rsidP="008C251A">
            <w:pPr>
              <w:spacing w:after="120"/>
              <w:jc w:val="both"/>
              <w:rPr>
                <w:rFonts w:cstheme="minorHAnsi"/>
                <w:sz w:val="24"/>
                <w:szCs w:val="24"/>
                <w:lang w:val="sk-SK"/>
              </w:rPr>
            </w:pPr>
            <w:r w:rsidRPr="00553596">
              <w:rPr>
                <w:rFonts w:cstheme="minorHAnsi"/>
                <w:sz w:val="24"/>
                <w:szCs w:val="24"/>
                <w:lang w:val="sk-SK"/>
              </w:rPr>
              <w:t xml:space="preserve">znamená </w:t>
            </w:r>
            <w:r w:rsidR="003D3C30">
              <w:rPr>
                <w:rFonts w:cstheme="minorHAnsi"/>
                <w:sz w:val="24"/>
                <w:szCs w:val="24"/>
                <w:lang w:val="sk-SK"/>
              </w:rPr>
              <w:t>“Cestovný doklad“ ako je vymedzený v Tarife Prímestskej dopravy BBSK</w:t>
            </w:r>
          </w:p>
        </w:tc>
      </w:tr>
      <w:tr w:rsidR="002222A2" w:rsidRPr="00553596" w14:paraId="5E2BD409" w14:textId="77777777" w:rsidTr="009C7EE6">
        <w:tc>
          <w:tcPr>
            <w:tcW w:w="2263" w:type="dxa"/>
          </w:tcPr>
          <w:p w14:paraId="461FBAA8" w14:textId="658FD27C" w:rsidR="002222A2" w:rsidRPr="00553596" w:rsidRDefault="003A712C" w:rsidP="00BB0321">
            <w:pPr>
              <w:spacing w:after="120"/>
              <w:rPr>
                <w:rFonts w:cstheme="minorHAnsi"/>
                <w:b/>
                <w:sz w:val="24"/>
                <w:szCs w:val="24"/>
                <w:lang w:val="sk-SK"/>
              </w:rPr>
            </w:pPr>
            <w:r w:rsidRPr="00553596">
              <w:rPr>
                <w:rFonts w:cstheme="minorHAnsi"/>
                <w:b/>
                <w:sz w:val="24"/>
                <w:szCs w:val="24"/>
                <w:lang w:val="sk-SK"/>
              </w:rPr>
              <w:t>Cestovný poriadok</w:t>
            </w:r>
          </w:p>
        </w:tc>
        <w:tc>
          <w:tcPr>
            <w:tcW w:w="6798" w:type="dxa"/>
          </w:tcPr>
          <w:p w14:paraId="4A48993F" w14:textId="6BE29F54" w:rsidR="002222A2" w:rsidRPr="00C34219" w:rsidRDefault="00042ADE" w:rsidP="0052401A">
            <w:pPr>
              <w:spacing w:after="120"/>
              <w:jc w:val="both"/>
              <w:rPr>
                <w:rFonts w:cstheme="minorHAnsi"/>
                <w:sz w:val="24"/>
                <w:szCs w:val="24"/>
                <w:lang w:val="sk-SK"/>
              </w:rPr>
            </w:pPr>
            <w:r w:rsidRPr="00C34219">
              <w:rPr>
                <w:rFonts w:eastAsia="Times New Roman" w:cstheme="minorHAnsi"/>
                <w:sz w:val="24"/>
                <w:szCs w:val="24"/>
                <w:lang w:val="sk-SK" w:eastAsia="cs-CZ"/>
              </w:rPr>
              <w:t>predstavuje súhrn údajov potrebných pre informovanie o jednotlivých linkách a ich spojoch, najmä zoznam zastávok a časy príchodov jednotlivých spojov na zastávky a odchodov zo zastávky, a prípadne aj ďalšie údaje o konkrétnych podmienkach prepravy</w:t>
            </w:r>
            <w:r w:rsidR="00F57AC6" w:rsidRPr="00C34219">
              <w:rPr>
                <w:rFonts w:cstheme="minorHAnsi"/>
                <w:sz w:val="24"/>
                <w:szCs w:val="24"/>
                <w:lang w:val="sk-SK"/>
              </w:rPr>
              <w:t xml:space="preserve">, ktorý </w:t>
            </w:r>
            <w:r w:rsidR="00E34DB1" w:rsidRPr="00C34219">
              <w:rPr>
                <w:rFonts w:cstheme="minorHAnsi"/>
                <w:sz w:val="24"/>
                <w:szCs w:val="24"/>
                <w:lang w:val="sk-SK"/>
              </w:rPr>
              <w:t xml:space="preserve">je </w:t>
            </w:r>
            <w:r w:rsidR="00833FB0" w:rsidRPr="00C34219">
              <w:rPr>
                <w:rFonts w:cstheme="minorHAnsi"/>
                <w:sz w:val="24"/>
                <w:szCs w:val="24"/>
                <w:lang w:val="sk-SK"/>
              </w:rPr>
              <w:t>v jeho prvej verzii súčasťou</w:t>
            </w:r>
            <w:r w:rsidR="0052401A" w:rsidRPr="00C34219">
              <w:rPr>
                <w:rFonts w:cstheme="minorHAnsi"/>
                <w:sz w:val="24"/>
                <w:szCs w:val="24"/>
                <w:lang w:val="sk-SK"/>
              </w:rPr>
              <w:t>, resp. prílohou</w:t>
            </w:r>
            <w:r w:rsidR="00833FB0" w:rsidRPr="00C34219">
              <w:rPr>
                <w:rFonts w:cstheme="minorHAnsi"/>
                <w:sz w:val="24"/>
                <w:szCs w:val="24"/>
                <w:lang w:val="sk-SK"/>
              </w:rPr>
              <w:t xml:space="preserve"> Súťažných podkladov</w:t>
            </w:r>
            <w:r w:rsidR="0052401A" w:rsidRPr="00C34219">
              <w:rPr>
                <w:rFonts w:cstheme="minorHAnsi"/>
                <w:sz w:val="24"/>
                <w:szCs w:val="24"/>
                <w:lang w:val="sk-SK"/>
              </w:rPr>
              <w:t xml:space="preserve"> </w:t>
            </w:r>
            <w:r w:rsidR="00D62850" w:rsidRPr="00C34219">
              <w:rPr>
                <w:rFonts w:cstheme="minorHAnsi"/>
                <w:sz w:val="24"/>
                <w:szCs w:val="24"/>
                <w:lang w:val="sk-SK"/>
              </w:rPr>
              <w:t>a </w:t>
            </w:r>
            <w:r w:rsidR="00893330" w:rsidRPr="00267A55">
              <w:rPr>
                <w:rFonts w:cstheme="minorHAnsi"/>
                <w:b/>
                <w:bCs/>
                <w:sz w:val="24"/>
                <w:szCs w:val="24"/>
                <w:lang w:val="sk-SK"/>
              </w:rPr>
              <w:t>P</w:t>
            </w:r>
            <w:r w:rsidR="00D62850" w:rsidRPr="00267A55">
              <w:rPr>
                <w:rFonts w:cstheme="minorHAnsi"/>
                <w:b/>
                <w:bCs/>
                <w:sz w:val="24"/>
                <w:szCs w:val="24"/>
                <w:lang w:val="sk-SK"/>
              </w:rPr>
              <w:t>rílohou č. 1</w:t>
            </w:r>
            <w:r w:rsidR="00D62850" w:rsidRPr="00C34219">
              <w:rPr>
                <w:rFonts w:cstheme="minorHAnsi"/>
                <w:sz w:val="24"/>
                <w:szCs w:val="24"/>
                <w:lang w:val="sk-SK"/>
              </w:rPr>
              <w:t xml:space="preserve"> tejto </w:t>
            </w:r>
            <w:r w:rsidR="00FD6023">
              <w:rPr>
                <w:rFonts w:cstheme="minorHAnsi"/>
                <w:sz w:val="24"/>
                <w:szCs w:val="24"/>
                <w:lang w:val="sk-SK"/>
              </w:rPr>
              <w:t>Z</w:t>
            </w:r>
            <w:r w:rsidR="00D62850" w:rsidRPr="00C34219">
              <w:rPr>
                <w:rFonts w:cstheme="minorHAnsi"/>
                <w:sz w:val="24"/>
                <w:szCs w:val="24"/>
                <w:lang w:val="sk-SK"/>
              </w:rPr>
              <w:t xml:space="preserve">mluvy </w:t>
            </w:r>
            <w:r w:rsidR="0052401A" w:rsidRPr="00C34219">
              <w:rPr>
                <w:rFonts w:cstheme="minorHAnsi"/>
                <w:sz w:val="24"/>
                <w:szCs w:val="24"/>
                <w:lang w:val="sk-SK"/>
              </w:rPr>
              <w:t>a ako bude následne (najneskôr počnúc Začiatkom prevádzky)</w:t>
            </w:r>
            <w:r w:rsidR="00833FB0" w:rsidRPr="00C34219">
              <w:rPr>
                <w:rFonts w:cstheme="minorHAnsi"/>
                <w:sz w:val="24"/>
                <w:szCs w:val="24"/>
                <w:lang w:val="sk-SK"/>
              </w:rPr>
              <w:t xml:space="preserve"> </w:t>
            </w:r>
            <w:r w:rsidR="00E34DB1" w:rsidRPr="00C34219">
              <w:rPr>
                <w:rFonts w:cstheme="minorHAnsi"/>
                <w:sz w:val="24"/>
                <w:szCs w:val="24"/>
                <w:lang w:val="sk-SK"/>
              </w:rPr>
              <w:t xml:space="preserve">verejne dostupný </w:t>
            </w:r>
            <w:r w:rsidR="00015CBE" w:rsidRPr="00C34219">
              <w:rPr>
                <w:rFonts w:cstheme="minorHAnsi"/>
                <w:sz w:val="24"/>
                <w:szCs w:val="24"/>
                <w:lang w:val="sk-SK"/>
              </w:rPr>
              <w:t xml:space="preserve">a priebežne </w:t>
            </w:r>
            <w:r w:rsidR="00904A4E" w:rsidRPr="00C34219">
              <w:rPr>
                <w:rFonts w:cstheme="minorHAnsi"/>
                <w:sz w:val="24"/>
                <w:szCs w:val="24"/>
                <w:lang w:val="sk-SK"/>
              </w:rPr>
              <w:t xml:space="preserve">bez potreby dodatku tejto Zmluvy </w:t>
            </w:r>
            <w:r w:rsidR="00015CBE" w:rsidRPr="00C34219">
              <w:rPr>
                <w:rFonts w:cstheme="minorHAnsi"/>
                <w:sz w:val="24"/>
                <w:szCs w:val="24"/>
                <w:lang w:val="sk-SK"/>
              </w:rPr>
              <w:t xml:space="preserve">aktualizovaný </w:t>
            </w:r>
            <w:r w:rsidR="00E34DB1" w:rsidRPr="00C34219">
              <w:rPr>
                <w:rFonts w:cstheme="minorHAnsi"/>
                <w:sz w:val="24"/>
                <w:szCs w:val="24"/>
                <w:lang w:val="sk-SK"/>
              </w:rPr>
              <w:t xml:space="preserve">na </w:t>
            </w:r>
            <w:r w:rsidR="0052401A" w:rsidRPr="00C34219">
              <w:rPr>
                <w:rFonts w:cstheme="minorHAnsi"/>
                <w:sz w:val="24"/>
                <w:szCs w:val="24"/>
                <w:lang w:val="sk-SK"/>
              </w:rPr>
              <w:t xml:space="preserve">webe, ktorý Objednávateľ pre tieto účely oznámi </w:t>
            </w:r>
            <w:r w:rsidR="00382186" w:rsidRPr="00C34219">
              <w:rPr>
                <w:rFonts w:cstheme="minorHAnsi"/>
                <w:sz w:val="24"/>
                <w:szCs w:val="24"/>
                <w:lang w:val="sk-SK"/>
              </w:rPr>
              <w:t xml:space="preserve">Dopravcovi </w:t>
            </w:r>
            <w:r w:rsidR="0052401A" w:rsidRPr="00C34219">
              <w:rPr>
                <w:rFonts w:cstheme="minorHAnsi"/>
                <w:sz w:val="24"/>
                <w:szCs w:val="24"/>
                <w:lang w:val="sk-SK"/>
              </w:rPr>
              <w:t xml:space="preserve">emailom najneskôr </w:t>
            </w:r>
            <w:r w:rsidR="00ED4D45" w:rsidRPr="00C34219">
              <w:rPr>
                <w:rFonts w:cstheme="minorHAnsi"/>
                <w:sz w:val="24"/>
                <w:szCs w:val="24"/>
                <w:lang w:val="sk-SK"/>
              </w:rPr>
              <w:t>1</w:t>
            </w:r>
            <w:r w:rsidR="0052401A" w:rsidRPr="00C34219">
              <w:rPr>
                <w:rFonts w:cstheme="minorHAnsi"/>
                <w:sz w:val="24"/>
                <w:szCs w:val="24"/>
                <w:lang w:val="sk-SK"/>
              </w:rPr>
              <w:t xml:space="preserve">5 pracovných dní pred Začiatkom prevádzky </w:t>
            </w:r>
          </w:p>
        </w:tc>
      </w:tr>
      <w:tr w:rsidR="0054320D" w:rsidRPr="00553596" w14:paraId="08D1377B" w14:textId="77777777" w:rsidTr="009C7EE6">
        <w:tc>
          <w:tcPr>
            <w:tcW w:w="2263" w:type="dxa"/>
          </w:tcPr>
          <w:p w14:paraId="23AB8BC2" w14:textId="7D67179A" w:rsidR="0054320D" w:rsidRPr="00553596" w:rsidRDefault="0054320D" w:rsidP="00BB0321">
            <w:pPr>
              <w:spacing w:after="120"/>
              <w:rPr>
                <w:rFonts w:cstheme="minorHAnsi"/>
                <w:b/>
                <w:sz w:val="24"/>
                <w:szCs w:val="24"/>
                <w:lang w:val="sk-SK"/>
              </w:rPr>
            </w:pPr>
            <w:r w:rsidRPr="00553596">
              <w:rPr>
                <w:rFonts w:cstheme="minorHAnsi"/>
                <w:b/>
                <w:sz w:val="24"/>
                <w:szCs w:val="24"/>
                <w:lang w:val="sk-SK"/>
              </w:rPr>
              <w:t>Dopravný správny orgán</w:t>
            </w:r>
          </w:p>
        </w:tc>
        <w:tc>
          <w:tcPr>
            <w:tcW w:w="6798" w:type="dxa"/>
          </w:tcPr>
          <w:p w14:paraId="071D4448" w14:textId="6D508B47" w:rsidR="0054320D" w:rsidRPr="00553596" w:rsidRDefault="0054320D" w:rsidP="006F5ABF">
            <w:pPr>
              <w:spacing w:after="120"/>
              <w:jc w:val="both"/>
              <w:rPr>
                <w:rFonts w:cstheme="minorHAnsi"/>
                <w:sz w:val="24"/>
                <w:szCs w:val="24"/>
                <w:lang w:val="sk-SK"/>
              </w:rPr>
            </w:pPr>
            <w:r w:rsidRPr="00553596">
              <w:rPr>
                <w:rFonts w:cstheme="minorHAnsi"/>
                <w:sz w:val="24"/>
                <w:szCs w:val="24"/>
                <w:lang w:val="sk-SK"/>
              </w:rPr>
              <w:t>príslušný dopravný správny orgán v súlade s </w:t>
            </w:r>
            <w:proofErr w:type="spellStart"/>
            <w:r w:rsidRPr="00553596">
              <w:rPr>
                <w:rFonts w:cstheme="minorHAnsi"/>
                <w:sz w:val="24"/>
                <w:szCs w:val="24"/>
                <w:lang w:val="sk-SK"/>
              </w:rPr>
              <w:t>ust</w:t>
            </w:r>
            <w:proofErr w:type="spellEnd"/>
            <w:r w:rsidRPr="00553596">
              <w:rPr>
                <w:rFonts w:cstheme="minorHAnsi"/>
                <w:sz w:val="24"/>
                <w:szCs w:val="24"/>
                <w:lang w:val="sk-SK"/>
              </w:rPr>
              <w:t>. § 40 a </w:t>
            </w:r>
            <w:proofErr w:type="spellStart"/>
            <w:r w:rsidRPr="00553596">
              <w:rPr>
                <w:rFonts w:cstheme="minorHAnsi"/>
                <w:sz w:val="24"/>
                <w:szCs w:val="24"/>
                <w:lang w:val="sk-SK"/>
              </w:rPr>
              <w:t>nasl</w:t>
            </w:r>
            <w:proofErr w:type="spellEnd"/>
            <w:r w:rsidRPr="00553596">
              <w:rPr>
                <w:rFonts w:cstheme="minorHAnsi"/>
                <w:sz w:val="24"/>
                <w:szCs w:val="24"/>
                <w:lang w:val="sk-SK"/>
              </w:rPr>
              <w:t>. ZCD</w:t>
            </w:r>
          </w:p>
        </w:tc>
      </w:tr>
      <w:tr w:rsidR="00FF186C" w:rsidRPr="00553596" w14:paraId="18BFEDEA" w14:textId="77777777" w:rsidTr="001D6C5B">
        <w:tc>
          <w:tcPr>
            <w:tcW w:w="2263" w:type="dxa"/>
          </w:tcPr>
          <w:p w14:paraId="7183517A" w14:textId="377BA73D" w:rsidR="007D0DE6" w:rsidRPr="00553596" w:rsidRDefault="00FF186C" w:rsidP="00BB0321">
            <w:pPr>
              <w:spacing w:after="120"/>
              <w:rPr>
                <w:rFonts w:cstheme="minorHAnsi"/>
                <w:b/>
                <w:sz w:val="24"/>
                <w:szCs w:val="24"/>
                <w:lang w:val="sk-SK"/>
              </w:rPr>
            </w:pPr>
            <w:r>
              <w:rPr>
                <w:rFonts w:cstheme="minorHAnsi"/>
                <w:b/>
                <w:sz w:val="24"/>
                <w:szCs w:val="24"/>
                <w:lang w:val="sk-SK"/>
              </w:rPr>
              <w:t>IDS</w:t>
            </w:r>
          </w:p>
        </w:tc>
        <w:tc>
          <w:tcPr>
            <w:tcW w:w="6798" w:type="dxa"/>
          </w:tcPr>
          <w:p w14:paraId="55D99F45" w14:textId="5B76437E" w:rsidR="007D0DE6" w:rsidRPr="00553596" w:rsidRDefault="00FF186C" w:rsidP="00B56B0F">
            <w:pPr>
              <w:spacing w:after="120"/>
              <w:jc w:val="both"/>
              <w:rPr>
                <w:rFonts w:cstheme="minorHAnsi"/>
                <w:sz w:val="24"/>
                <w:szCs w:val="24"/>
                <w:lang w:val="sk-SK"/>
              </w:rPr>
            </w:pPr>
            <w:r w:rsidRPr="00426F69">
              <w:rPr>
                <w:rFonts w:cstheme="minorHAnsi"/>
                <w:sz w:val="24"/>
                <w:szCs w:val="24"/>
                <w:lang w:val="sk-SK"/>
              </w:rPr>
              <w:t xml:space="preserve">znamená príslušný Integrovaný dopravný systém, ak je alebo bude </w:t>
            </w:r>
            <w:r w:rsidR="008F1C62" w:rsidRPr="00F4178F">
              <w:rPr>
                <w:rFonts w:cstheme="minorHAnsi"/>
                <w:sz w:val="24"/>
                <w:szCs w:val="24"/>
                <w:lang w:val="sk-SK"/>
              </w:rPr>
              <w:t xml:space="preserve">pred uzatvorením alebo </w:t>
            </w:r>
            <w:r w:rsidRPr="00F4178F">
              <w:rPr>
                <w:rFonts w:cstheme="minorHAnsi"/>
                <w:sz w:val="24"/>
                <w:szCs w:val="24"/>
                <w:lang w:val="sk-SK"/>
              </w:rPr>
              <w:t>počas trvania Zmluvy vytvorený a prevádzkovaný v súlade s aplikovateľnými právnymi predpismi, a to na území Objednávateľa, resp. jeho akejkoľvek časti, ako aj na akomkoľvek inom území, ak to bude relevantné pre plnenie tejto Zmluvy</w:t>
            </w:r>
          </w:p>
        </w:tc>
      </w:tr>
      <w:tr w:rsidR="002222A2" w:rsidRPr="00553596" w14:paraId="1EB37843" w14:textId="77777777" w:rsidTr="009C7EE6">
        <w:tc>
          <w:tcPr>
            <w:tcW w:w="2263" w:type="dxa"/>
          </w:tcPr>
          <w:p w14:paraId="4C963FE8" w14:textId="16D7733B" w:rsidR="002222A2" w:rsidRPr="00553596" w:rsidRDefault="002222A2" w:rsidP="00BB0321">
            <w:pPr>
              <w:spacing w:after="120"/>
              <w:rPr>
                <w:rFonts w:cstheme="minorHAnsi"/>
                <w:b/>
                <w:sz w:val="24"/>
                <w:szCs w:val="24"/>
                <w:lang w:val="sk-SK"/>
              </w:rPr>
            </w:pPr>
            <w:r w:rsidRPr="00553596">
              <w:rPr>
                <w:rFonts w:cstheme="minorHAnsi"/>
                <w:b/>
                <w:sz w:val="24"/>
                <w:szCs w:val="24"/>
                <w:lang w:val="sk-SK"/>
              </w:rPr>
              <w:t>Linka</w:t>
            </w:r>
          </w:p>
        </w:tc>
        <w:tc>
          <w:tcPr>
            <w:tcW w:w="6798" w:type="dxa"/>
          </w:tcPr>
          <w:p w14:paraId="3B1E9128" w14:textId="6A025810" w:rsidR="002222A2" w:rsidRPr="003F1060" w:rsidRDefault="004C7059" w:rsidP="00633231">
            <w:pPr>
              <w:spacing w:after="120"/>
              <w:jc w:val="both"/>
              <w:rPr>
                <w:sz w:val="24"/>
                <w:lang w:val="sk-SK"/>
              </w:rPr>
            </w:pPr>
            <w:r w:rsidRPr="00553596">
              <w:rPr>
                <w:rFonts w:cstheme="minorHAnsi"/>
                <w:sz w:val="24"/>
                <w:szCs w:val="24"/>
                <w:lang w:val="sk-SK"/>
              </w:rPr>
              <w:t>súhrn dopravných spojení na trase dopravnej cesty určenej východiskov</w:t>
            </w:r>
            <w:r w:rsidR="001E0768" w:rsidRPr="00553596">
              <w:rPr>
                <w:rFonts w:cstheme="minorHAnsi"/>
                <w:sz w:val="24"/>
                <w:szCs w:val="24"/>
                <w:lang w:val="sk-SK"/>
              </w:rPr>
              <w:t>ou</w:t>
            </w:r>
            <w:r w:rsidRPr="00553596">
              <w:rPr>
                <w:rFonts w:cstheme="minorHAnsi"/>
                <w:sz w:val="24"/>
                <w:szCs w:val="24"/>
                <w:lang w:val="sk-SK"/>
              </w:rPr>
              <w:t xml:space="preserve"> a cieľov</w:t>
            </w:r>
            <w:r w:rsidR="001E0768" w:rsidRPr="00553596">
              <w:rPr>
                <w:rFonts w:cstheme="minorHAnsi"/>
                <w:sz w:val="24"/>
                <w:szCs w:val="24"/>
                <w:lang w:val="sk-SK"/>
              </w:rPr>
              <w:t xml:space="preserve">ou </w:t>
            </w:r>
            <w:r w:rsidR="00EA1BA1" w:rsidRPr="00553596">
              <w:rPr>
                <w:rFonts w:cstheme="minorHAnsi"/>
                <w:sz w:val="24"/>
                <w:szCs w:val="24"/>
                <w:lang w:val="sk-SK"/>
              </w:rPr>
              <w:t>Z</w:t>
            </w:r>
            <w:r w:rsidRPr="00553596">
              <w:rPr>
                <w:rFonts w:cstheme="minorHAnsi"/>
                <w:sz w:val="24"/>
                <w:szCs w:val="24"/>
                <w:lang w:val="sk-SK"/>
              </w:rPr>
              <w:t>astávk</w:t>
            </w:r>
            <w:r w:rsidR="001E0768" w:rsidRPr="00553596">
              <w:rPr>
                <w:rFonts w:cstheme="minorHAnsi"/>
                <w:sz w:val="24"/>
                <w:szCs w:val="24"/>
                <w:lang w:val="sk-SK"/>
              </w:rPr>
              <w:t>ou</w:t>
            </w:r>
            <w:r w:rsidRPr="00553596">
              <w:rPr>
                <w:rFonts w:cstheme="minorHAnsi"/>
                <w:sz w:val="24"/>
                <w:szCs w:val="24"/>
                <w:lang w:val="sk-SK"/>
              </w:rPr>
              <w:t xml:space="preserve"> a ostatnými </w:t>
            </w:r>
            <w:r w:rsidR="00EA1BA1" w:rsidRPr="00553596">
              <w:rPr>
                <w:rFonts w:cstheme="minorHAnsi"/>
                <w:sz w:val="24"/>
                <w:szCs w:val="24"/>
                <w:lang w:val="sk-SK"/>
              </w:rPr>
              <w:t>Z</w:t>
            </w:r>
            <w:r w:rsidRPr="00553596">
              <w:rPr>
                <w:rFonts w:cstheme="minorHAnsi"/>
                <w:sz w:val="24"/>
                <w:szCs w:val="24"/>
                <w:lang w:val="sk-SK"/>
              </w:rPr>
              <w:t xml:space="preserve">astávkami, na ktorej sú pravidelne poskytované </w:t>
            </w:r>
            <w:r w:rsidR="001E0768" w:rsidRPr="00553596">
              <w:rPr>
                <w:rFonts w:cstheme="minorHAnsi"/>
                <w:sz w:val="24"/>
                <w:szCs w:val="24"/>
                <w:lang w:val="sk-SK"/>
              </w:rPr>
              <w:t>dopravné</w:t>
            </w:r>
            <w:r w:rsidRPr="00553596">
              <w:rPr>
                <w:rFonts w:cstheme="minorHAnsi"/>
                <w:sz w:val="24"/>
                <w:szCs w:val="24"/>
                <w:lang w:val="sk-SK"/>
              </w:rPr>
              <w:t xml:space="preserve"> služby podľa platnej licencie, podľa schváleného </w:t>
            </w:r>
            <w:r w:rsidR="00851C9D" w:rsidRPr="00553596">
              <w:rPr>
                <w:rFonts w:cstheme="minorHAnsi"/>
                <w:sz w:val="24"/>
                <w:szCs w:val="24"/>
                <w:lang w:val="sk-SK"/>
              </w:rPr>
              <w:t>C</w:t>
            </w:r>
            <w:r w:rsidRPr="00553596">
              <w:rPr>
                <w:rFonts w:cstheme="minorHAnsi"/>
                <w:sz w:val="24"/>
                <w:szCs w:val="24"/>
                <w:lang w:val="sk-SK"/>
              </w:rPr>
              <w:t xml:space="preserve">estovného poriadku a podľa tejto </w:t>
            </w:r>
            <w:r w:rsidR="001E0768" w:rsidRPr="00553596">
              <w:rPr>
                <w:rFonts w:cstheme="minorHAnsi"/>
                <w:sz w:val="24"/>
                <w:szCs w:val="24"/>
                <w:lang w:val="sk-SK"/>
              </w:rPr>
              <w:t>Z</w:t>
            </w:r>
            <w:r w:rsidRPr="00553596">
              <w:rPr>
                <w:rFonts w:cstheme="minorHAnsi"/>
                <w:sz w:val="24"/>
                <w:szCs w:val="24"/>
                <w:lang w:val="sk-SK"/>
              </w:rPr>
              <w:t>mluvy; zoznam Liniek prevádzkovaných Dopravcom</w:t>
            </w:r>
            <w:r w:rsidR="00EA1BA1" w:rsidRPr="00553596">
              <w:rPr>
                <w:rFonts w:cstheme="minorHAnsi"/>
                <w:sz w:val="24"/>
                <w:szCs w:val="24"/>
                <w:lang w:val="sk-SK"/>
              </w:rPr>
              <w:t xml:space="preserve"> v rozsahu hlavnej trasy a východiskovej a cieľovej Zastávky</w:t>
            </w:r>
            <w:r w:rsidR="00B75677" w:rsidRPr="00553596">
              <w:rPr>
                <w:rFonts w:cstheme="minorHAnsi"/>
                <w:sz w:val="24"/>
                <w:szCs w:val="24"/>
                <w:lang w:val="sk-SK"/>
              </w:rPr>
              <w:t xml:space="preserve"> (čo do miesta)</w:t>
            </w:r>
            <w:r w:rsidRPr="00553596">
              <w:rPr>
                <w:rFonts w:cstheme="minorHAnsi"/>
                <w:sz w:val="24"/>
                <w:szCs w:val="24"/>
                <w:lang w:val="sk-SK"/>
              </w:rPr>
              <w:t xml:space="preserve"> je stanovený v </w:t>
            </w:r>
            <w:r w:rsidRPr="00553596">
              <w:rPr>
                <w:rFonts w:cstheme="minorHAnsi"/>
                <w:b/>
                <w:bCs/>
                <w:sz w:val="24"/>
                <w:szCs w:val="24"/>
                <w:lang w:val="sk-SK"/>
              </w:rPr>
              <w:t xml:space="preserve">Prílohe č. 1 </w:t>
            </w:r>
            <w:r w:rsidRPr="00553596">
              <w:rPr>
                <w:rFonts w:cstheme="minorHAnsi"/>
                <w:sz w:val="24"/>
                <w:szCs w:val="24"/>
                <w:lang w:val="sk-SK"/>
              </w:rPr>
              <w:t>tejto Zmluvy</w:t>
            </w:r>
            <w:r w:rsidR="00B75677" w:rsidRPr="00553596">
              <w:rPr>
                <w:rFonts w:cstheme="minorHAnsi"/>
                <w:sz w:val="24"/>
                <w:szCs w:val="24"/>
                <w:lang w:val="sk-SK"/>
              </w:rPr>
              <w:t xml:space="preserve">, tieto </w:t>
            </w:r>
            <w:r w:rsidR="0052401A">
              <w:rPr>
                <w:rFonts w:cstheme="minorHAnsi"/>
                <w:sz w:val="24"/>
                <w:szCs w:val="24"/>
                <w:lang w:val="sk-SK"/>
              </w:rPr>
              <w:t>budú</w:t>
            </w:r>
            <w:r w:rsidR="0052401A" w:rsidRPr="00553596">
              <w:rPr>
                <w:rFonts w:cstheme="minorHAnsi"/>
                <w:sz w:val="24"/>
                <w:szCs w:val="24"/>
                <w:lang w:val="sk-SK"/>
              </w:rPr>
              <w:t xml:space="preserve"> </w:t>
            </w:r>
            <w:r w:rsidR="00B75677" w:rsidRPr="00553596">
              <w:rPr>
                <w:rFonts w:cstheme="minorHAnsi"/>
                <w:sz w:val="24"/>
                <w:szCs w:val="24"/>
                <w:lang w:val="sk-SK"/>
              </w:rPr>
              <w:t xml:space="preserve">spoločne s aktuálnymi ostatnými Zastávkami verejne dostupné </w:t>
            </w:r>
            <w:r w:rsidR="00015CBE" w:rsidRPr="00553596">
              <w:rPr>
                <w:rFonts w:cstheme="minorHAnsi"/>
                <w:sz w:val="24"/>
                <w:szCs w:val="24"/>
                <w:lang w:val="sk-SK"/>
              </w:rPr>
              <w:t>a</w:t>
            </w:r>
            <w:r w:rsidR="00904A4E">
              <w:rPr>
                <w:rFonts w:cstheme="minorHAnsi"/>
                <w:sz w:val="24"/>
                <w:szCs w:val="24"/>
                <w:lang w:val="sk-SK"/>
              </w:rPr>
              <w:t> </w:t>
            </w:r>
            <w:r w:rsidR="00015CBE" w:rsidRPr="00553596">
              <w:rPr>
                <w:rFonts w:cstheme="minorHAnsi"/>
                <w:sz w:val="24"/>
                <w:szCs w:val="24"/>
                <w:lang w:val="sk-SK"/>
              </w:rPr>
              <w:t>priebežne</w:t>
            </w:r>
            <w:r w:rsidR="00904A4E">
              <w:rPr>
                <w:rFonts w:cstheme="minorHAnsi"/>
                <w:sz w:val="24"/>
                <w:szCs w:val="24"/>
                <w:lang w:val="sk-SK"/>
              </w:rPr>
              <w:t xml:space="preserve"> bez potreby dodatku tejto Zmluvy</w:t>
            </w:r>
            <w:r w:rsidR="00015CBE" w:rsidRPr="00553596">
              <w:rPr>
                <w:rFonts w:cstheme="minorHAnsi"/>
                <w:sz w:val="24"/>
                <w:szCs w:val="24"/>
                <w:lang w:val="sk-SK"/>
              </w:rPr>
              <w:t xml:space="preserve"> aktualizované </w:t>
            </w:r>
            <w:r w:rsidR="00B75677" w:rsidRPr="00553596">
              <w:rPr>
                <w:rFonts w:cstheme="minorHAnsi"/>
                <w:sz w:val="24"/>
                <w:szCs w:val="24"/>
                <w:lang w:val="sk-SK"/>
              </w:rPr>
              <w:t xml:space="preserve">na </w:t>
            </w:r>
            <w:r w:rsidR="0052401A">
              <w:rPr>
                <w:rFonts w:cstheme="minorHAnsi"/>
                <w:sz w:val="24"/>
                <w:szCs w:val="24"/>
                <w:lang w:val="sk-SK"/>
              </w:rPr>
              <w:t xml:space="preserve">webe, ktorý Objednávateľ pre tieto účely oznámi </w:t>
            </w:r>
            <w:r w:rsidR="00382186">
              <w:rPr>
                <w:rFonts w:cstheme="minorHAnsi"/>
                <w:sz w:val="24"/>
                <w:szCs w:val="24"/>
                <w:lang w:val="sk-SK"/>
              </w:rPr>
              <w:t xml:space="preserve">Dopravcovi </w:t>
            </w:r>
            <w:r w:rsidR="0052401A">
              <w:rPr>
                <w:rFonts w:cstheme="minorHAnsi"/>
                <w:sz w:val="24"/>
                <w:szCs w:val="24"/>
                <w:lang w:val="sk-SK"/>
              </w:rPr>
              <w:t xml:space="preserve">emailom najneskôr </w:t>
            </w:r>
            <w:r w:rsidR="00F4178F" w:rsidRPr="00F4178F">
              <w:rPr>
                <w:rFonts w:cstheme="minorHAnsi"/>
                <w:sz w:val="24"/>
                <w:szCs w:val="24"/>
                <w:lang w:val="sk-SK"/>
              </w:rPr>
              <w:t>1</w:t>
            </w:r>
            <w:r w:rsidR="0052401A" w:rsidRPr="00F4178F">
              <w:rPr>
                <w:rFonts w:cstheme="minorHAnsi"/>
                <w:sz w:val="24"/>
                <w:szCs w:val="24"/>
                <w:lang w:val="sk-SK"/>
              </w:rPr>
              <w:t>5 pracovných dní</w:t>
            </w:r>
            <w:r w:rsidR="0052401A">
              <w:rPr>
                <w:rFonts w:cstheme="minorHAnsi"/>
                <w:sz w:val="24"/>
                <w:szCs w:val="24"/>
                <w:lang w:val="sk-SK"/>
              </w:rPr>
              <w:t xml:space="preserve"> pre</w:t>
            </w:r>
            <w:r w:rsidR="0052401A" w:rsidRPr="00633231">
              <w:rPr>
                <w:rFonts w:cstheme="minorHAnsi"/>
                <w:sz w:val="24"/>
                <w:szCs w:val="24"/>
                <w:lang w:val="sk-SK"/>
              </w:rPr>
              <w:t>d Začiatkom prevádzky</w:t>
            </w:r>
            <w:r w:rsidR="0052401A" w:rsidRPr="005F1D0F">
              <w:rPr>
                <w:rFonts w:cstheme="minorHAnsi"/>
                <w:sz w:val="24"/>
                <w:szCs w:val="24"/>
                <w:lang w:val="sk-SK"/>
              </w:rPr>
              <w:t xml:space="preserve">, pričom prvá verzia </w:t>
            </w:r>
            <w:r w:rsidR="0052401A" w:rsidRPr="00F4178F">
              <w:rPr>
                <w:sz w:val="24"/>
                <w:lang w:val="sk-SK"/>
              </w:rPr>
              <w:t xml:space="preserve">bude </w:t>
            </w:r>
            <w:r w:rsidR="0052401A" w:rsidRPr="005F1D0F">
              <w:rPr>
                <w:rFonts w:cstheme="minorHAnsi"/>
                <w:sz w:val="24"/>
                <w:szCs w:val="24"/>
                <w:lang w:val="sk-SK"/>
              </w:rPr>
              <w:t>súčasne súčasť, resp. príloha Súťažných podkladov.</w:t>
            </w:r>
          </w:p>
        </w:tc>
      </w:tr>
      <w:tr w:rsidR="00525D56" w:rsidRPr="00553596" w14:paraId="63813002" w14:textId="77777777" w:rsidTr="009C7EE6">
        <w:tc>
          <w:tcPr>
            <w:tcW w:w="2263" w:type="dxa"/>
          </w:tcPr>
          <w:p w14:paraId="66C55659" w14:textId="3E9C5967" w:rsidR="00525D56" w:rsidRPr="00553596" w:rsidRDefault="003A712C" w:rsidP="00BB0321">
            <w:pPr>
              <w:spacing w:after="120"/>
              <w:rPr>
                <w:rFonts w:cstheme="minorHAnsi"/>
                <w:b/>
                <w:sz w:val="24"/>
                <w:szCs w:val="24"/>
                <w:lang w:val="sk-SK"/>
              </w:rPr>
            </w:pPr>
            <w:r w:rsidRPr="00553596">
              <w:rPr>
                <w:rFonts w:cstheme="minorHAnsi"/>
                <w:b/>
                <w:sz w:val="24"/>
                <w:szCs w:val="24"/>
                <w:lang w:val="sk-SK"/>
              </w:rPr>
              <w:t xml:space="preserve">Nariadenie </w:t>
            </w:r>
            <w:r w:rsidR="00525D56" w:rsidRPr="00553596">
              <w:rPr>
                <w:rFonts w:cstheme="minorHAnsi"/>
                <w:b/>
                <w:sz w:val="24"/>
                <w:szCs w:val="24"/>
                <w:lang w:val="sk-SK"/>
              </w:rPr>
              <w:t>č. 1370/2007</w:t>
            </w:r>
          </w:p>
        </w:tc>
        <w:tc>
          <w:tcPr>
            <w:tcW w:w="6798" w:type="dxa"/>
          </w:tcPr>
          <w:p w14:paraId="3B8E773D" w14:textId="52BFF0AB" w:rsidR="00525D56" w:rsidRPr="00553596" w:rsidRDefault="001E0768" w:rsidP="00525D56">
            <w:pPr>
              <w:spacing w:after="120"/>
              <w:jc w:val="both"/>
              <w:rPr>
                <w:rFonts w:cstheme="minorHAnsi"/>
                <w:sz w:val="24"/>
                <w:szCs w:val="24"/>
                <w:lang w:val="sk-SK"/>
              </w:rPr>
            </w:pPr>
            <w:r w:rsidRPr="00553596">
              <w:rPr>
                <w:rFonts w:cstheme="minorHAnsi"/>
                <w:sz w:val="24"/>
                <w:szCs w:val="24"/>
                <w:lang w:val="sk-SK"/>
              </w:rPr>
              <w:t>Nariadenie Európskeho parlamentu a Rady (ES) č. 1370/2007 z 23. októbra 2007 o službách vo verejnom záujme v železničnej a cestnej osobnej doprave, ktorým sa zrušujú nariadenia Rady (EHS) č. 1191/69 a (EHS) č. 1107/70</w:t>
            </w:r>
          </w:p>
        </w:tc>
      </w:tr>
      <w:tr w:rsidR="00965325" w:rsidRPr="00553596" w14:paraId="6F4FE5E9" w14:textId="77777777" w:rsidTr="009C7EE6">
        <w:tc>
          <w:tcPr>
            <w:tcW w:w="2263" w:type="dxa"/>
          </w:tcPr>
          <w:p w14:paraId="01F61E2C" w14:textId="1A4DD6BC" w:rsidR="007D0DE6" w:rsidRPr="00F4178F" w:rsidRDefault="00965325" w:rsidP="00965325">
            <w:pPr>
              <w:spacing w:after="120"/>
              <w:rPr>
                <w:rFonts w:cstheme="minorHAnsi"/>
                <w:b/>
                <w:sz w:val="24"/>
                <w:szCs w:val="24"/>
                <w:lang w:val="sk-SK"/>
              </w:rPr>
            </w:pPr>
            <w:proofErr w:type="spellStart"/>
            <w:r w:rsidRPr="007D0DE6">
              <w:rPr>
                <w:rFonts w:cstheme="minorHAnsi"/>
                <w:b/>
                <w:sz w:val="24"/>
                <w:szCs w:val="24"/>
                <w:lang w:val="sk-SK"/>
              </w:rPr>
              <w:lastRenderedPageBreak/>
              <w:t>O</w:t>
            </w:r>
            <w:r w:rsidR="00B6229D" w:rsidRPr="007D0DE6">
              <w:rPr>
                <w:rFonts w:cstheme="minorHAnsi"/>
                <w:b/>
                <w:sz w:val="24"/>
                <w:szCs w:val="24"/>
                <w:lang w:val="sk-SK"/>
              </w:rPr>
              <w:t>bch</w:t>
            </w:r>
            <w:r w:rsidRPr="007D0DE6">
              <w:rPr>
                <w:rFonts w:cstheme="minorHAnsi"/>
                <w:b/>
                <w:sz w:val="24"/>
                <w:szCs w:val="24"/>
                <w:lang w:val="sk-SK"/>
              </w:rPr>
              <w:t>Z</w:t>
            </w:r>
            <w:proofErr w:type="spellEnd"/>
          </w:p>
        </w:tc>
        <w:tc>
          <w:tcPr>
            <w:tcW w:w="6798" w:type="dxa"/>
          </w:tcPr>
          <w:p w14:paraId="59F035E1" w14:textId="72246D75" w:rsidR="007D0DE6" w:rsidRPr="00F4178F" w:rsidRDefault="00886765" w:rsidP="00B6229D">
            <w:pPr>
              <w:spacing w:after="120"/>
              <w:jc w:val="both"/>
              <w:rPr>
                <w:rFonts w:cstheme="minorHAnsi"/>
                <w:sz w:val="24"/>
                <w:szCs w:val="24"/>
                <w:lang w:val="sk-SK"/>
              </w:rPr>
            </w:pPr>
            <w:r w:rsidRPr="007D0DE6">
              <w:rPr>
                <w:rFonts w:cstheme="minorHAnsi"/>
                <w:sz w:val="24"/>
                <w:szCs w:val="24"/>
                <w:lang w:val="sk-SK"/>
              </w:rPr>
              <w:t xml:space="preserve">zákon č. </w:t>
            </w:r>
            <w:r w:rsidR="00B6229D" w:rsidRPr="007D0DE6">
              <w:rPr>
                <w:rFonts w:cstheme="minorHAnsi"/>
                <w:sz w:val="24"/>
                <w:szCs w:val="24"/>
                <w:lang w:val="sk-SK"/>
              </w:rPr>
              <w:t>513/1991</w:t>
            </w:r>
            <w:r w:rsidRPr="007D0DE6">
              <w:rPr>
                <w:rFonts w:cstheme="minorHAnsi"/>
                <w:sz w:val="24"/>
                <w:szCs w:val="24"/>
                <w:lang w:val="sk-SK"/>
              </w:rPr>
              <w:t xml:space="preserve"> Zb.</w:t>
            </w:r>
            <w:r w:rsidR="00B6229D" w:rsidRPr="007D0DE6">
              <w:rPr>
                <w:rFonts w:cstheme="minorHAnsi"/>
                <w:sz w:val="24"/>
                <w:szCs w:val="24"/>
                <w:lang w:val="sk-SK"/>
              </w:rPr>
              <w:t>,</w:t>
            </w:r>
            <w:r w:rsidRPr="007D0DE6">
              <w:rPr>
                <w:rFonts w:cstheme="minorHAnsi"/>
                <w:sz w:val="24"/>
                <w:szCs w:val="24"/>
                <w:lang w:val="sk-SK"/>
              </w:rPr>
              <w:t xml:space="preserve"> </w:t>
            </w:r>
            <w:r w:rsidR="00B6229D" w:rsidRPr="007D0DE6">
              <w:rPr>
                <w:rFonts w:cstheme="minorHAnsi"/>
                <w:sz w:val="24"/>
                <w:szCs w:val="24"/>
                <w:lang w:val="sk-SK"/>
              </w:rPr>
              <w:t>Obchodný</w:t>
            </w:r>
            <w:r w:rsidRPr="007D0DE6">
              <w:rPr>
                <w:rFonts w:cstheme="minorHAnsi"/>
                <w:sz w:val="24"/>
                <w:szCs w:val="24"/>
                <w:lang w:val="sk-SK"/>
              </w:rPr>
              <w:t xml:space="preserve"> zákonník, v platnom znení</w:t>
            </w:r>
          </w:p>
        </w:tc>
      </w:tr>
      <w:tr w:rsidR="008A0FF9" w:rsidRPr="008A0FF9" w14:paraId="514C3627" w14:textId="77777777" w:rsidTr="009C7EE6">
        <w:tc>
          <w:tcPr>
            <w:tcW w:w="2263" w:type="dxa"/>
          </w:tcPr>
          <w:p w14:paraId="6CD12065" w14:textId="0A6C7524" w:rsidR="008A0FF9" w:rsidRPr="00553596" w:rsidRDefault="008A0FF9" w:rsidP="008A0FF9">
            <w:pPr>
              <w:spacing w:after="120"/>
              <w:rPr>
                <w:rFonts w:cstheme="minorHAnsi"/>
                <w:b/>
                <w:sz w:val="24"/>
                <w:szCs w:val="24"/>
                <w:lang w:val="sk-SK"/>
              </w:rPr>
            </w:pPr>
            <w:r w:rsidRPr="00553596">
              <w:rPr>
                <w:rFonts w:cstheme="minorHAnsi"/>
                <w:b/>
                <w:sz w:val="24"/>
                <w:szCs w:val="24"/>
                <w:lang w:val="sk-SK"/>
              </w:rPr>
              <w:t>Plán dopravnej obslužnosti</w:t>
            </w:r>
          </w:p>
        </w:tc>
        <w:tc>
          <w:tcPr>
            <w:tcW w:w="6798" w:type="dxa"/>
          </w:tcPr>
          <w:p w14:paraId="2DD4A1B4" w14:textId="7E7F7082"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Plán dopravnej obslužnosti Banskobystrického samosprávneho kraja v platnom a aktuálnom znení</w:t>
            </w:r>
          </w:p>
        </w:tc>
      </w:tr>
      <w:tr w:rsidR="008A0FF9" w:rsidRPr="00553596" w14:paraId="1B7A1C6B" w14:textId="77777777" w:rsidTr="009C7EE6">
        <w:tc>
          <w:tcPr>
            <w:tcW w:w="2263" w:type="dxa"/>
          </w:tcPr>
          <w:p w14:paraId="64082468" w14:textId="00E9DB40" w:rsidR="008A0FF9" w:rsidRPr="00553596" w:rsidRDefault="008A0FF9" w:rsidP="008A0FF9">
            <w:pPr>
              <w:spacing w:after="120"/>
              <w:rPr>
                <w:b/>
                <w:sz w:val="24"/>
                <w:lang w:val="sk-SK"/>
              </w:rPr>
            </w:pPr>
            <w:r w:rsidRPr="00553596">
              <w:rPr>
                <w:rFonts w:cstheme="minorHAnsi"/>
                <w:b/>
                <w:sz w:val="24"/>
                <w:szCs w:val="24"/>
                <w:lang w:val="sk-SK"/>
              </w:rPr>
              <w:t>Prímestská doprava</w:t>
            </w:r>
          </w:p>
        </w:tc>
        <w:tc>
          <w:tcPr>
            <w:tcW w:w="6798" w:type="dxa"/>
          </w:tcPr>
          <w:p w14:paraId="2769A8B6" w14:textId="70074722" w:rsidR="008A0FF9" w:rsidRPr="00553596" w:rsidRDefault="008A0FF9" w:rsidP="008A0FF9">
            <w:pPr>
              <w:spacing w:after="120"/>
              <w:jc w:val="both"/>
              <w:rPr>
                <w:sz w:val="24"/>
                <w:lang w:val="sk-SK"/>
              </w:rPr>
            </w:pPr>
            <w:r w:rsidRPr="00553596">
              <w:rPr>
                <w:rFonts w:cstheme="minorHAnsi"/>
                <w:sz w:val="24"/>
                <w:szCs w:val="24"/>
                <w:lang w:val="sk-SK"/>
              </w:rPr>
              <w:t xml:space="preserve">pravidelná prímestská </w:t>
            </w:r>
            <w:r w:rsidR="00FD6023" w:rsidRPr="00553596">
              <w:rPr>
                <w:rFonts w:cstheme="minorHAnsi"/>
                <w:sz w:val="24"/>
                <w:szCs w:val="24"/>
                <w:lang w:val="sk-SK"/>
              </w:rPr>
              <w:t xml:space="preserve">autobusová </w:t>
            </w:r>
            <w:r w:rsidRPr="00553596">
              <w:rPr>
                <w:rFonts w:cstheme="minorHAnsi"/>
                <w:sz w:val="24"/>
                <w:szCs w:val="24"/>
                <w:lang w:val="sk-SK"/>
              </w:rPr>
              <w:t>doprava</w:t>
            </w:r>
          </w:p>
        </w:tc>
      </w:tr>
      <w:tr w:rsidR="008A0FF9" w:rsidRPr="00553596" w14:paraId="14460C73" w14:textId="77777777" w:rsidTr="001D6C5B">
        <w:tc>
          <w:tcPr>
            <w:tcW w:w="2263" w:type="dxa"/>
          </w:tcPr>
          <w:p w14:paraId="3DD58030" w14:textId="5242A179" w:rsidR="008A0FF9" w:rsidRPr="00553596" w:rsidRDefault="008A0FF9" w:rsidP="008A0FF9">
            <w:pPr>
              <w:spacing w:after="120"/>
              <w:rPr>
                <w:rFonts w:cstheme="minorHAnsi"/>
                <w:b/>
                <w:sz w:val="24"/>
                <w:szCs w:val="24"/>
                <w:highlight w:val="yellow"/>
                <w:lang w:val="sk-SK"/>
              </w:rPr>
            </w:pPr>
            <w:r w:rsidRPr="00553596">
              <w:rPr>
                <w:rFonts w:cstheme="minorHAnsi"/>
                <w:b/>
                <w:sz w:val="24"/>
                <w:szCs w:val="24"/>
                <w:lang w:val="sk-SK"/>
              </w:rPr>
              <w:t>Skutočný dopravný výkon v príslušnom kalendárnom mesiaci</w:t>
            </w:r>
          </w:p>
        </w:tc>
        <w:tc>
          <w:tcPr>
            <w:tcW w:w="6798" w:type="dxa"/>
          </w:tcPr>
          <w:p w14:paraId="16957FD1" w14:textId="099A1400" w:rsidR="008A0FF9" w:rsidRPr="00553596" w:rsidRDefault="008A0FF9" w:rsidP="008A0FF9">
            <w:pPr>
              <w:pStyle w:val="11slovantext"/>
              <w:tabs>
                <w:tab w:val="clear" w:pos="1163"/>
              </w:tabs>
              <w:spacing w:line="240" w:lineRule="auto"/>
              <w:ind w:left="0" w:firstLine="0"/>
              <w:rPr>
                <w:rFonts w:asciiTheme="minorHAnsi" w:eastAsia="Arial" w:hAnsiTheme="minorHAnsi"/>
                <w:sz w:val="24"/>
                <w:lang w:val="sk-SK"/>
              </w:rPr>
            </w:pPr>
            <w:r w:rsidRPr="00553596">
              <w:rPr>
                <w:rFonts w:asciiTheme="minorHAnsi" w:eastAsia="Arial" w:hAnsiTheme="minorHAnsi"/>
                <w:sz w:val="24"/>
                <w:lang w:val="sk-SK"/>
              </w:rPr>
              <w:t>dopravný výkon, ktorý bol Dopravca v príslušnom kalendárnom mesiaci povinný plniť na základe tejto Zmluvy, zmenšený o dopravný výkon, ktorý Dopravca:</w:t>
            </w:r>
          </w:p>
          <w:p w14:paraId="640EE3CF" w14:textId="61572E1B"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na strane Objednávateľa;</w:t>
            </w:r>
          </w:p>
          <w:p w14:paraId="17A36B9E" w14:textId="58E5E7BB"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v dôsledku porušenia svojich povinností podľa tejto Zmluvy (napr. vynechal Spoj alebo časť Spoja);</w:t>
            </w:r>
          </w:p>
          <w:p w14:paraId="3C006FB1" w14:textId="28C0C141"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že v jeho vykonaní zabránili Dopravcovi mimoriadne nepredvídateľné a neprekonateľné prekážky;</w:t>
            </w:r>
          </w:p>
          <w:p w14:paraId="4CA494FE" w14:textId="1A210698"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vykonal v rozpore s platnou licenciou a/alebo schváleným Cestovným poriadkom</w:t>
            </w:r>
          </w:p>
          <w:p w14:paraId="42A3782C" w14:textId="77211EB9" w:rsidR="008A0FF9" w:rsidRPr="00553596" w:rsidRDefault="008A0FF9" w:rsidP="008A0FF9">
            <w:pPr>
              <w:autoSpaceDN w:val="0"/>
              <w:ind w:left="103"/>
              <w:jc w:val="both"/>
              <w:rPr>
                <w:rFonts w:eastAsia="Arial"/>
                <w:sz w:val="24"/>
                <w:szCs w:val="24"/>
                <w:lang w:val="sk-SK"/>
              </w:rPr>
            </w:pPr>
          </w:p>
        </w:tc>
      </w:tr>
      <w:tr w:rsidR="008A0FF9" w:rsidRPr="00553596" w14:paraId="5AD930DE" w14:textId="77777777" w:rsidTr="009C7EE6">
        <w:tc>
          <w:tcPr>
            <w:tcW w:w="2263" w:type="dxa"/>
          </w:tcPr>
          <w:p w14:paraId="1DE6A5D2" w14:textId="77777777" w:rsidR="008A0FF9" w:rsidRDefault="008A0FF9" w:rsidP="008A0FF9">
            <w:pPr>
              <w:spacing w:after="120"/>
              <w:rPr>
                <w:rFonts w:cstheme="minorHAnsi"/>
                <w:b/>
                <w:sz w:val="24"/>
                <w:szCs w:val="24"/>
                <w:lang w:val="sk-SK"/>
              </w:rPr>
            </w:pPr>
            <w:r w:rsidRPr="00553596">
              <w:rPr>
                <w:rFonts w:cstheme="minorHAnsi"/>
                <w:b/>
                <w:sz w:val="24"/>
                <w:szCs w:val="24"/>
                <w:lang w:val="sk-SK"/>
              </w:rPr>
              <w:t>Spoj</w:t>
            </w:r>
          </w:p>
          <w:p w14:paraId="48E392EE" w14:textId="273BC978" w:rsidR="008A0FF9" w:rsidRPr="00553596" w:rsidRDefault="008A0FF9" w:rsidP="008A0FF9">
            <w:pPr>
              <w:spacing w:after="120"/>
              <w:rPr>
                <w:rFonts w:cstheme="minorHAnsi"/>
                <w:b/>
                <w:sz w:val="24"/>
                <w:szCs w:val="24"/>
                <w:lang w:val="sk-SK"/>
              </w:rPr>
            </w:pPr>
          </w:p>
        </w:tc>
        <w:tc>
          <w:tcPr>
            <w:tcW w:w="6798" w:type="dxa"/>
          </w:tcPr>
          <w:p w14:paraId="5D888EC0" w14:textId="63860063"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jednotlivé dopravné spojenie v rámci Linky, ktoré je časovo a lokálne určené Cestovným poriadkom</w:t>
            </w:r>
            <w:r w:rsidR="00FD6023">
              <w:rPr>
                <w:rFonts w:cstheme="minorHAnsi"/>
                <w:sz w:val="24"/>
                <w:szCs w:val="24"/>
                <w:lang w:val="sk-SK"/>
              </w:rPr>
              <w:t>,</w:t>
            </w:r>
            <w:r w:rsidRPr="00553596">
              <w:rPr>
                <w:rFonts w:cstheme="minorHAnsi"/>
                <w:sz w:val="24"/>
                <w:szCs w:val="24"/>
                <w:lang w:val="sk-SK"/>
              </w:rPr>
              <w:t xml:space="preserve"> a ktoré v súlade s touto Zmluvou zaisťuje Dopravca podľa tejto Zmluvy</w:t>
            </w:r>
            <w:r w:rsidR="00C52736">
              <w:rPr>
                <w:rFonts w:cstheme="minorHAnsi"/>
                <w:sz w:val="24"/>
                <w:szCs w:val="24"/>
                <w:lang w:val="sk-SK"/>
              </w:rPr>
              <w:t>.</w:t>
            </w:r>
          </w:p>
        </w:tc>
      </w:tr>
      <w:tr w:rsidR="008A0FF9" w:rsidRPr="00553596" w14:paraId="2C6AFB66" w14:textId="77777777" w:rsidTr="009C7EE6">
        <w:tc>
          <w:tcPr>
            <w:tcW w:w="2263" w:type="dxa"/>
          </w:tcPr>
          <w:p w14:paraId="05A7A239" w14:textId="4378B31C" w:rsidR="008A0FF9" w:rsidRPr="00553596" w:rsidRDefault="008A0FF9" w:rsidP="008A0FF9">
            <w:pPr>
              <w:spacing w:after="120"/>
              <w:rPr>
                <w:rFonts w:cstheme="minorHAnsi"/>
                <w:b/>
                <w:sz w:val="24"/>
                <w:szCs w:val="24"/>
                <w:lang w:val="sk-SK"/>
              </w:rPr>
            </w:pPr>
            <w:r w:rsidRPr="00553596">
              <w:rPr>
                <w:rFonts w:cstheme="minorHAnsi"/>
                <w:b/>
                <w:sz w:val="24"/>
                <w:szCs w:val="24"/>
                <w:lang w:val="sk-SK"/>
              </w:rPr>
              <w:t>Suma úhrad za užívanie autobusových staníc</w:t>
            </w:r>
          </w:p>
        </w:tc>
        <w:tc>
          <w:tcPr>
            <w:tcW w:w="6798" w:type="dxa"/>
          </w:tcPr>
          <w:p w14:paraId="0B0726DF" w14:textId="46E96B24" w:rsidR="008A0FF9" w:rsidRPr="00553596" w:rsidRDefault="008A0FF9" w:rsidP="0044531A">
            <w:pPr>
              <w:spacing w:after="120"/>
              <w:jc w:val="both"/>
              <w:rPr>
                <w:rFonts w:cstheme="minorHAnsi"/>
                <w:sz w:val="24"/>
                <w:szCs w:val="24"/>
                <w:lang w:val="sk-SK"/>
              </w:rPr>
            </w:pPr>
            <w:r w:rsidRPr="00553596">
              <w:rPr>
                <w:rFonts w:cstheme="minorHAnsi"/>
                <w:sz w:val="24"/>
                <w:szCs w:val="24"/>
                <w:lang w:val="sk-SK"/>
              </w:rPr>
              <w:t xml:space="preserve">je suma v EUR vypočítaná ako súčet všetkých mesačných úhrad Dopravcu podľa bodu </w:t>
            </w:r>
            <w:del w:id="4" w:author="Jakub Michalica" w:date="2021-08-06T10:12:00Z">
              <w:r w:rsidRPr="00553596" w:rsidDel="0044531A">
                <w:rPr>
                  <w:rFonts w:cstheme="minorHAnsi"/>
                  <w:sz w:val="24"/>
                  <w:szCs w:val="24"/>
                  <w:lang w:val="sk-SK"/>
                </w:rPr>
                <w:delText>8.</w:delText>
              </w:r>
              <w:r w:rsidR="00C52736" w:rsidDel="0044531A">
                <w:rPr>
                  <w:rFonts w:cstheme="minorHAnsi"/>
                  <w:sz w:val="24"/>
                  <w:szCs w:val="24"/>
                  <w:lang w:val="sk-SK"/>
                </w:rPr>
                <w:delText>8</w:delText>
              </w:r>
              <w:r w:rsidRPr="00553596" w:rsidDel="0044531A">
                <w:rPr>
                  <w:rFonts w:cstheme="minorHAnsi"/>
                  <w:sz w:val="24"/>
                  <w:szCs w:val="24"/>
                  <w:lang w:val="sk-SK"/>
                </w:rPr>
                <w:delText xml:space="preserve"> a 8.</w:delText>
              </w:r>
              <w:r w:rsidR="00442AE9" w:rsidDel="0044531A">
                <w:rPr>
                  <w:rFonts w:cstheme="minorHAnsi"/>
                  <w:sz w:val="24"/>
                  <w:szCs w:val="24"/>
                  <w:lang w:val="sk-SK"/>
                </w:rPr>
                <w:delText>9</w:delText>
              </w:r>
            </w:del>
            <w:ins w:id="5" w:author="Jakub Michalica" w:date="2021-08-06T10:12:00Z">
              <w:r w:rsidR="0044531A">
                <w:rPr>
                  <w:rFonts w:cstheme="minorHAnsi"/>
                  <w:sz w:val="24"/>
                  <w:szCs w:val="24"/>
                  <w:lang w:val="sk-SK"/>
                </w:rPr>
                <w:t>8.7</w:t>
              </w:r>
            </w:ins>
            <w:r w:rsidRPr="00553596">
              <w:rPr>
                <w:rFonts w:cstheme="minorHAnsi"/>
                <w:sz w:val="24"/>
                <w:szCs w:val="24"/>
                <w:lang w:val="sk-SK"/>
              </w:rPr>
              <w:t xml:space="preserve"> tejto Zmluvy za využívanie autobusových staníc pre účely plnenia tejto Zmluvy za dodržania podmienok podľa bodu </w:t>
            </w:r>
            <w:del w:id="6" w:author="Jakub Michalica" w:date="2021-08-06T10:12:00Z">
              <w:r w:rsidRPr="00553596" w:rsidDel="0044531A">
                <w:rPr>
                  <w:rFonts w:cstheme="minorHAnsi"/>
                  <w:sz w:val="24"/>
                  <w:szCs w:val="24"/>
                  <w:lang w:val="sk-SK"/>
                </w:rPr>
                <w:delText>8.</w:delText>
              </w:r>
              <w:r w:rsidR="00C52736" w:rsidDel="0044531A">
                <w:rPr>
                  <w:rFonts w:cstheme="minorHAnsi"/>
                  <w:sz w:val="24"/>
                  <w:szCs w:val="24"/>
                  <w:lang w:val="sk-SK"/>
                </w:rPr>
                <w:delText>8</w:delText>
              </w:r>
              <w:r w:rsidRPr="00553596" w:rsidDel="0044531A">
                <w:rPr>
                  <w:rFonts w:cstheme="minorHAnsi"/>
                  <w:sz w:val="24"/>
                  <w:szCs w:val="24"/>
                  <w:lang w:val="sk-SK"/>
                </w:rPr>
                <w:delText xml:space="preserve"> a 8.</w:delText>
              </w:r>
              <w:r w:rsidR="00C52736" w:rsidDel="0044531A">
                <w:rPr>
                  <w:rFonts w:cstheme="minorHAnsi"/>
                  <w:sz w:val="24"/>
                  <w:szCs w:val="24"/>
                  <w:lang w:val="sk-SK"/>
                </w:rPr>
                <w:delText>9</w:delText>
              </w:r>
            </w:del>
            <w:ins w:id="7" w:author="Jakub Michalica" w:date="2021-08-06T10:12:00Z">
              <w:r w:rsidR="0044531A">
                <w:rPr>
                  <w:rFonts w:cstheme="minorHAnsi"/>
                  <w:sz w:val="24"/>
                  <w:szCs w:val="24"/>
                  <w:lang w:val="sk-SK"/>
                </w:rPr>
                <w:t>8.7</w:t>
              </w:r>
            </w:ins>
            <w:r w:rsidRPr="00553596">
              <w:rPr>
                <w:rFonts w:cstheme="minorHAnsi"/>
                <w:sz w:val="24"/>
                <w:szCs w:val="24"/>
                <w:lang w:val="sk-SK"/>
              </w:rPr>
              <w:t xml:space="preserve"> tejto Zmluvy. </w:t>
            </w:r>
            <w:r w:rsidRPr="00553596">
              <w:rPr>
                <w:rFonts w:cstheme="minorHAnsi"/>
                <w:bCs/>
                <w:sz w:val="24"/>
                <w:szCs w:val="24"/>
                <w:lang w:val="sk-SK"/>
              </w:rPr>
              <w:t>Oprávnenou sumou úhrad za užívanie autobusových staníc</w:t>
            </w:r>
            <w:r w:rsidRPr="00553596">
              <w:rPr>
                <w:rFonts w:cstheme="minorHAnsi"/>
                <w:b/>
                <w:sz w:val="24"/>
                <w:szCs w:val="24"/>
                <w:lang w:val="sk-SK"/>
              </w:rPr>
              <w:t xml:space="preserve"> </w:t>
            </w:r>
            <w:r w:rsidRPr="00553596">
              <w:rPr>
                <w:rFonts w:cstheme="minorHAnsi"/>
                <w:sz w:val="24"/>
                <w:szCs w:val="24"/>
                <w:lang w:val="sk-SK"/>
              </w:rPr>
              <w:t>je suma zodpovedajúca takej sume, ktorá by zodpovedala Sume úhrad za užívanie autobusových staníc za dodržania ZCD, najmä § 23 ods. 1 ZCD, t.</w:t>
            </w:r>
            <w:r w:rsidR="00FD6023">
              <w:rPr>
                <w:rFonts w:cstheme="minorHAnsi"/>
                <w:sz w:val="24"/>
                <w:szCs w:val="24"/>
                <w:lang w:val="sk-SK"/>
              </w:rPr>
              <w:t xml:space="preserve"> </w:t>
            </w:r>
            <w:r w:rsidRPr="00553596">
              <w:rPr>
                <w:rFonts w:cstheme="minorHAnsi"/>
                <w:sz w:val="24"/>
                <w:szCs w:val="24"/>
                <w:lang w:val="sk-SK"/>
              </w:rPr>
              <w:t xml:space="preserve">j. zodpovedá cenám na základe rovnakých podmienok pre dopravcov na základe platných uverejnených cenníkov. Pre vylúčenie pochybností sa Zmluvné strany dohodli, že pokiaľ nebude právoplatne preukázané protisúťažné konanie, bude sa za Oprávnenú sumu </w:t>
            </w:r>
            <w:r w:rsidRPr="00553596">
              <w:rPr>
                <w:rFonts w:cstheme="minorHAnsi"/>
                <w:bCs/>
                <w:sz w:val="24"/>
                <w:szCs w:val="24"/>
                <w:lang w:val="sk-SK"/>
              </w:rPr>
              <w:t>úhrad za užívanie autobusových staníc považovať suma v zmysle platných, aktuálnych a v súlade so ZCD zverejnených cenníkov jednotlivých autobusových staníc</w:t>
            </w:r>
            <w:r w:rsidR="00C52736">
              <w:rPr>
                <w:rFonts w:cstheme="minorHAnsi"/>
                <w:bCs/>
                <w:sz w:val="24"/>
                <w:szCs w:val="24"/>
                <w:lang w:val="sk-SK"/>
              </w:rPr>
              <w:t>.</w:t>
            </w:r>
          </w:p>
        </w:tc>
      </w:tr>
      <w:tr w:rsidR="008A0FF9" w:rsidRPr="00553596" w14:paraId="7AF50471" w14:textId="77777777" w:rsidTr="009C7EE6">
        <w:tc>
          <w:tcPr>
            <w:tcW w:w="2263" w:type="dxa"/>
          </w:tcPr>
          <w:p w14:paraId="55BBE3E9" w14:textId="511DA26D" w:rsidR="008A0FF9" w:rsidRPr="00553596" w:rsidRDefault="008A0FF9" w:rsidP="008A0FF9">
            <w:pPr>
              <w:spacing w:after="120"/>
              <w:rPr>
                <w:rFonts w:cstheme="minorHAnsi"/>
                <w:b/>
                <w:sz w:val="24"/>
                <w:szCs w:val="24"/>
                <w:lang w:val="sk-SK"/>
              </w:rPr>
            </w:pPr>
            <w:r>
              <w:rPr>
                <w:rFonts w:cstheme="minorHAnsi"/>
                <w:b/>
                <w:sz w:val="24"/>
                <w:szCs w:val="24"/>
                <w:lang w:val="sk-SK"/>
              </w:rPr>
              <w:t>Súťažné podklady</w:t>
            </w:r>
          </w:p>
        </w:tc>
        <w:tc>
          <w:tcPr>
            <w:tcW w:w="6798" w:type="dxa"/>
          </w:tcPr>
          <w:p w14:paraId="24235809" w14:textId="68D520B9" w:rsidR="008A0FF9" w:rsidRPr="00553596" w:rsidRDefault="008A0FF9" w:rsidP="008A0FF9">
            <w:pPr>
              <w:spacing w:after="120"/>
              <w:jc w:val="both"/>
              <w:rPr>
                <w:rFonts w:cstheme="minorHAnsi"/>
                <w:sz w:val="24"/>
                <w:szCs w:val="24"/>
                <w:lang w:val="sk-SK"/>
              </w:rPr>
            </w:pPr>
            <w:r>
              <w:rPr>
                <w:rFonts w:cstheme="minorHAnsi"/>
                <w:sz w:val="24"/>
                <w:szCs w:val="24"/>
                <w:lang w:val="sk-SK"/>
              </w:rPr>
              <w:t>Súťažné podklady ako sú definované v bode 2.5 Zmluvy</w:t>
            </w:r>
          </w:p>
        </w:tc>
      </w:tr>
      <w:tr w:rsidR="008A0FF9" w:rsidRPr="00553596" w14:paraId="4CB873CF" w14:textId="77777777" w:rsidTr="009C7EE6">
        <w:tc>
          <w:tcPr>
            <w:tcW w:w="2263" w:type="dxa"/>
          </w:tcPr>
          <w:p w14:paraId="638D0ED1" w14:textId="201558F6" w:rsidR="008A0FF9" w:rsidRDefault="008A0FF9" w:rsidP="008A0FF9">
            <w:pPr>
              <w:spacing w:after="120"/>
              <w:rPr>
                <w:rFonts w:cstheme="minorHAnsi"/>
                <w:b/>
                <w:sz w:val="24"/>
                <w:szCs w:val="24"/>
                <w:lang w:val="sk-SK"/>
              </w:rPr>
            </w:pPr>
            <w:r w:rsidRPr="00553596">
              <w:rPr>
                <w:rFonts w:cstheme="minorHAnsi"/>
                <w:b/>
                <w:sz w:val="24"/>
                <w:szCs w:val="24"/>
                <w:lang w:val="sk-SK"/>
              </w:rPr>
              <w:t>Tarifa</w:t>
            </w:r>
            <w:r w:rsidRPr="00632651">
              <w:rPr>
                <w:rFonts w:cstheme="minorHAnsi"/>
                <w:b/>
                <w:sz w:val="24"/>
                <w:szCs w:val="24"/>
                <w:lang w:val="sk-SK"/>
              </w:rPr>
              <w:t xml:space="preserve"> </w:t>
            </w:r>
            <w:r w:rsidRPr="00632651">
              <w:rPr>
                <w:rFonts w:cstheme="minorHAnsi"/>
                <w:b/>
                <w:sz w:val="24"/>
                <w:lang w:val="sk-SK"/>
              </w:rPr>
              <w:t>Prímestskej dopravy</w:t>
            </w:r>
            <w:r w:rsidRPr="00553596">
              <w:rPr>
                <w:rFonts w:cstheme="minorHAnsi"/>
                <w:sz w:val="24"/>
                <w:lang w:val="sk-SK"/>
              </w:rPr>
              <w:t xml:space="preserve"> </w:t>
            </w:r>
            <w:r w:rsidRPr="00553596">
              <w:rPr>
                <w:rFonts w:cstheme="minorHAnsi"/>
                <w:b/>
                <w:sz w:val="24"/>
                <w:szCs w:val="24"/>
                <w:lang w:val="sk-SK"/>
              </w:rPr>
              <w:t>BBSK</w:t>
            </w:r>
          </w:p>
        </w:tc>
        <w:tc>
          <w:tcPr>
            <w:tcW w:w="6798" w:type="dxa"/>
          </w:tcPr>
          <w:p w14:paraId="357E6369" w14:textId="6CEB2167" w:rsidR="008A0FF9" w:rsidRDefault="008A0FF9" w:rsidP="008A0FF9">
            <w:pPr>
              <w:spacing w:after="120"/>
              <w:jc w:val="both"/>
              <w:rPr>
                <w:rFonts w:cstheme="minorHAnsi"/>
                <w:sz w:val="24"/>
                <w:szCs w:val="24"/>
                <w:lang w:val="sk-SK"/>
              </w:rPr>
            </w:pPr>
            <w:r>
              <w:rPr>
                <w:rFonts w:cstheme="minorHAnsi"/>
                <w:sz w:val="24"/>
                <w:szCs w:val="24"/>
                <w:lang w:val="sk-SK"/>
              </w:rPr>
              <w:t xml:space="preserve">Znamená </w:t>
            </w:r>
            <w:r w:rsidRPr="006A5B65">
              <w:rPr>
                <w:rFonts w:cstheme="minorHAnsi"/>
                <w:sz w:val="24"/>
                <w:szCs w:val="24"/>
                <w:lang w:val="sk-SK"/>
              </w:rPr>
              <w:t>„TARIFA PRAVIDELNEJ PRÍMESTSKEJ AUTOBUSOVEJ DOPRAVY BBSK“ ako</w:t>
            </w:r>
            <w:r w:rsidRPr="00553596">
              <w:rPr>
                <w:rFonts w:cstheme="minorHAnsi"/>
                <w:sz w:val="24"/>
                <w:szCs w:val="24"/>
                <w:lang w:val="sk-SK"/>
              </w:rPr>
              <w:t xml:space="preserve"> sadzobník cien za jednotlivé prepravné výkony pri poskytovaní prepravných služieb a podmienky ich použitia, ako aj sadzobník cien a stanovenie ďalších podmienok v súlade s  §</w:t>
            </w:r>
            <w:r w:rsidR="00FD6023">
              <w:rPr>
                <w:rFonts w:cstheme="minorHAnsi"/>
                <w:sz w:val="24"/>
                <w:szCs w:val="24"/>
                <w:lang w:val="sk-SK"/>
              </w:rPr>
              <w:t> </w:t>
            </w:r>
            <w:r w:rsidRPr="00553596">
              <w:rPr>
                <w:rFonts w:cstheme="minorHAnsi"/>
                <w:sz w:val="24"/>
                <w:szCs w:val="24"/>
                <w:lang w:val="sk-SK"/>
              </w:rPr>
              <w:t>17 ZCD vydan</w:t>
            </w:r>
            <w:r>
              <w:rPr>
                <w:rFonts w:cstheme="minorHAnsi"/>
                <w:sz w:val="24"/>
                <w:szCs w:val="24"/>
                <w:lang w:val="sk-SK"/>
              </w:rPr>
              <w:t>ý</w:t>
            </w:r>
            <w:r w:rsidR="00FD6023">
              <w:rPr>
                <w:rFonts w:cstheme="minorHAnsi"/>
                <w:sz w:val="24"/>
                <w:szCs w:val="24"/>
                <w:lang w:val="sk-SK"/>
              </w:rPr>
              <w:t>m</w:t>
            </w:r>
            <w:r w:rsidRPr="00553596">
              <w:rPr>
                <w:rFonts w:cstheme="minorHAnsi"/>
                <w:sz w:val="24"/>
                <w:szCs w:val="24"/>
                <w:lang w:val="sk-SK"/>
              </w:rPr>
              <w:t xml:space="preserve"> Objednávateľom,</w:t>
            </w:r>
            <w:r>
              <w:rPr>
                <w:rFonts w:cstheme="minorHAnsi"/>
                <w:sz w:val="24"/>
                <w:szCs w:val="24"/>
                <w:lang w:val="sk-SK"/>
              </w:rPr>
              <w:t xml:space="preserve"> ako bude následne (najneskôr počnúc Začiatkom prevádzky) </w:t>
            </w:r>
            <w:r w:rsidRPr="00553596">
              <w:rPr>
                <w:rFonts w:cstheme="minorHAnsi"/>
                <w:sz w:val="24"/>
                <w:szCs w:val="24"/>
                <w:lang w:val="sk-SK"/>
              </w:rPr>
              <w:t>verejne dostupn</w:t>
            </w:r>
            <w:r>
              <w:rPr>
                <w:rFonts w:cstheme="minorHAnsi"/>
                <w:sz w:val="24"/>
                <w:szCs w:val="24"/>
                <w:lang w:val="sk-SK"/>
              </w:rPr>
              <w:t>ý</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ý</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52561A">
              <w:rPr>
                <w:rFonts w:cstheme="minorHAnsi"/>
                <w:sz w:val="24"/>
                <w:szCs w:val="24"/>
                <w:lang w:val="sk-SK"/>
              </w:rPr>
              <w:t>1</w:t>
            </w:r>
            <w:r w:rsidRPr="000A7633">
              <w:rPr>
                <w:rFonts w:cstheme="minorHAnsi"/>
                <w:sz w:val="24"/>
                <w:szCs w:val="24"/>
                <w:lang w:val="sk-SK"/>
              </w:rPr>
              <w:t>5 pracovných dní</w:t>
            </w:r>
            <w:r>
              <w:rPr>
                <w:rFonts w:cstheme="minorHAnsi"/>
                <w:sz w:val="24"/>
                <w:szCs w:val="24"/>
                <w:lang w:val="sk-SK"/>
              </w:rPr>
              <w:t xml:space="preserve"> pred Začiatkom prevádzky</w:t>
            </w:r>
          </w:p>
        </w:tc>
      </w:tr>
      <w:tr w:rsidR="008A0FF9" w:rsidRPr="00553596" w14:paraId="24E1139B" w14:textId="77777777" w:rsidTr="009C7EE6">
        <w:tc>
          <w:tcPr>
            <w:tcW w:w="2263" w:type="dxa"/>
          </w:tcPr>
          <w:p w14:paraId="50C8A63E" w14:textId="52E193C0" w:rsidR="008A0FF9" w:rsidRDefault="008A0FF9" w:rsidP="008A0FF9">
            <w:pPr>
              <w:spacing w:after="120"/>
              <w:rPr>
                <w:rFonts w:cstheme="minorHAnsi"/>
                <w:b/>
                <w:sz w:val="24"/>
                <w:szCs w:val="24"/>
                <w:lang w:val="sk-SK"/>
              </w:rPr>
            </w:pPr>
            <w:r>
              <w:rPr>
                <w:rFonts w:cstheme="minorHAnsi"/>
                <w:b/>
                <w:sz w:val="24"/>
                <w:szCs w:val="24"/>
                <w:lang w:val="sk-SK"/>
              </w:rPr>
              <w:lastRenderedPageBreak/>
              <w:t>Technické a prevádzkové štandardy (TPS BBSK)</w:t>
            </w:r>
          </w:p>
        </w:tc>
        <w:tc>
          <w:tcPr>
            <w:tcW w:w="6798" w:type="dxa"/>
          </w:tcPr>
          <w:p w14:paraId="3C9E6DA4" w14:textId="3700B19A" w:rsidR="008A0FF9" w:rsidRPr="00B54146" w:rsidRDefault="008A0FF9" w:rsidP="008A0FF9">
            <w:pPr>
              <w:spacing w:after="120"/>
              <w:jc w:val="both"/>
              <w:rPr>
                <w:rFonts w:cstheme="minorHAnsi"/>
                <w:sz w:val="24"/>
                <w:szCs w:val="24"/>
                <w:lang w:val="sk-SK"/>
              </w:rPr>
            </w:pPr>
            <w:r w:rsidRPr="00CA2CDF">
              <w:rPr>
                <w:rFonts w:cstheme="minorHAnsi"/>
                <w:sz w:val="24"/>
                <w:szCs w:val="24"/>
                <w:lang w:val="sk-SK"/>
              </w:rPr>
              <w:t xml:space="preserve">znamená </w:t>
            </w:r>
            <w:r w:rsidRPr="008A0FF9">
              <w:rPr>
                <w:rFonts w:cstheme="minorHAnsi"/>
                <w:sz w:val="24"/>
                <w:szCs w:val="24"/>
                <w:lang w:val="sk-SK"/>
              </w:rPr>
              <w:t>Technické a prevádzkové štandardy  v prímestskej autobusovej doprave v Banskobystrickom samosprávnom kraji  (TPS BBSK)</w:t>
            </w:r>
            <w:r w:rsidRPr="00CA2CDF">
              <w:rPr>
                <w:rFonts w:cstheme="minorHAnsi"/>
                <w:sz w:val="24"/>
                <w:szCs w:val="24"/>
                <w:lang w:val="sk-SK"/>
              </w:rPr>
              <w:t xml:space="preserve"> ako tvoria </w:t>
            </w:r>
            <w:r w:rsidRPr="00C52736">
              <w:rPr>
                <w:rFonts w:cstheme="minorHAnsi"/>
                <w:b/>
                <w:bCs/>
                <w:sz w:val="24"/>
                <w:szCs w:val="24"/>
                <w:lang w:val="sk-SK"/>
              </w:rPr>
              <w:t>Prílohu č. 2</w:t>
            </w:r>
            <w:r w:rsidRPr="00CA2CDF">
              <w:rPr>
                <w:rFonts w:cstheme="minorHAnsi"/>
                <w:sz w:val="24"/>
                <w:szCs w:val="24"/>
                <w:lang w:val="sk-SK"/>
              </w:rPr>
              <w:t xml:space="preserve"> tejto Zmluvy</w:t>
            </w:r>
          </w:p>
        </w:tc>
      </w:tr>
      <w:tr w:rsidR="00FF2D69" w:rsidRPr="00553596" w14:paraId="0077383D" w14:textId="77777777" w:rsidTr="009C7EE6">
        <w:tc>
          <w:tcPr>
            <w:tcW w:w="2263" w:type="dxa"/>
          </w:tcPr>
          <w:p w14:paraId="78DFDEED" w14:textId="58D9A345" w:rsidR="00FF2D69" w:rsidRDefault="00FF2D69" w:rsidP="00FF2D69">
            <w:pPr>
              <w:spacing w:after="120"/>
              <w:rPr>
                <w:rFonts w:cstheme="minorHAnsi"/>
                <w:b/>
                <w:sz w:val="24"/>
                <w:szCs w:val="24"/>
                <w:lang w:val="sk-SK"/>
              </w:rPr>
            </w:pPr>
            <w:r>
              <w:rPr>
                <w:rFonts w:cstheme="minorHAnsi"/>
                <w:b/>
                <w:sz w:val="24"/>
                <w:szCs w:val="24"/>
                <w:lang w:val="sk-SK"/>
              </w:rPr>
              <w:t>Technické  kilometre</w:t>
            </w:r>
          </w:p>
        </w:tc>
        <w:tc>
          <w:tcPr>
            <w:tcW w:w="6798" w:type="dxa"/>
          </w:tcPr>
          <w:p w14:paraId="3F782D86" w14:textId="136D53AC" w:rsidR="00FF2D69" w:rsidRPr="00CA2CDF" w:rsidRDefault="00FF2D69" w:rsidP="00FF2D69">
            <w:pPr>
              <w:spacing w:after="120"/>
              <w:jc w:val="both"/>
              <w:rPr>
                <w:rFonts w:cstheme="minorHAnsi"/>
                <w:sz w:val="24"/>
                <w:szCs w:val="24"/>
                <w:lang w:val="sk-SK"/>
              </w:rPr>
            </w:pPr>
            <w:r w:rsidRPr="00E31AC7">
              <w:rPr>
                <w:rFonts w:eastAsia="Arial" w:cs="Times New Roman"/>
                <w:sz w:val="24"/>
                <w:szCs w:val="24"/>
                <w:lang w:val="sk-SK" w:eastAsia="x-none"/>
              </w:rPr>
              <w:t xml:space="preserve">znamenajú všetky </w:t>
            </w:r>
            <w:r>
              <w:rPr>
                <w:rFonts w:eastAsia="Arial" w:cs="Times New Roman"/>
                <w:sz w:val="24"/>
                <w:szCs w:val="24"/>
                <w:lang w:val="sk-SK" w:eastAsia="x-none"/>
              </w:rPr>
              <w:t xml:space="preserve">nevyhnutne najazdené </w:t>
            </w:r>
            <w:r w:rsidRPr="00E31AC7">
              <w:rPr>
                <w:rFonts w:eastAsia="Arial" w:cs="Times New Roman"/>
                <w:sz w:val="24"/>
                <w:szCs w:val="24"/>
                <w:lang w:val="sk-SK" w:eastAsia="x-none"/>
              </w:rPr>
              <w:t xml:space="preserve">kilometre </w:t>
            </w:r>
            <w:r>
              <w:rPr>
                <w:rFonts w:eastAsia="Arial" w:cs="Times New Roman"/>
                <w:sz w:val="24"/>
                <w:szCs w:val="24"/>
                <w:lang w:val="sk-SK" w:eastAsia="x-none"/>
              </w:rPr>
              <w:t>pre účely riadneho plnenia Zmluvy (t.</w:t>
            </w:r>
            <w:r w:rsidR="00FD6023">
              <w:rPr>
                <w:rFonts w:eastAsia="Arial" w:cs="Times New Roman"/>
                <w:sz w:val="24"/>
                <w:szCs w:val="24"/>
                <w:lang w:val="sk-SK" w:eastAsia="x-none"/>
              </w:rPr>
              <w:t xml:space="preserve"> </w:t>
            </w:r>
            <w:r>
              <w:rPr>
                <w:rFonts w:eastAsia="Arial" w:cs="Times New Roman"/>
                <w:sz w:val="24"/>
                <w:szCs w:val="24"/>
                <w:lang w:val="sk-SK" w:eastAsia="x-none"/>
              </w:rPr>
              <w:t xml:space="preserve">j. zabezpečenia </w:t>
            </w:r>
            <w:r w:rsidR="00FD6023">
              <w:rPr>
                <w:rFonts w:eastAsia="Arial" w:cs="Times New Roman"/>
                <w:sz w:val="24"/>
                <w:szCs w:val="24"/>
                <w:lang w:val="sk-SK" w:eastAsia="x-none"/>
              </w:rPr>
              <w:t>p</w:t>
            </w:r>
            <w:r>
              <w:rPr>
                <w:rFonts w:eastAsia="Arial" w:cs="Times New Roman"/>
                <w:sz w:val="24"/>
                <w:szCs w:val="24"/>
                <w:lang w:val="sk-SK" w:eastAsia="x-none"/>
              </w:rPr>
              <w:t xml:space="preserve">revádzky) </w:t>
            </w:r>
            <w:r w:rsidRPr="00E31AC7">
              <w:rPr>
                <w:rFonts w:eastAsia="Arial" w:cs="Times New Roman"/>
                <w:sz w:val="24"/>
                <w:szCs w:val="24"/>
                <w:lang w:val="sk-SK" w:eastAsia="x-none"/>
              </w:rPr>
              <w:t xml:space="preserve">okrem tarifných kilometrov (kilometrov </w:t>
            </w:r>
            <w:r>
              <w:rPr>
                <w:rFonts w:eastAsia="Arial" w:cs="Times New Roman"/>
                <w:sz w:val="24"/>
                <w:szCs w:val="24"/>
                <w:lang w:val="sk-SK" w:eastAsia="x-none"/>
              </w:rPr>
              <w:t>v zmysle</w:t>
            </w:r>
            <w:r w:rsidRPr="00E31AC7">
              <w:rPr>
                <w:rFonts w:eastAsia="Arial" w:cs="Times New Roman"/>
                <w:sz w:val="24"/>
                <w:szCs w:val="24"/>
                <w:lang w:val="sk-SK" w:eastAsia="x-none"/>
              </w:rPr>
              <w:t> </w:t>
            </w:r>
            <w:r>
              <w:rPr>
                <w:rFonts w:eastAsia="Arial" w:cs="Times New Roman"/>
                <w:sz w:val="24"/>
                <w:szCs w:val="24"/>
                <w:lang w:val="sk-SK" w:eastAsia="x-none"/>
              </w:rPr>
              <w:t>C</w:t>
            </w:r>
            <w:r w:rsidRPr="00E31AC7">
              <w:rPr>
                <w:rFonts w:eastAsia="Arial" w:cs="Times New Roman"/>
                <w:sz w:val="24"/>
                <w:szCs w:val="24"/>
                <w:lang w:val="sk-SK" w:eastAsia="x-none"/>
              </w:rPr>
              <w:t>estovných poriadkov</w:t>
            </w:r>
            <w:r>
              <w:rPr>
                <w:rFonts w:eastAsia="Arial" w:cs="Times New Roman"/>
                <w:sz w:val="24"/>
                <w:szCs w:val="24"/>
                <w:lang w:val="sk-SK" w:eastAsia="x-none"/>
              </w:rPr>
              <w:t>, t.</w:t>
            </w:r>
            <w:r w:rsidR="00FD6023">
              <w:rPr>
                <w:rFonts w:eastAsia="Arial" w:cs="Times New Roman"/>
                <w:sz w:val="24"/>
                <w:szCs w:val="24"/>
                <w:lang w:val="sk-SK" w:eastAsia="x-none"/>
              </w:rPr>
              <w:t> </w:t>
            </w:r>
            <w:r>
              <w:rPr>
                <w:rFonts w:eastAsia="Arial" w:cs="Times New Roman"/>
                <w:sz w:val="24"/>
                <w:szCs w:val="24"/>
                <w:lang w:val="sk-SK" w:eastAsia="x-none"/>
              </w:rPr>
              <w:t>j. poskytnutého meraného dopravného výkonu</w:t>
            </w:r>
            <w:r w:rsidRPr="00E31AC7">
              <w:rPr>
                <w:rFonts w:eastAsia="Arial" w:cs="Times New Roman"/>
                <w:sz w:val="24"/>
                <w:szCs w:val="24"/>
                <w:lang w:val="sk-SK" w:eastAsia="x-none"/>
              </w:rPr>
              <w:t>),  a</w:t>
            </w:r>
            <w:r>
              <w:rPr>
                <w:rFonts w:eastAsia="Arial" w:cs="Times New Roman"/>
                <w:sz w:val="24"/>
                <w:szCs w:val="24"/>
                <w:lang w:val="sk-SK" w:eastAsia="x-none"/>
              </w:rPr>
              <w:t> </w:t>
            </w:r>
            <w:r w:rsidRPr="00E31AC7">
              <w:rPr>
                <w:rFonts w:eastAsia="Arial" w:cs="Times New Roman"/>
                <w:sz w:val="24"/>
                <w:szCs w:val="24"/>
                <w:lang w:val="sk-SK" w:eastAsia="x-none"/>
              </w:rPr>
              <w:t>teda</w:t>
            </w:r>
            <w:r>
              <w:rPr>
                <w:rFonts w:eastAsia="Arial" w:cs="Times New Roman"/>
                <w:sz w:val="24"/>
                <w:szCs w:val="24"/>
                <w:lang w:val="sk-SK" w:eastAsia="x-none"/>
              </w:rPr>
              <w:t xml:space="preserve"> ide</w:t>
            </w:r>
            <w:r w:rsidRPr="00E31AC7">
              <w:rPr>
                <w:rFonts w:eastAsia="Arial" w:cs="Times New Roman"/>
                <w:sz w:val="24"/>
                <w:szCs w:val="24"/>
                <w:lang w:val="sk-SK" w:eastAsia="x-none"/>
              </w:rPr>
              <w:t xml:space="preserve"> </w:t>
            </w:r>
            <w:r>
              <w:rPr>
                <w:rFonts w:eastAsia="Arial" w:cs="Times New Roman"/>
                <w:sz w:val="24"/>
                <w:szCs w:val="24"/>
                <w:lang w:val="sk-SK" w:eastAsia="x-none"/>
              </w:rPr>
              <w:t xml:space="preserve">najmä o </w:t>
            </w:r>
            <w:r w:rsidRPr="00E31AC7">
              <w:rPr>
                <w:rFonts w:eastAsia="Arial" w:cs="Times New Roman"/>
                <w:sz w:val="24"/>
                <w:szCs w:val="24"/>
                <w:lang w:val="sk-SK" w:eastAsia="x-none"/>
              </w:rPr>
              <w:t>prejazdové, prístavné, odstavné, garážové</w:t>
            </w:r>
            <w:r>
              <w:rPr>
                <w:rFonts w:eastAsia="Arial" w:cs="Times New Roman"/>
                <w:sz w:val="24"/>
                <w:szCs w:val="24"/>
                <w:lang w:val="sk-SK" w:eastAsia="x-none"/>
              </w:rPr>
              <w:t>, servisné</w:t>
            </w:r>
            <w:r w:rsidRPr="00E31AC7">
              <w:rPr>
                <w:rFonts w:eastAsia="Arial" w:cs="Times New Roman"/>
                <w:sz w:val="24"/>
                <w:szCs w:val="24"/>
                <w:lang w:val="sk-SK" w:eastAsia="x-none"/>
              </w:rPr>
              <w:t xml:space="preserve"> a obdobné kilometre technického charakteru</w:t>
            </w:r>
            <w:r>
              <w:rPr>
                <w:rFonts w:eastAsia="Arial" w:cs="Times New Roman"/>
                <w:sz w:val="24"/>
                <w:szCs w:val="24"/>
                <w:lang w:val="sk-SK" w:eastAsia="x-none"/>
              </w:rPr>
              <w:t>, neslúžiace k preprave cestujúcich v zmysle Zmluvy</w:t>
            </w:r>
            <w:r w:rsidRPr="00E31AC7">
              <w:rPr>
                <w:rFonts w:eastAsia="Arial" w:cs="Times New Roman"/>
                <w:sz w:val="24"/>
                <w:szCs w:val="24"/>
                <w:lang w:val="sk-SK" w:eastAsia="x-none"/>
              </w:rPr>
              <w:t xml:space="preserve"> </w:t>
            </w:r>
          </w:p>
        </w:tc>
      </w:tr>
      <w:tr w:rsidR="00FF2D69" w:rsidRPr="00553596" w14:paraId="49DB3136" w14:textId="77777777" w:rsidTr="009C7EE6">
        <w:tc>
          <w:tcPr>
            <w:tcW w:w="2263" w:type="dxa"/>
          </w:tcPr>
          <w:p w14:paraId="44A5FB0B" w14:textId="299A7850" w:rsidR="00FF2D69" w:rsidRPr="00553596" w:rsidRDefault="00FF2D69" w:rsidP="00FF2D69">
            <w:pPr>
              <w:spacing w:after="120"/>
              <w:rPr>
                <w:rFonts w:cstheme="minorHAnsi"/>
                <w:b/>
                <w:sz w:val="24"/>
                <w:szCs w:val="24"/>
                <w:lang w:val="sk-SK"/>
              </w:rPr>
            </w:pPr>
            <w:r w:rsidRPr="00553596">
              <w:rPr>
                <w:rFonts w:cstheme="minorHAnsi"/>
                <w:b/>
                <w:sz w:val="24"/>
                <w:szCs w:val="24"/>
                <w:lang w:val="sk-SK"/>
              </w:rPr>
              <w:t>Vozidlo</w:t>
            </w:r>
          </w:p>
        </w:tc>
        <w:tc>
          <w:tcPr>
            <w:tcW w:w="6798" w:type="dxa"/>
          </w:tcPr>
          <w:p w14:paraId="2E9CA10D" w14:textId="14A4381F"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 xml:space="preserve">vozidlo určené Dopravcom na plnenie záväzkov z tejto Zmluvy a uvedené v </w:t>
            </w:r>
            <w:r w:rsidRPr="00553596">
              <w:rPr>
                <w:rFonts w:cstheme="minorHAnsi"/>
                <w:b/>
                <w:bCs/>
                <w:sz w:val="24"/>
                <w:szCs w:val="24"/>
                <w:lang w:val="sk-SK"/>
              </w:rPr>
              <w:t>Prílohe č. 3</w:t>
            </w:r>
            <w:r w:rsidRPr="00553596">
              <w:rPr>
                <w:rFonts w:cstheme="minorHAnsi"/>
                <w:sz w:val="24"/>
                <w:szCs w:val="24"/>
                <w:lang w:val="sk-SK"/>
              </w:rPr>
              <w:t xml:space="preserve"> tejto Zmluvy; Vozidlom sa rozumie aj záložné Vozidlo v zmysle tejto Zmluvy, taktiež uvedené v </w:t>
            </w:r>
            <w:r w:rsidRPr="00553596">
              <w:rPr>
                <w:rFonts w:cstheme="minorHAnsi"/>
                <w:b/>
                <w:sz w:val="24"/>
                <w:szCs w:val="24"/>
                <w:lang w:val="sk-SK"/>
              </w:rPr>
              <w:t xml:space="preserve">Prílohe č. 3 </w:t>
            </w:r>
            <w:r w:rsidRPr="00553596">
              <w:rPr>
                <w:rFonts w:cstheme="minorHAnsi"/>
                <w:sz w:val="24"/>
                <w:szCs w:val="24"/>
                <w:lang w:val="sk-SK"/>
              </w:rPr>
              <w:t>(v rámci osobitnej kategórie záložných Vozidiel)</w:t>
            </w:r>
          </w:p>
        </w:tc>
      </w:tr>
      <w:tr w:rsidR="00FF2D69" w:rsidRPr="00553596" w14:paraId="524FCABF" w14:textId="77777777" w:rsidTr="009C7EE6">
        <w:tc>
          <w:tcPr>
            <w:tcW w:w="2263" w:type="dxa"/>
          </w:tcPr>
          <w:p w14:paraId="1D27EA2F" w14:textId="4B2AB15D" w:rsidR="00FF2D69" w:rsidRPr="00553596" w:rsidRDefault="00FF2D69" w:rsidP="00FF2D69">
            <w:pPr>
              <w:spacing w:after="120"/>
              <w:rPr>
                <w:rFonts w:cstheme="minorHAnsi"/>
                <w:b/>
                <w:sz w:val="24"/>
                <w:szCs w:val="24"/>
                <w:lang w:val="sk-SK"/>
              </w:rPr>
            </w:pPr>
            <w:r w:rsidRPr="00553596">
              <w:rPr>
                <w:rFonts w:cstheme="minorHAnsi"/>
                <w:b/>
                <w:sz w:val="24"/>
                <w:lang w:val="sk-SK"/>
              </w:rPr>
              <w:t>Výnosy pre vyrovnanie ceny dopravného výkonu v kalendárnom mesiaci</w:t>
            </w:r>
          </w:p>
        </w:tc>
        <w:tc>
          <w:tcPr>
            <w:tcW w:w="6798" w:type="dxa"/>
          </w:tcPr>
          <w:p w14:paraId="1F4FC546" w14:textId="642FACA6" w:rsidR="00FF2D69" w:rsidRPr="00553596" w:rsidRDefault="00FF2D69" w:rsidP="00FF2D69">
            <w:pPr>
              <w:spacing w:after="120"/>
              <w:jc w:val="both"/>
              <w:rPr>
                <w:rFonts w:cstheme="minorHAnsi"/>
                <w:sz w:val="24"/>
                <w:szCs w:val="24"/>
                <w:lang w:val="sk-SK"/>
              </w:rPr>
            </w:pPr>
            <w:r w:rsidRPr="00553596">
              <w:rPr>
                <w:rFonts w:cs="Arial"/>
                <w:sz w:val="24"/>
                <w:szCs w:val="24"/>
                <w:lang w:val="sk-SK"/>
              </w:rPr>
              <w:t>všetky skutočné výnosy vyplývajúce z poskytovania služieb prepravy Dopravcom podľa tejto Zmluvy v príslušnom kalendárnom mesiaci, najmä, nie však výlučne, tržby z cestovného, ktoré Dopravca prijal</w:t>
            </w:r>
            <w:r>
              <w:rPr>
                <w:rFonts w:cs="Arial"/>
                <w:sz w:val="24"/>
                <w:szCs w:val="24"/>
                <w:lang w:val="sk-SK"/>
              </w:rPr>
              <w:t xml:space="preserve"> vo vlastnom mene a na vlastný účet priamo od cestujúcich</w:t>
            </w:r>
            <w:r w:rsidR="009D6145">
              <w:rPr>
                <w:rFonts w:cs="Arial"/>
                <w:sz w:val="24"/>
                <w:szCs w:val="24"/>
                <w:lang w:val="sk-SK"/>
              </w:rPr>
              <w:t xml:space="preserve"> (ak sa aplikuje)</w:t>
            </w:r>
            <w:r>
              <w:rPr>
                <w:rFonts w:cs="Arial"/>
                <w:sz w:val="24"/>
                <w:szCs w:val="24"/>
                <w:lang w:val="sk-SK"/>
              </w:rPr>
              <w:t xml:space="preserve"> alebo nepriamo redistribúciou od Objednávateľa, resp. v rámci systémov zúčtovania IDS</w:t>
            </w:r>
            <w:r w:rsidRPr="00553596">
              <w:rPr>
                <w:rFonts w:cs="Arial"/>
                <w:sz w:val="24"/>
                <w:szCs w:val="24"/>
                <w:lang w:val="sk-SK"/>
              </w:rPr>
              <w:t xml:space="preserve">, kompenzácia zliav cestovného, výnosy z prepravných kontrol a ostatné výnosy, ktoré utŕžil Dopravca </w:t>
            </w:r>
          </w:p>
        </w:tc>
      </w:tr>
      <w:tr w:rsidR="00FF2D69" w:rsidRPr="00553596" w14:paraId="5F1E4C41" w14:textId="77777777" w:rsidTr="009C7EE6">
        <w:tc>
          <w:tcPr>
            <w:tcW w:w="2263" w:type="dxa"/>
          </w:tcPr>
          <w:p w14:paraId="1A05EC4A" w14:textId="4B612131" w:rsidR="00FF2D69" w:rsidRPr="00553596" w:rsidRDefault="00FF2D69" w:rsidP="00FF2D69">
            <w:pPr>
              <w:spacing w:after="120"/>
              <w:rPr>
                <w:rFonts w:cstheme="minorHAnsi"/>
                <w:b/>
                <w:sz w:val="24"/>
                <w:lang w:val="sk-SK"/>
              </w:rPr>
            </w:pPr>
            <w:r>
              <w:rPr>
                <w:rFonts w:cstheme="minorHAnsi"/>
                <w:b/>
                <w:sz w:val="24"/>
                <w:szCs w:val="24"/>
                <w:lang w:val="sk-SK"/>
              </w:rPr>
              <w:t>Vyrovnávacia platba</w:t>
            </w:r>
          </w:p>
        </w:tc>
        <w:tc>
          <w:tcPr>
            <w:tcW w:w="6798" w:type="dxa"/>
          </w:tcPr>
          <w:p w14:paraId="70469711" w14:textId="418212F7" w:rsidR="00FF2D69" w:rsidRPr="00553596" w:rsidRDefault="00FD6023" w:rsidP="00FF2D69">
            <w:pPr>
              <w:spacing w:after="120"/>
              <w:jc w:val="both"/>
              <w:rPr>
                <w:rFonts w:cs="Arial"/>
                <w:sz w:val="24"/>
                <w:szCs w:val="24"/>
                <w:lang w:val="sk-SK"/>
              </w:rPr>
            </w:pPr>
            <w:r>
              <w:rPr>
                <w:rFonts w:cstheme="minorHAnsi"/>
                <w:sz w:val="24"/>
                <w:szCs w:val="24"/>
                <w:lang w:val="sk-SK"/>
              </w:rPr>
              <w:t>p</w:t>
            </w:r>
            <w:r w:rsidR="00FF2D69">
              <w:rPr>
                <w:rFonts w:cstheme="minorHAnsi"/>
                <w:sz w:val="24"/>
                <w:szCs w:val="24"/>
                <w:lang w:val="sk-SK"/>
              </w:rPr>
              <w:t>ravidelná mesačná úhrada rozdielu Ceny zrealizovaného dopravného výkonu a Výnosov z vyrovnania dopravného výkonu pri zohľadnení sumy Úhrad za užívanie autobusových staníc</w:t>
            </w:r>
          </w:p>
        </w:tc>
      </w:tr>
      <w:tr w:rsidR="00FF2D69" w:rsidRPr="00553596" w14:paraId="4B44E24C" w14:textId="77777777" w:rsidTr="009C7EE6">
        <w:tc>
          <w:tcPr>
            <w:tcW w:w="2263" w:type="dxa"/>
          </w:tcPr>
          <w:p w14:paraId="00B39FBA" w14:textId="25CCC3B3" w:rsidR="00FF2D69" w:rsidRDefault="00FF2D69" w:rsidP="00FF2D69">
            <w:pPr>
              <w:spacing w:after="120"/>
              <w:rPr>
                <w:rFonts w:cstheme="minorHAnsi"/>
                <w:b/>
                <w:sz w:val="24"/>
                <w:szCs w:val="24"/>
                <w:lang w:val="sk-SK"/>
              </w:rPr>
            </w:pPr>
            <w:r>
              <w:rPr>
                <w:rFonts w:cstheme="minorHAnsi"/>
                <w:b/>
                <w:sz w:val="24"/>
                <w:szCs w:val="24"/>
                <w:lang w:val="sk-SK"/>
              </w:rPr>
              <w:t xml:space="preserve">Začatie prevádzky / Začiatok prevádzky </w:t>
            </w:r>
          </w:p>
        </w:tc>
        <w:tc>
          <w:tcPr>
            <w:tcW w:w="6798" w:type="dxa"/>
          </w:tcPr>
          <w:p w14:paraId="060364F6" w14:textId="361E700A" w:rsidR="00FF2D69" w:rsidRDefault="00FF2D69" w:rsidP="00FF2D69">
            <w:pPr>
              <w:spacing w:after="120"/>
              <w:jc w:val="both"/>
              <w:rPr>
                <w:rFonts w:cstheme="minorHAnsi"/>
                <w:sz w:val="24"/>
                <w:szCs w:val="24"/>
                <w:lang w:val="sk-SK"/>
              </w:rPr>
            </w:pPr>
            <w:r>
              <w:rPr>
                <w:rFonts w:cstheme="minorHAnsi"/>
                <w:sz w:val="24"/>
                <w:szCs w:val="24"/>
                <w:lang w:val="sk-SK"/>
              </w:rPr>
              <w:t>má význam v zmysle definície pojmu v bode 4.2 Zmluvy</w:t>
            </w:r>
          </w:p>
        </w:tc>
      </w:tr>
      <w:tr w:rsidR="00FF2D69" w:rsidRPr="00553596" w14:paraId="114419DE" w14:textId="77777777" w:rsidTr="001D6C5B">
        <w:tc>
          <w:tcPr>
            <w:tcW w:w="2263" w:type="dxa"/>
          </w:tcPr>
          <w:p w14:paraId="02C86D0C" w14:textId="6A70BEFE"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Zastávka</w:t>
            </w:r>
          </w:p>
        </w:tc>
        <w:tc>
          <w:tcPr>
            <w:tcW w:w="6798" w:type="dxa"/>
          </w:tcPr>
          <w:p w14:paraId="5E0C19BC" w14:textId="132D6628"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predpísaným spôsobom označené a vybavené miesto v rámci Linky určenej k nástupu, výstupu alebo prestupu cestujúcich v jednom alebo viacerých smeroch jazdy, ktoré je súčasne určené súradnicami</w:t>
            </w:r>
            <w:r w:rsidRPr="00553596">
              <w:rPr>
                <w:sz w:val="24"/>
                <w:lang w:val="sk-SK"/>
              </w:rPr>
              <w:t xml:space="preserve"> GPS, </w:t>
            </w:r>
            <w:r>
              <w:rPr>
                <w:rFonts w:cstheme="minorHAnsi"/>
                <w:sz w:val="24"/>
                <w:szCs w:val="24"/>
                <w:lang w:val="sk-SK"/>
              </w:rPr>
              <w:t>ako sú tieto údaje vo svojej prvej verzii súčasťou</w:t>
            </w:r>
            <w:r w:rsidR="009D6145">
              <w:rPr>
                <w:rFonts w:cstheme="minorHAnsi"/>
                <w:sz w:val="24"/>
                <w:szCs w:val="24"/>
                <w:lang w:val="sk-SK"/>
              </w:rPr>
              <w:t xml:space="preserve"> </w:t>
            </w:r>
            <w:r w:rsidR="009D6145" w:rsidRPr="00267A55">
              <w:rPr>
                <w:rFonts w:cstheme="minorHAnsi"/>
                <w:b/>
                <w:bCs/>
                <w:sz w:val="24"/>
                <w:szCs w:val="24"/>
                <w:lang w:val="sk-SK"/>
              </w:rPr>
              <w:t>Prílohy č. 1</w:t>
            </w:r>
            <w:r w:rsidR="009D6145">
              <w:rPr>
                <w:rFonts w:cstheme="minorHAnsi"/>
                <w:sz w:val="24"/>
                <w:szCs w:val="24"/>
                <w:lang w:val="sk-SK"/>
              </w:rPr>
              <w:t>,</w:t>
            </w:r>
            <w:r>
              <w:rPr>
                <w:rFonts w:cstheme="minorHAnsi"/>
                <w:sz w:val="24"/>
                <w:szCs w:val="24"/>
                <w:lang w:val="sk-SK"/>
              </w:rPr>
              <w:t xml:space="preserve"> a ako budú následne (najneskôr počnúc Začiatkom prevádzky) </w:t>
            </w:r>
            <w:r w:rsidRPr="00553596">
              <w:rPr>
                <w:rFonts w:cstheme="minorHAnsi"/>
                <w:sz w:val="24"/>
                <w:szCs w:val="24"/>
                <w:lang w:val="sk-SK"/>
              </w:rPr>
              <w:t>verejne dostupn</w:t>
            </w:r>
            <w:r>
              <w:rPr>
                <w:rFonts w:cstheme="minorHAnsi"/>
                <w:sz w:val="24"/>
                <w:szCs w:val="24"/>
                <w:lang w:val="sk-SK"/>
              </w:rPr>
              <w:t>é</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é</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784BC7">
              <w:rPr>
                <w:rFonts w:cstheme="minorHAnsi"/>
                <w:sz w:val="24"/>
                <w:szCs w:val="24"/>
                <w:lang w:val="sk-SK"/>
              </w:rPr>
              <w:t>15 pracovných dní</w:t>
            </w:r>
            <w:r>
              <w:rPr>
                <w:rFonts w:cstheme="minorHAnsi"/>
                <w:sz w:val="24"/>
                <w:szCs w:val="24"/>
                <w:lang w:val="sk-SK"/>
              </w:rPr>
              <w:t xml:space="preserve"> pred Začiatkom prevádzky</w:t>
            </w:r>
          </w:p>
        </w:tc>
      </w:tr>
      <w:tr w:rsidR="00FF2D69" w:rsidRPr="00553596" w14:paraId="2F69FE06" w14:textId="77777777" w:rsidTr="009C7EE6">
        <w:tc>
          <w:tcPr>
            <w:tcW w:w="2263" w:type="dxa"/>
          </w:tcPr>
          <w:p w14:paraId="7C14C5A0" w14:textId="35DF83A6" w:rsidR="00FF2D69" w:rsidRPr="00632651" w:rsidRDefault="00FF2D69" w:rsidP="00FF2D69">
            <w:pPr>
              <w:spacing w:after="120"/>
              <w:rPr>
                <w:rFonts w:cstheme="minorHAnsi"/>
                <w:b/>
                <w:sz w:val="24"/>
                <w:szCs w:val="24"/>
                <w:lang w:val="sk-SK"/>
              </w:rPr>
            </w:pPr>
            <w:r w:rsidRPr="00553596">
              <w:rPr>
                <w:rFonts w:cstheme="minorHAnsi"/>
                <w:b/>
                <w:sz w:val="24"/>
                <w:szCs w:val="24"/>
                <w:lang w:val="sk-SK"/>
              </w:rPr>
              <w:t>ZCD</w:t>
            </w:r>
          </w:p>
        </w:tc>
        <w:tc>
          <w:tcPr>
            <w:tcW w:w="6798" w:type="dxa"/>
          </w:tcPr>
          <w:p w14:paraId="43EE7E24" w14:textId="4FB4B85D"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zákon č. 56/2012 Z.</w:t>
            </w:r>
            <w:r w:rsidR="00FD6023">
              <w:rPr>
                <w:rFonts w:cstheme="minorHAnsi"/>
                <w:sz w:val="24"/>
                <w:szCs w:val="24"/>
                <w:lang w:val="sk-SK"/>
              </w:rPr>
              <w:t xml:space="preserve"> </w:t>
            </w:r>
            <w:r w:rsidRPr="00553596">
              <w:rPr>
                <w:rFonts w:cstheme="minorHAnsi"/>
                <w:sz w:val="24"/>
                <w:szCs w:val="24"/>
                <w:lang w:val="sk-SK"/>
              </w:rPr>
              <w:t>z. o cestnej doprave, v platnom znení</w:t>
            </w:r>
          </w:p>
        </w:tc>
      </w:tr>
      <w:tr w:rsidR="00FF2D69" w:rsidRPr="00553596" w14:paraId="61FC4A0E" w14:textId="77777777" w:rsidTr="009C7EE6">
        <w:tc>
          <w:tcPr>
            <w:tcW w:w="2263" w:type="dxa"/>
          </w:tcPr>
          <w:p w14:paraId="35F1F670" w14:textId="782726D2"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Zmluva</w:t>
            </w:r>
          </w:p>
        </w:tc>
        <w:tc>
          <w:tcPr>
            <w:tcW w:w="6798" w:type="dxa"/>
          </w:tcPr>
          <w:p w14:paraId="1E87FCDC" w14:textId="110930C4"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táto Zmluva o poskytovaní prepravných služieb (Zmluva o službách) uzatvorená medzi Objednávateľom a Dopravcom</w:t>
            </w:r>
          </w:p>
        </w:tc>
      </w:tr>
      <w:tr w:rsidR="00FF2D69" w:rsidRPr="00553596" w14:paraId="795B1988" w14:textId="77777777" w:rsidTr="001D6C5B">
        <w:trPr>
          <w:trHeight w:val="74"/>
        </w:trPr>
        <w:tc>
          <w:tcPr>
            <w:tcW w:w="2263" w:type="dxa"/>
          </w:tcPr>
          <w:p w14:paraId="104308F2" w14:textId="37E6F067"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ZVO</w:t>
            </w:r>
          </w:p>
        </w:tc>
        <w:tc>
          <w:tcPr>
            <w:tcW w:w="6798" w:type="dxa"/>
          </w:tcPr>
          <w:p w14:paraId="76BADA71" w14:textId="4CDD45B3"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zákon č. 343/2015 Z.</w:t>
            </w:r>
            <w:r w:rsidR="00FD6023">
              <w:rPr>
                <w:rFonts w:cstheme="minorHAnsi"/>
                <w:sz w:val="24"/>
                <w:szCs w:val="24"/>
                <w:lang w:val="sk-SK"/>
              </w:rPr>
              <w:t xml:space="preserve"> </w:t>
            </w:r>
            <w:r w:rsidRPr="00553596">
              <w:rPr>
                <w:rFonts w:cstheme="minorHAnsi"/>
                <w:sz w:val="24"/>
                <w:szCs w:val="24"/>
                <w:lang w:val="sk-SK"/>
              </w:rPr>
              <w:t>z. o verejnom obstarávaní a o zmene a doplnení niektorých zákonov, v platnom znení</w:t>
            </w:r>
          </w:p>
        </w:tc>
      </w:tr>
    </w:tbl>
    <w:p w14:paraId="68E7EA14" w14:textId="61AD7AC2" w:rsidR="008817DD" w:rsidRPr="00553596" w:rsidRDefault="008817DD" w:rsidP="00BC1473">
      <w:pPr>
        <w:pStyle w:val="Nadpis1"/>
        <w:keepNext/>
        <w:keepLines/>
        <w:ind w:left="709" w:hanging="709"/>
        <w:rPr>
          <w:lang w:val="sk-SK"/>
        </w:rPr>
      </w:pPr>
      <w:bookmarkStart w:id="8" w:name="_Toc27663265"/>
      <w:bookmarkStart w:id="9" w:name="_Toc38530389"/>
      <w:bookmarkStart w:id="10" w:name="_Toc41550273"/>
      <w:bookmarkStart w:id="11" w:name="_Toc77245826"/>
      <w:r w:rsidRPr="00553596">
        <w:rPr>
          <w:lang w:val="sk-SK"/>
        </w:rPr>
        <w:lastRenderedPageBreak/>
        <w:t>Úvodn</w:t>
      </w:r>
      <w:r w:rsidR="00CD2B87" w:rsidRPr="00553596">
        <w:rPr>
          <w:lang w:val="sk-SK"/>
        </w:rPr>
        <w:t>é</w:t>
      </w:r>
      <w:r w:rsidRPr="00553596">
        <w:rPr>
          <w:lang w:val="sk-SK"/>
        </w:rPr>
        <w:t xml:space="preserve"> ustanoven</w:t>
      </w:r>
      <w:r w:rsidR="00CD2B87" w:rsidRPr="00553596">
        <w:rPr>
          <w:lang w:val="sk-SK"/>
        </w:rPr>
        <w:t>ia</w:t>
      </w:r>
      <w:bookmarkEnd w:id="8"/>
      <w:bookmarkEnd w:id="9"/>
      <w:bookmarkEnd w:id="10"/>
      <w:bookmarkEnd w:id="11"/>
    </w:p>
    <w:p w14:paraId="240BF495" w14:textId="63754495" w:rsidR="008817DD" w:rsidRPr="00553596" w:rsidRDefault="00CB4079" w:rsidP="00BC1473">
      <w:pPr>
        <w:pStyle w:val="11slovantext"/>
        <w:keepNext/>
        <w:keepLines/>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Objedn</w:t>
      </w:r>
      <w:r w:rsidR="00E75B15" w:rsidRPr="00553596">
        <w:rPr>
          <w:rFonts w:asciiTheme="minorHAnsi" w:hAnsiTheme="minorHAnsi" w:cstheme="minorHAnsi"/>
          <w:sz w:val="24"/>
          <w:lang w:val="sk-SK" w:eastAsia="en-US"/>
        </w:rPr>
        <w:t>áva</w:t>
      </w:r>
      <w:r w:rsidRPr="00553596">
        <w:rPr>
          <w:rFonts w:asciiTheme="minorHAnsi" w:hAnsiTheme="minorHAnsi" w:cstheme="minorHAnsi"/>
          <w:sz w:val="24"/>
          <w:lang w:val="sk-SK" w:eastAsia="en-US"/>
        </w:rPr>
        <w:t>te</w:t>
      </w:r>
      <w:r w:rsidR="00E75B15" w:rsidRPr="00553596">
        <w:rPr>
          <w:rFonts w:asciiTheme="minorHAnsi" w:hAnsiTheme="minorHAnsi" w:cstheme="minorHAnsi"/>
          <w:sz w:val="24"/>
          <w:lang w:val="sk-SK" w:eastAsia="en-US"/>
        </w:rPr>
        <w:t>ľ</w:t>
      </w:r>
      <w:r w:rsidR="002D30DF"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8817DD" w:rsidRPr="00553596">
        <w:rPr>
          <w:rFonts w:asciiTheme="minorHAnsi" w:hAnsiTheme="minorHAnsi" w:cstheme="minorHAnsi"/>
          <w:sz w:val="24"/>
          <w:lang w:val="sk-SK" w:eastAsia="en-US"/>
        </w:rPr>
        <w:t>, že:</w:t>
      </w:r>
    </w:p>
    <w:p w14:paraId="79B2C082" w14:textId="5632C23D" w:rsidR="008817DD" w:rsidRPr="00553596" w:rsidRDefault="00701944" w:rsidP="00927BB9">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ako samosprávny kraj zabezpečuje v súlade s</w:t>
      </w:r>
      <w:r w:rsidR="005F2606">
        <w:rPr>
          <w:rFonts w:asciiTheme="minorHAnsi" w:hAnsiTheme="minorHAnsi" w:cstheme="minorHAnsi"/>
          <w:sz w:val="24"/>
          <w:lang w:val="sk-SK"/>
        </w:rPr>
        <w:t>o</w:t>
      </w:r>
      <w:r w:rsidRPr="00553596">
        <w:rPr>
          <w:rFonts w:asciiTheme="minorHAnsi" w:hAnsiTheme="minorHAnsi" w:cstheme="minorHAnsi"/>
          <w:sz w:val="24"/>
          <w:lang w:val="sk-SK"/>
        </w:rPr>
        <w:t> ZCD dopravnú obslužnosť vymedzeného územia, súčasťou čoho je uzatvorenie tejto Zmluvy,</w:t>
      </w:r>
    </w:p>
    <w:p w14:paraId="599026E6" w14:textId="315102BD" w:rsidR="008817DD" w:rsidRPr="00553596" w:rsidRDefault="00CB4079"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disponuje</w:t>
      </w:r>
      <w:r w:rsidR="00EB7EBC" w:rsidRPr="00553596">
        <w:rPr>
          <w:rFonts w:asciiTheme="minorHAnsi" w:hAnsiTheme="minorHAnsi" w:cstheme="minorHAnsi"/>
          <w:sz w:val="24"/>
          <w:lang w:val="sk-SK"/>
        </w:rPr>
        <w:t xml:space="preserve"> právnou subjektivitou a spĺňa všetky podmienky a požiadavky v tejto Zmluve stanovené a je oprávnený túto Zmluvu uzatvoriť a riadne </w:t>
      </w:r>
      <w:r w:rsidR="005239E9" w:rsidRPr="00553596">
        <w:rPr>
          <w:rFonts w:asciiTheme="minorHAnsi" w:hAnsiTheme="minorHAnsi" w:cstheme="minorHAnsi"/>
          <w:sz w:val="24"/>
          <w:lang w:val="sk-SK"/>
        </w:rPr>
        <w:t>plniť záväzky v nej obsiahnuté.</w:t>
      </w:r>
    </w:p>
    <w:p w14:paraId="0A312026" w14:textId="296FA0AA" w:rsidR="008817DD" w:rsidRPr="00553596" w:rsidRDefault="008817DD"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w:t>
      </w:r>
      <w:r w:rsidR="00EB7EBC"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FC1E05">
        <w:rPr>
          <w:rFonts w:asciiTheme="minorHAnsi" w:hAnsiTheme="minorHAnsi" w:cstheme="minorHAnsi"/>
          <w:sz w:val="24"/>
          <w:lang w:val="sk-SK" w:eastAsia="en-US"/>
        </w:rPr>
        <w:t xml:space="preserve"> a zodpovedá za to</w:t>
      </w:r>
      <w:r w:rsidRPr="00553596">
        <w:rPr>
          <w:rFonts w:asciiTheme="minorHAnsi" w:hAnsiTheme="minorHAnsi" w:cstheme="minorHAnsi"/>
          <w:sz w:val="24"/>
          <w:lang w:val="sk-SK" w:eastAsia="en-US"/>
        </w:rPr>
        <w:t>, že:</w:t>
      </w:r>
    </w:p>
    <w:p w14:paraId="4EAEE715" w14:textId="6311AB96" w:rsidR="008817DD"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je </w:t>
      </w:r>
      <w:r w:rsidR="002A0305">
        <w:rPr>
          <w:rFonts w:asciiTheme="minorHAnsi" w:hAnsiTheme="minorHAnsi" w:cstheme="minorHAnsi"/>
          <w:sz w:val="24"/>
          <w:lang w:val="sk-SK"/>
        </w:rPr>
        <w:t>podnikateľom</w:t>
      </w:r>
      <w:r w:rsidRPr="00553596">
        <w:rPr>
          <w:rFonts w:asciiTheme="minorHAnsi" w:hAnsiTheme="minorHAnsi" w:cstheme="minorHAnsi"/>
          <w:sz w:val="24"/>
          <w:lang w:val="sk-SK"/>
        </w:rPr>
        <w:t xml:space="preserve"> so všetkými verejnoprávnymi oprávneniami </w:t>
      </w:r>
      <w:r w:rsidR="00C55894" w:rsidRPr="00553596">
        <w:rPr>
          <w:rFonts w:asciiTheme="minorHAnsi" w:hAnsiTheme="minorHAnsi" w:cstheme="minorHAnsi"/>
          <w:sz w:val="24"/>
          <w:lang w:val="sk-SK"/>
        </w:rPr>
        <w:t>zahŕňajúcimi povolenie na</w:t>
      </w:r>
      <w:r w:rsidRPr="00553596">
        <w:rPr>
          <w:rFonts w:asciiTheme="minorHAnsi" w:hAnsiTheme="minorHAnsi" w:cstheme="minorHAnsi"/>
          <w:sz w:val="24"/>
          <w:lang w:val="sk-SK"/>
        </w:rPr>
        <w:t xml:space="preserve"> prevádzkovanie </w:t>
      </w:r>
      <w:r w:rsidR="004E7CB3" w:rsidRPr="00553596">
        <w:rPr>
          <w:rFonts w:asciiTheme="minorHAnsi" w:hAnsiTheme="minorHAnsi" w:cstheme="minorHAnsi"/>
          <w:sz w:val="24"/>
          <w:lang w:val="sk-SK"/>
        </w:rPr>
        <w:t>P</w:t>
      </w:r>
      <w:r w:rsidR="00150382" w:rsidRPr="00553596">
        <w:rPr>
          <w:rFonts w:asciiTheme="minorHAnsi" w:hAnsiTheme="minorHAnsi" w:cstheme="minorHAnsi"/>
          <w:sz w:val="24"/>
          <w:lang w:val="sk-SK"/>
        </w:rPr>
        <w:t xml:space="preserve">rímestskej </w:t>
      </w:r>
      <w:r w:rsidR="005F2606">
        <w:rPr>
          <w:rFonts w:asciiTheme="minorHAnsi" w:hAnsiTheme="minorHAnsi" w:cstheme="minorHAnsi"/>
          <w:sz w:val="24"/>
          <w:lang w:val="sk-SK"/>
        </w:rPr>
        <w:t xml:space="preserve">autobusovej </w:t>
      </w:r>
      <w:r w:rsidRPr="00553596">
        <w:rPr>
          <w:rFonts w:asciiTheme="minorHAnsi" w:hAnsiTheme="minorHAnsi" w:cstheme="minorHAnsi"/>
          <w:sz w:val="24"/>
          <w:lang w:val="sk-SK"/>
        </w:rPr>
        <w:t>dopravy</w:t>
      </w:r>
      <w:r w:rsidR="004E7CB3" w:rsidRPr="00553596">
        <w:rPr>
          <w:rFonts w:asciiTheme="minorHAnsi" w:hAnsiTheme="minorHAnsi" w:cstheme="minorHAnsi"/>
          <w:sz w:val="24"/>
          <w:lang w:val="sk-SK"/>
        </w:rPr>
        <w:t xml:space="preserve"> </w:t>
      </w:r>
      <w:r w:rsidR="00C55894" w:rsidRPr="00553596">
        <w:rPr>
          <w:rFonts w:asciiTheme="minorHAnsi" w:hAnsiTheme="minorHAnsi" w:cstheme="minorHAnsi"/>
          <w:sz w:val="24"/>
          <w:lang w:val="sk-SK"/>
        </w:rPr>
        <w:t xml:space="preserve">minimálne </w:t>
      </w:r>
      <w:r w:rsidRPr="00553596">
        <w:rPr>
          <w:rFonts w:asciiTheme="minorHAnsi" w:hAnsiTheme="minorHAnsi" w:cstheme="minorHAnsi"/>
          <w:sz w:val="24"/>
          <w:lang w:val="sk-SK"/>
        </w:rPr>
        <w:t xml:space="preserve">v rozsahu </w:t>
      </w:r>
      <w:r w:rsidR="002F590F" w:rsidRPr="00553596">
        <w:rPr>
          <w:rFonts w:asciiTheme="minorHAnsi" w:hAnsiTheme="minorHAnsi" w:cstheme="minorHAnsi"/>
          <w:sz w:val="24"/>
          <w:lang w:val="sk-SK"/>
        </w:rPr>
        <w:t xml:space="preserve">potrebnom </w:t>
      </w:r>
      <w:r w:rsidRPr="00553596">
        <w:rPr>
          <w:rFonts w:asciiTheme="minorHAnsi" w:hAnsiTheme="minorHAnsi" w:cstheme="minorHAnsi"/>
          <w:sz w:val="24"/>
          <w:lang w:val="sk-SK"/>
        </w:rPr>
        <w:t>podľa tejto Zmluvy,</w:t>
      </w:r>
    </w:p>
    <w:p w14:paraId="155F9BF9" w14:textId="5FED5567" w:rsidR="001C5F28"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spĺňa podmienky </w:t>
      </w:r>
      <w:r w:rsidR="002F590F" w:rsidRPr="00553596">
        <w:rPr>
          <w:rFonts w:asciiTheme="minorHAnsi" w:hAnsiTheme="minorHAnsi" w:cstheme="minorHAnsi"/>
          <w:sz w:val="24"/>
          <w:lang w:val="sk-SK"/>
        </w:rPr>
        <w:t>osobného postavenia</w:t>
      </w:r>
      <w:r w:rsidRPr="00553596">
        <w:rPr>
          <w:rFonts w:asciiTheme="minorHAnsi" w:hAnsiTheme="minorHAnsi" w:cstheme="minorHAnsi"/>
          <w:sz w:val="24"/>
          <w:lang w:val="sk-SK"/>
        </w:rPr>
        <w:t xml:space="preserve"> podľa </w:t>
      </w:r>
      <w:r w:rsidR="001C5F28" w:rsidRPr="00553596">
        <w:rPr>
          <w:rFonts w:asciiTheme="minorHAnsi" w:hAnsiTheme="minorHAnsi" w:cstheme="minorHAnsi"/>
          <w:sz w:val="24"/>
          <w:lang w:val="sk-SK"/>
        </w:rPr>
        <w:t xml:space="preserve">§ </w:t>
      </w:r>
      <w:r w:rsidR="002F590F" w:rsidRPr="00553596">
        <w:rPr>
          <w:rFonts w:asciiTheme="minorHAnsi" w:hAnsiTheme="minorHAnsi" w:cstheme="minorHAnsi"/>
          <w:sz w:val="24"/>
          <w:lang w:val="sk-SK"/>
        </w:rPr>
        <w:t>32</w:t>
      </w:r>
      <w:r w:rsidR="001C5F28" w:rsidRPr="00553596">
        <w:rPr>
          <w:rFonts w:asciiTheme="minorHAnsi" w:hAnsiTheme="minorHAnsi" w:cstheme="minorHAnsi"/>
          <w:sz w:val="24"/>
          <w:lang w:val="sk-SK"/>
        </w:rPr>
        <w:t xml:space="preserve"> </w:t>
      </w:r>
      <w:r w:rsidR="00E50F1C" w:rsidRPr="00553596">
        <w:rPr>
          <w:rFonts w:asciiTheme="minorHAnsi" w:hAnsiTheme="minorHAnsi" w:cstheme="minorHAnsi"/>
          <w:sz w:val="24"/>
          <w:lang w:val="sk-SK"/>
        </w:rPr>
        <w:t>Z</w:t>
      </w:r>
      <w:r w:rsidR="0046129D" w:rsidRPr="00553596">
        <w:rPr>
          <w:rFonts w:asciiTheme="minorHAnsi" w:hAnsiTheme="minorHAnsi" w:cstheme="minorHAnsi"/>
          <w:sz w:val="24"/>
          <w:lang w:val="sk-SK"/>
        </w:rPr>
        <w:t>V</w:t>
      </w:r>
      <w:r w:rsidR="002F590F" w:rsidRPr="00553596">
        <w:rPr>
          <w:rFonts w:asciiTheme="minorHAnsi" w:hAnsiTheme="minorHAnsi" w:cstheme="minorHAnsi"/>
          <w:sz w:val="24"/>
          <w:lang w:val="sk-SK"/>
        </w:rPr>
        <w:t>O</w:t>
      </w:r>
      <w:r w:rsidR="002D30DF" w:rsidRPr="00553596">
        <w:rPr>
          <w:rFonts w:asciiTheme="minorHAnsi" w:hAnsiTheme="minorHAnsi" w:cstheme="minorHAnsi"/>
          <w:sz w:val="24"/>
          <w:lang w:val="sk-SK"/>
        </w:rPr>
        <w:t xml:space="preserve">, </w:t>
      </w:r>
    </w:p>
    <w:p w14:paraId="73995E59" w14:textId="660DEFC9" w:rsidR="00C24F17" w:rsidRPr="00C17272" w:rsidRDefault="002F590F" w:rsidP="009C7EE6">
      <w:pPr>
        <w:pStyle w:val="11slovantext"/>
        <w:numPr>
          <w:ilvl w:val="0"/>
          <w:numId w:val="3"/>
        </w:numPr>
        <w:spacing w:line="240" w:lineRule="auto"/>
        <w:ind w:left="993" w:hanging="283"/>
        <w:rPr>
          <w:rFonts w:asciiTheme="minorHAnsi" w:hAnsiTheme="minorHAnsi" w:cstheme="minorHAnsi"/>
          <w:sz w:val="24"/>
          <w:lang w:val="sk-SK"/>
        </w:rPr>
      </w:pPr>
      <w:r w:rsidRPr="00C24F17">
        <w:rPr>
          <w:rFonts w:asciiTheme="minorHAnsi" w:hAnsiTheme="minorHAnsi" w:cstheme="minorHAnsi"/>
          <w:sz w:val="24"/>
          <w:lang w:val="sk-SK"/>
        </w:rPr>
        <w:t>je oprávnený uzatvoriť túto Zmluvu a je oprávnený a schopný riadne túto Zmluvu plniť, a to bez toho, aby tým porušil akékoľvek ustanovenie právneho predpisu a/alebo akýkoľvek zmluvný alebo mimozmluvný záväzok</w:t>
      </w:r>
      <w:r w:rsidR="00C24F17" w:rsidRPr="0096441B">
        <w:rPr>
          <w:rFonts w:asciiTheme="minorHAnsi" w:hAnsiTheme="minorHAnsi" w:cstheme="minorHAnsi"/>
          <w:sz w:val="24"/>
          <w:lang w:val="sk-SK"/>
        </w:rPr>
        <w:t xml:space="preserve">, pod čím sa okrem iného </w:t>
      </w:r>
      <w:r w:rsidR="00C24F17" w:rsidRPr="009C7EE6">
        <w:rPr>
          <w:rFonts w:asciiTheme="minorHAnsi" w:hAnsiTheme="minorHAnsi" w:cstheme="minorHAnsi"/>
          <w:sz w:val="24"/>
          <w:lang w:val="sk-SK"/>
        </w:rPr>
        <w:t>(avšak nie výlučne) rozumie aj  splnenie povinnosti byť zapísaný v registri partnerov verejného sektora v súlade so zákonom č. 315/2016 Z.</w:t>
      </w:r>
      <w:r w:rsidR="002A0305">
        <w:rPr>
          <w:rFonts w:asciiTheme="minorHAnsi" w:hAnsiTheme="minorHAnsi" w:cstheme="minorHAnsi"/>
          <w:sz w:val="24"/>
          <w:lang w:val="sk-SK"/>
        </w:rPr>
        <w:t xml:space="preserve"> </w:t>
      </w:r>
      <w:r w:rsidR="00C24F17" w:rsidRPr="009C7EE6">
        <w:rPr>
          <w:rFonts w:asciiTheme="minorHAnsi" w:hAnsiTheme="minorHAnsi" w:cstheme="minorHAnsi"/>
          <w:sz w:val="24"/>
          <w:lang w:val="sk-SK"/>
        </w:rPr>
        <w:t>z. o registri partnerov verejného sektora a o zmene a doplnení niektorých zákonov</w:t>
      </w:r>
      <w:r w:rsidR="00221AC8">
        <w:rPr>
          <w:rFonts w:asciiTheme="minorHAnsi" w:hAnsiTheme="minorHAnsi" w:cstheme="minorHAnsi"/>
          <w:sz w:val="24"/>
          <w:lang w:val="sk-SK"/>
        </w:rPr>
        <w:t xml:space="preserve"> (ďalej len „</w:t>
      </w:r>
      <w:r w:rsidR="00221AC8" w:rsidRPr="009C7EE6">
        <w:rPr>
          <w:rFonts w:asciiTheme="minorHAnsi" w:hAnsiTheme="minorHAnsi" w:cstheme="minorHAnsi"/>
          <w:b/>
          <w:sz w:val="24"/>
          <w:lang w:val="sk-SK"/>
        </w:rPr>
        <w:t>ZRPVS</w:t>
      </w:r>
      <w:r w:rsidR="00221AC8">
        <w:rPr>
          <w:rFonts w:asciiTheme="minorHAnsi" w:hAnsiTheme="minorHAnsi" w:cstheme="minorHAnsi"/>
          <w:sz w:val="24"/>
          <w:lang w:val="sk-SK"/>
        </w:rPr>
        <w:t>“)</w:t>
      </w:r>
      <w:r w:rsidR="00C24F17">
        <w:rPr>
          <w:rFonts w:asciiTheme="minorHAnsi" w:hAnsiTheme="minorHAnsi" w:cstheme="minorHAnsi"/>
          <w:sz w:val="24"/>
          <w:lang w:val="sk-SK"/>
        </w:rPr>
        <w:t>.</w:t>
      </w:r>
    </w:p>
    <w:p w14:paraId="0F78FCD9" w14:textId="17DCE638" w:rsidR="008817DD" w:rsidRPr="00553596"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Dopravca sa zaväzuje udržiavať vyhláseni</w:t>
      </w:r>
      <w:r w:rsidR="009268DA"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podľa bodu 2.2 </w:t>
      </w:r>
      <w:r w:rsidR="009268DA" w:rsidRPr="00553596">
        <w:rPr>
          <w:rFonts w:asciiTheme="minorHAnsi" w:hAnsiTheme="minorHAnsi" w:cstheme="minorHAnsi"/>
          <w:sz w:val="24"/>
          <w:lang w:val="sk-SK" w:eastAsia="en-US"/>
        </w:rPr>
        <w:t>pravdivé, úplné a</w:t>
      </w:r>
      <w:r w:rsidR="003701DE">
        <w:rPr>
          <w:rFonts w:asciiTheme="minorHAnsi" w:hAnsiTheme="minorHAnsi" w:cstheme="minorHAnsi"/>
          <w:sz w:val="24"/>
          <w:lang w:val="sk-SK" w:eastAsia="en-US"/>
        </w:rPr>
        <w:t> </w:t>
      </w:r>
      <w:r w:rsidR="009268DA" w:rsidRPr="00553596">
        <w:rPr>
          <w:rFonts w:asciiTheme="minorHAnsi" w:hAnsiTheme="minorHAnsi" w:cstheme="minorHAnsi"/>
          <w:sz w:val="24"/>
          <w:lang w:val="sk-SK" w:eastAsia="en-US"/>
        </w:rPr>
        <w:t>správne</w:t>
      </w:r>
      <w:r w:rsidR="003701DE">
        <w:rPr>
          <w:rFonts w:asciiTheme="minorHAnsi" w:hAnsiTheme="minorHAnsi" w:cstheme="minorHAnsi"/>
          <w:sz w:val="24"/>
          <w:lang w:val="sk-SK" w:eastAsia="en-US"/>
        </w:rPr>
        <w:t xml:space="preserve"> po celú dobu trvania tejto Zmluvy</w:t>
      </w:r>
      <w:r w:rsidR="009268DA"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a Objednávateľa bezodkladne informovať o všetkých skutočnostiach, ktoré môžu mať vplyv na pravdivosť, úplnosť alebo </w:t>
      </w:r>
      <w:r w:rsidR="009268DA" w:rsidRPr="00553596">
        <w:rPr>
          <w:rFonts w:asciiTheme="minorHAnsi" w:hAnsiTheme="minorHAnsi" w:cstheme="minorHAnsi"/>
          <w:sz w:val="24"/>
          <w:lang w:val="sk-SK" w:eastAsia="en-US"/>
        </w:rPr>
        <w:t>správnosť ktoréhokoľvek z vyhlásení</w:t>
      </w:r>
      <w:r w:rsidRPr="00553596">
        <w:rPr>
          <w:rFonts w:asciiTheme="minorHAnsi" w:hAnsiTheme="minorHAnsi" w:cstheme="minorHAnsi"/>
          <w:sz w:val="24"/>
          <w:lang w:val="sk-SK" w:eastAsia="en-US"/>
        </w:rPr>
        <w:t>.</w:t>
      </w:r>
      <w:r w:rsidR="00FC1E05">
        <w:rPr>
          <w:rFonts w:asciiTheme="minorHAnsi" w:hAnsiTheme="minorHAnsi" w:cstheme="minorHAnsi"/>
          <w:sz w:val="24"/>
          <w:lang w:val="sk-SK" w:eastAsia="en-US"/>
        </w:rPr>
        <w:t xml:space="preserve"> Ak je alebo ak sa stane akékoľvek vyhlásenie v bode 2.2 (pre vylúčenie pochybností, aj akákoľvek skutočnosť v ňom uvedená) nesprávne, neúplné alebo nepravdivé, ide o porušenie zmluvnej povinnosti Dopravcu.</w:t>
      </w:r>
    </w:p>
    <w:p w14:paraId="005FA195" w14:textId="23F496F6" w:rsidR="00525D56" w:rsidRPr="00553596" w:rsidRDefault="00525D56"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T</w:t>
      </w:r>
      <w:r w:rsidR="00CE157B" w:rsidRPr="00553596">
        <w:rPr>
          <w:rFonts w:asciiTheme="minorHAnsi" w:hAnsiTheme="minorHAnsi" w:cstheme="minorHAnsi"/>
          <w:sz w:val="24"/>
          <w:lang w:val="sk-SK" w:eastAsia="en-US"/>
        </w:rPr>
        <w:t>á</w:t>
      </w:r>
      <w:r w:rsidRPr="00553596">
        <w:rPr>
          <w:rFonts w:asciiTheme="minorHAnsi" w:hAnsiTheme="minorHAnsi" w:cstheme="minorHAnsi"/>
          <w:sz w:val="24"/>
          <w:lang w:val="sk-SK" w:eastAsia="en-US"/>
        </w:rPr>
        <w:t xml:space="preserve">to </w:t>
      </w:r>
      <w:r w:rsidR="00CE157B" w:rsidRPr="00553596">
        <w:rPr>
          <w:rFonts w:asciiTheme="minorHAnsi" w:hAnsiTheme="minorHAnsi" w:cstheme="minorHAnsi"/>
          <w:sz w:val="24"/>
          <w:lang w:val="sk-SK" w:eastAsia="en-US"/>
        </w:rPr>
        <w:t>Z</w:t>
      </w:r>
      <w:r w:rsidRPr="00553596">
        <w:rPr>
          <w:rFonts w:asciiTheme="minorHAnsi" w:hAnsiTheme="minorHAnsi" w:cstheme="minorHAnsi"/>
          <w:sz w:val="24"/>
          <w:lang w:val="sk-SK" w:eastAsia="en-US"/>
        </w:rPr>
        <w:t>ml</w:t>
      </w:r>
      <w:r w:rsidR="00CE157B" w:rsidRPr="00553596">
        <w:rPr>
          <w:rFonts w:asciiTheme="minorHAnsi" w:hAnsiTheme="minorHAnsi" w:cstheme="minorHAnsi"/>
          <w:sz w:val="24"/>
          <w:lang w:val="sk-SK" w:eastAsia="en-US"/>
        </w:rPr>
        <w:t>u</w:t>
      </w:r>
      <w:r w:rsidRPr="00553596">
        <w:rPr>
          <w:rFonts w:asciiTheme="minorHAnsi" w:hAnsiTheme="minorHAnsi" w:cstheme="minorHAnsi"/>
          <w:sz w:val="24"/>
          <w:lang w:val="sk-SK" w:eastAsia="en-US"/>
        </w:rPr>
        <w:t>va je</w:t>
      </w:r>
      <w:r w:rsidR="00CE157B" w:rsidRPr="00553596">
        <w:rPr>
          <w:lang w:val="sk-SK"/>
        </w:rPr>
        <w:t xml:space="preserve"> </w:t>
      </w:r>
      <w:r w:rsidR="001E1B72" w:rsidRPr="00553596">
        <w:rPr>
          <w:rFonts w:asciiTheme="minorHAnsi" w:hAnsiTheme="minorHAnsi" w:cstheme="minorHAnsi"/>
          <w:sz w:val="24"/>
          <w:lang w:val="sk-SK" w:eastAsia="en-US"/>
        </w:rPr>
        <w:t xml:space="preserve">uzatvorená postupom podľa článku 5 ods. 1 Nariadenia </w:t>
      </w:r>
      <w:r w:rsidR="000B6012" w:rsidRPr="00553596">
        <w:rPr>
          <w:rFonts w:asciiTheme="minorHAnsi" w:hAnsiTheme="minorHAnsi" w:cstheme="minorHAnsi"/>
          <w:sz w:val="24"/>
          <w:lang w:val="sk-SK" w:eastAsia="en-US"/>
        </w:rPr>
        <w:t xml:space="preserve">č. 1370/2007 </w:t>
      </w:r>
      <w:r w:rsidR="001E1B72" w:rsidRPr="00553596">
        <w:rPr>
          <w:rFonts w:asciiTheme="minorHAnsi" w:hAnsiTheme="minorHAnsi" w:cstheme="minorHAnsi"/>
          <w:sz w:val="24"/>
          <w:lang w:val="sk-SK" w:eastAsia="en-US"/>
        </w:rPr>
        <w:t>v</w:t>
      </w:r>
      <w:r w:rsidR="00920F04" w:rsidRPr="00553596">
        <w:rPr>
          <w:rFonts w:asciiTheme="minorHAnsi" w:hAnsiTheme="minorHAnsi" w:cstheme="minorHAnsi"/>
          <w:sz w:val="24"/>
          <w:lang w:val="sk-SK" w:eastAsia="en-US"/>
        </w:rPr>
        <w:t> </w:t>
      </w:r>
      <w:r w:rsidR="001E1B72" w:rsidRPr="00553596">
        <w:rPr>
          <w:rFonts w:asciiTheme="minorHAnsi" w:hAnsiTheme="minorHAnsi" w:cstheme="minorHAnsi"/>
          <w:sz w:val="24"/>
          <w:lang w:val="sk-SK" w:eastAsia="en-US"/>
        </w:rPr>
        <w:t xml:space="preserve">spojení so ZVO, </w:t>
      </w:r>
      <w:r w:rsidR="00225DC8" w:rsidRPr="00553596">
        <w:rPr>
          <w:rFonts w:asciiTheme="minorHAnsi" w:hAnsiTheme="minorHAnsi" w:cstheme="minorHAnsi"/>
          <w:sz w:val="24"/>
          <w:lang w:val="sk-SK" w:eastAsia="en-US"/>
        </w:rPr>
        <w:t>t.</w:t>
      </w:r>
      <w:r w:rsidR="002A0305">
        <w:rPr>
          <w:rFonts w:asciiTheme="minorHAnsi" w:hAnsiTheme="minorHAnsi" w:cstheme="minorHAnsi"/>
          <w:sz w:val="24"/>
          <w:lang w:val="sk-SK" w:eastAsia="en-US"/>
        </w:rPr>
        <w:t xml:space="preserve"> </w:t>
      </w:r>
      <w:r w:rsidR="00225DC8" w:rsidRPr="00553596">
        <w:rPr>
          <w:rFonts w:asciiTheme="minorHAnsi" w:hAnsiTheme="minorHAnsi" w:cstheme="minorHAnsi"/>
          <w:sz w:val="24"/>
          <w:lang w:val="sk-SK" w:eastAsia="en-US"/>
        </w:rPr>
        <w:t xml:space="preserve">j. </w:t>
      </w:r>
      <w:r w:rsidR="001E1B72" w:rsidRPr="00553596">
        <w:rPr>
          <w:rFonts w:asciiTheme="minorHAnsi" w:hAnsiTheme="minorHAnsi" w:cstheme="minorHAnsi"/>
          <w:sz w:val="24"/>
          <w:lang w:val="sk-SK" w:eastAsia="en-US"/>
        </w:rPr>
        <w:t xml:space="preserve">postupom podľa ZVO, podľa § 269 ods. 2 </w:t>
      </w:r>
      <w:proofErr w:type="spellStart"/>
      <w:r w:rsidR="001E1B72" w:rsidRPr="00553596">
        <w:rPr>
          <w:rFonts w:asciiTheme="minorHAnsi" w:hAnsiTheme="minorHAnsi" w:cstheme="minorHAnsi"/>
          <w:sz w:val="24"/>
          <w:lang w:val="sk-SK" w:eastAsia="en-US"/>
        </w:rPr>
        <w:t>ObchZ</w:t>
      </w:r>
      <w:proofErr w:type="spellEnd"/>
      <w:r w:rsidR="001E1B72" w:rsidRPr="00553596">
        <w:rPr>
          <w:rFonts w:asciiTheme="minorHAnsi" w:hAnsiTheme="minorHAnsi" w:cstheme="minorHAnsi"/>
          <w:sz w:val="24"/>
          <w:lang w:val="sk-SK" w:eastAsia="en-US"/>
        </w:rPr>
        <w:t xml:space="preserve"> v spojení s </w:t>
      </w:r>
      <w:r w:rsidR="00920F04" w:rsidRPr="00553596">
        <w:rPr>
          <w:rFonts w:asciiTheme="minorHAnsi" w:hAnsiTheme="minorHAnsi" w:cstheme="minorHAnsi"/>
          <w:sz w:val="24"/>
          <w:lang w:val="sk-SK" w:eastAsia="en-US"/>
        </w:rPr>
        <w:t xml:space="preserve"> § 21 ZCD a </w:t>
      </w:r>
      <w:r w:rsidR="001E1B72" w:rsidRPr="00553596">
        <w:rPr>
          <w:rFonts w:asciiTheme="minorHAnsi" w:hAnsiTheme="minorHAnsi" w:cstheme="minorHAnsi"/>
          <w:sz w:val="24"/>
          <w:lang w:val="sk-SK" w:eastAsia="en-US"/>
        </w:rPr>
        <w:t>článkom 4 ods. 1 a 2 Nariadenia</w:t>
      </w:r>
      <w:r w:rsidR="000B6012" w:rsidRPr="00553596">
        <w:rPr>
          <w:rFonts w:asciiTheme="minorHAnsi" w:hAnsiTheme="minorHAnsi" w:cstheme="minorHAnsi"/>
          <w:sz w:val="24"/>
          <w:lang w:val="sk-SK" w:eastAsia="en-US"/>
        </w:rPr>
        <w:t xml:space="preserve"> č. 1370/2007</w:t>
      </w:r>
      <w:r w:rsidR="00225DC8" w:rsidRPr="00553596">
        <w:rPr>
          <w:rFonts w:asciiTheme="minorHAnsi" w:hAnsiTheme="minorHAnsi" w:cstheme="minorHAnsi"/>
          <w:sz w:val="24"/>
          <w:lang w:val="sk-SK" w:eastAsia="en-US"/>
        </w:rPr>
        <w:t>, ktoré vymedzuj</w:t>
      </w:r>
      <w:r w:rsidR="00BC1473">
        <w:rPr>
          <w:rFonts w:asciiTheme="minorHAnsi" w:hAnsiTheme="minorHAnsi" w:cstheme="minorHAnsi"/>
          <w:sz w:val="24"/>
          <w:lang w:val="sk-SK" w:eastAsia="en-US"/>
        </w:rPr>
        <w:t>ú</w:t>
      </w:r>
      <w:r w:rsidR="00225DC8" w:rsidRPr="00553596">
        <w:rPr>
          <w:rFonts w:asciiTheme="minorHAnsi" w:hAnsiTheme="minorHAnsi" w:cstheme="minorHAnsi"/>
          <w:sz w:val="24"/>
          <w:lang w:val="sk-SK" w:eastAsia="en-US"/>
        </w:rPr>
        <w:t xml:space="preserve"> náležitosti tejto Zmluvy</w:t>
      </w:r>
      <w:r w:rsidR="00CE157B" w:rsidRPr="00553596">
        <w:rPr>
          <w:rFonts w:asciiTheme="minorHAnsi" w:hAnsiTheme="minorHAnsi" w:cstheme="minorHAnsi"/>
          <w:sz w:val="24"/>
          <w:lang w:val="sk-SK" w:eastAsia="en-US"/>
        </w:rPr>
        <w:t xml:space="preserve">. </w:t>
      </w:r>
    </w:p>
    <w:p w14:paraId="290881DC" w14:textId="54D6B835" w:rsidR="00784AC0"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Táto Zmluva je uzatvorená medzi Objednávateľom a Dopravcom na základe výsledkov verejného obstarávania na verejnú zákazku s názvom </w:t>
      </w:r>
      <w:r w:rsidR="00825DF5" w:rsidRPr="00553596">
        <w:rPr>
          <w:rFonts w:asciiTheme="minorHAnsi" w:hAnsiTheme="minorHAnsi" w:cstheme="minorHAnsi"/>
          <w:sz w:val="24"/>
          <w:lang w:val="sk-SK" w:eastAsia="en-US"/>
        </w:rPr>
        <w:t>„</w:t>
      </w:r>
      <w:r w:rsidR="00BC1473">
        <w:rPr>
          <w:rFonts w:asciiTheme="minorHAnsi" w:hAnsiTheme="minorHAnsi" w:cstheme="minorHAnsi"/>
          <w:b/>
          <w:sz w:val="24"/>
          <w:lang w:val="sk-SK" w:eastAsia="en-US"/>
        </w:rPr>
        <w:t>Poskytovanie prepravných služieb vo verejnom záujme na území Banskobystrického kraja</w:t>
      </w:r>
      <w:r w:rsidR="00825DF5" w:rsidRPr="00553596">
        <w:rPr>
          <w:rFonts w:asciiTheme="minorHAnsi" w:hAnsiTheme="minorHAnsi" w:cstheme="minorHAnsi"/>
          <w:sz w:val="24"/>
          <w:lang w:val="sk-SK" w:eastAsia="en-US"/>
        </w:rPr>
        <w:t>“</w:t>
      </w:r>
      <w:r w:rsidR="00772B1C">
        <w:rPr>
          <w:rFonts w:asciiTheme="minorHAnsi" w:hAnsiTheme="minorHAnsi" w:cstheme="minorHAnsi"/>
          <w:sz w:val="24"/>
          <w:lang w:val="sk-SK" w:eastAsia="en-US"/>
        </w:rPr>
        <w:t xml:space="preserve">, pre časť zákazky týkajúcu sa oblasti </w:t>
      </w:r>
      <w:r w:rsidR="00772B1C" w:rsidRPr="00553596">
        <w:rPr>
          <w:rFonts w:cs="Calibri"/>
          <w:sz w:val="24"/>
          <w:highlight w:val="green"/>
          <w:lang w:val="sk-SK"/>
        </w:rPr>
        <w:t>[BUDE DOPLNENÉ]</w:t>
      </w:r>
      <w:r w:rsidR="00772B1C">
        <w:rPr>
          <w:rFonts w:asciiTheme="minorHAnsi" w:hAnsiTheme="minorHAnsi" w:cstheme="minorHAnsi"/>
          <w:sz w:val="24"/>
          <w:lang w:val="sk-SK" w:eastAsia="en-US"/>
        </w:rPr>
        <w:t xml:space="preserve">, </w:t>
      </w:r>
      <w:r w:rsidRPr="00553596">
        <w:rPr>
          <w:rFonts w:asciiTheme="minorHAnsi" w:hAnsiTheme="minorHAnsi" w:cstheme="minorHAnsi"/>
          <w:sz w:val="24"/>
          <w:lang w:val="sk-SK" w:eastAsia="en-US"/>
        </w:rPr>
        <w:t>zverejneného vo Vestníku verejného obstarávania dňa</w:t>
      </w:r>
      <w:r w:rsidR="00825DF5" w:rsidRPr="00553596">
        <w:rPr>
          <w:rFonts w:cs="Calibri"/>
          <w:sz w:val="24"/>
          <w:lang w:val="sk-SK"/>
        </w:rPr>
        <w:t xml:space="preserve">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w:t>
      </w:r>
      <w:r w:rsidRPr="00553596">
        <w:rPr>
          <w:rFonts w:cs="Calibri"/>
          <w:sz w:val="24"/>
          <w:lang w:val="sk-SK"/>
        </w:rPr>
        <w:t xml:space="preserve">a v Úradnom vestníku Európskej únie dňa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w:t>
      </w:r>
      <w:r w:rsidR="00825DF5" w:rsidRPr="00553596">
        <w:rPr>
          <w:rFonts w:cs="Calibri"/>
          <w:sz w:val="24"/>
          <w:highlight w:val="green"/>
          <w:lang w:val="sk-SK"/>
        </w:rPr>
        <w:t>N</w:t>
      </w:r>
      <w:r w:rsidRPr="00553596">
        <w:rPr>
          <w:rFonts w:cs="Calibri"/>
          <w:sz w:val="24"/>
          <w:highlight w:val="green"/>
          <w:lang w:val="sk-SK"/>
        </w:rPr>
        <w:t>É</w:t>
      </w:r>
      <w:r w:rsidR="00825DF5" w:rsidRPr="00553596">
        <w:rPr>
          <w:rFonts w:cs="Calibri"/>
          <w:sz w:val="24"/>
          <w:highlight w:val="green"/>
          <w:lang w:val="sk-SK"/>
        </w:rPr>
        <w:t>]</w:t>
      </w:r>
      <w:r w:rsidR="00DC08FC" w:rsidRPr="00553596">
        <w:rPr>
          <w:rFonts w:cs="Calibri"/>
          <w:sz w:val="24"/>
          <w:lang w:val="sk-SK"/>
        </w:rPr>
        <w:t xml:space="preserve"> (ďalej len „</w:t>
      </w:r>
      <w:r w:rsidR="00DC08FC" w:rsidRPr="00553596">
        <w:rPr>
          <w:rFonts w:cs="Calibri"/>
          <w:b/>
          <w:sz w:val="24"/>
          <w:lang w:val="sk-SK"/>
        </w:rPr>
        <w:t>Súťaž</w:t>
      </w:r>
      <w:r w:rsidR="00DC08FC" w:rsidRPr="00553596">
        <w:rPr>
          <w:rFonts w:cs="Calibri"/>
          <w:sz w:val="24"/>
          <w:lang w:val="sk-SK"/>
        </w:rPr>
        <w:t>“)</w:t>
      </w:r>
      <w:r w:rsidR="00825DF5" w:rsidRPr="00553596">
        <w:rPr>
          <w:rFonts w:asciiTheme="minorHAnsi" w:hAnsiTheme="minorHAnsi" w:cstheme="minorHAnsi"/>
          <w:sz w:val="24"/>
          <w:lang w:val="sk-SK" w:eastAsia="en-US"/>
        </w:rPr>
        <w:t xml:space="preserve">, v </w:t>
      </w:r>
      <w:r w:rsidR="00C12EB4" w:rsidRPr="00553596">
        <w:rPr>
          <w:rFonts w:asciiTheme="minorHAnsi" w:hAnsiTheme="minorHAnsi" w:cstheme="minorHAnsi"/>
          <w:sz w:val="24"/>
          <w:lang w:val="sk-SK" w:eastAsia="en-US"/>
        </w:rPr>
        <w:t>ktorom</w:t>
      </w:r>
      <w:r w:rsidR="00825DF5" w:rsidRPr="00553596">
        <w:rPr>
          <w:rFonts w:asciiTheme="minorHAnsi" w:hAnsiTheme="minorHAnsi" w:cstheme="minorHAnsi"/>
          <w:sz w:val="24"/>
          <w:lang w:val="sk-SK" w:eastAsia="en-US"/>
        </w:rPr>
        <w:t xml:space="preserve"> Objedn</w:t>
      </w:r>
      <w:r w:rsidRPr="00553596">
        <w:rPr>
          <w:rFonts w:asciiTheme="minorHAnsi" w:hAnsiTheme="minorHAnsi" w:cstheme="minorHAnsi"/>
          <w:sz w:val="24"/>
          <w:lang w:val="sk-SK" w:eastAsia="en-US"/>
        </w:rPr>
        <w:t>áva</w:t>
      </w:r>
      <w:r w:rsidR="00825DF5" w:rsidRPr="00553596">
        <w:rPr>
          <w:rFonts w:asciiTheme="minorHAnsi" w:hAnsiTheme="minorHAnsi" w:cstheme="minorHAnsi"/>
          <w:sz w:val="24"/>
          <w:lang w:val="sk-SK" w:eastAsia="en-US"/>
        </w:rPr>
        <w:t>te</w:t>
      </w:r>
      <w:r w:rsidRPr="00553596">
        <w:rPr>
          <w:rFonts w:asciiTheme="minorHAnsi" w:hAnsiTheme="minorHAnsi" w:cstheme="minorHAnsi"/>
          <w:sz w:val="24"/>
          <w:lang w:val="sk-SK" w:eastAsia="en-US"/>
        </w:rPr>
        <w:t>ľ</w:t>
      </w:r>
      <w:r w:rsidR="00825DF5" w:rsidRPr="00553596">
        <w:rPr>
          <w:rFonts w:asciiTheme="minorHAnsi" w:hAnsiTheme="minorHAnsi" w:cstheme="minorHAnsi"/>
          <w:sz w:val="24"/>
          <w:lang w:val="sk-SK" w:eastAsia="en-US"/>
        </w:rPr>
        <w:t xml:space="preserve"> p</w:t>
      </w:r>
      <w:r w:rsidR="006F482A" w:rsidRPr="00553596">
        <w:rPr>
          <w:rFonts w:asciiTheme="minorHAnsi" w:hAnsiTheme="minorHAnsi" w:cstheme="minorHAnsi"/>
          <w:sz w:val="24"/>
          <w:lang w:val="sk-SK" w:eastAsia="en-US"/>
        </w:rPr>
        <w:t>r</w:t>
      </w:r>
      <w:r w:rsidR="00825DF5" w:rsidRPr="00553596">
        <w:rPr>
          <w:rFonts w:asciiTheme="minorHAnsi" w:hAnsiTheme="minorHAnsi" w:cstheme="minorHAnsi"/>
          <w:sz w:val="24"/>
          <w:lang w:val="sk-SK" w:eastAsia="en-US"/>
        </w:rPr>
        <w:t>edložil ekonomicky n</w:t>
      </w:r>
      <w:r w:rsidR="006F482A" w:rsidRPr="00553596">
        <w:rPr>
          <w:rFonts w:asciiTheme="minorHAnsi" w:hAnsiTheme="minorHAnsi" w:cstheme="minorHAnsi"/>
          <w:sz w:val="24"/>
          <w:lang w:val="sk-SK" w:eastAsia="en-US"/>
        </w:rPr>
        <w:t>a</w:t>
      </w:r>
      <w:r w:rsidR="00825DF5" w:rsidRPr="00553596">
        <w:rPr>
          <w:rFonts w:asciiTheme="minorHAnsi" w:hAnsiTheme="minorHAnsi" w:cstheme="minorHAnsi"/>
          <w:sz w:val="24"/>
          <w:lang w:val="sk-SK" w:eastAsia="en-US"/>
        </w:rPr>
        <w:t>jvýhodn</w:t>
      </w:r>
      <w:r w:rsidR="006F482A" w:rsidRPr="00553596">
        <w:rPr>
          <w:rFonts w:asciiTheme="minorHAnsi" w:hAnsiTheme="minorHAnsi" w:cstheme="minorHAnsi"/>
          <w:sz w:val="24"/>
          <w:lang w:val="sk-SK" w:eastAsia="en-US"/>
        </w:rPr>
        <w:t>e</w:t>
      </w:r>
      <w:r w:rsidR="00825DF5" w:rsidRPr="00553596">
        <w:rPr>
          <w:rFonts w:asciiTheme="minorHAnsi" w:hAnsiTheme="minorHAnsi" w:cstheme="minorHAnsi"/>
          <w:sz w:val="24"/>
          <w:lang w:val="sk-SK" w:eastAsia="en-US"/>
        </w:rPr>
        <w:t>jš</w:t>
      </w:r>
      <w:r w:rsidR="006F482A" w:rsidRPr="00553596">
        <w:rPr>
          <w:rFonts w:asciiTheme="minorHAnsi" w:hAnsiTheme="minorHAnsi" w:cstheme="minorHAnsi"/>
          <w:sz w:val="24"/>
          <w:lang w:val="sk-SK" w:eastAsia="en-US"/>
        </w:rPr>
        <w:t>iu</w:t>
      </w:r>
      <w:r w:rsidR="00825DF5" w:rsidRPr="00553596">
        <w:rPr>
          <w:rFonts w:asciiTheme="minorHAnsi" w:hAnsiTheme="minorHAnsi" w:cstheme="minorHAnsi"/>
          <w:sz w:val="24"/>
          <w:lang w:val="sk-SK" w:eastAsia="en-US"/>
        </w:rPr>
        <w:t xml:space="preserve"> </w:t>
      </w:r>
      <w:r w:rsidR="006F482A" w:rsidRPr="00553596">
        <w:rPr>
          <w:rFonts w:asciiTheme="minorHAnsi" w:hAnsiTheme="minorHAnsi" w:cstheme="minorHAnsi"/>
          <w:sz w:val="24"/>
          <w:lang w:val="sk-SK" w:eastAsia="en-US"/>
        </w:rPr>
        <w:t>ponuku</w:t>
      </w:r>
      <w:r w:rsidR="002A0305">
        <w:rPr>
          <w:rFonts w:asciiTheme="minorHAnsi" w:hAnsiTheme="minorHAnsi" w:cstheme="minorHAnsi"/>
          <w:sz w:val="24"/>
          <w:lang w:val="sk-SK" w:eastAsia="en-US"/>
        </w:rPr>
        <w:t>,</w:t>
      </w:r>
      <w:r w:rsidR="00874928" w:rsidRPr="00553596">
        <w:rPr>
          <w:rFonts w:asciiTheme="minorHAnsi" w:hAnsiTheme="minorHAnsi" w:cstheme="minorHAnsi"/>
          <w:sz w:val="24"/>
          <w:lang w:val="sk-SK" w:eastAsia="en-US"/>
        </w:rPr>
        <w:t xml:space="preserve"> a bola </w:t>
      </w:r>
      <w:r w:rsidR="00DC08FC" w:rsidRPr="00553596">
        <w:rPr>
          <w:rFonts w:asciiTheme="minorHAnsi" w:hAnsiTheme="minorHAnsi" w:cstheme="minorHAnsi"/>
          <w:sz w:val="24"/>
          <w:lang w:val="sk-SK" w:eastAsia="en-US"/>
        </w:rPr>
        <w:t xml:space="preserve">uverejnená </w:t>
      </w:r>
      <w:r w:rsidR="00874928" w:rsidRPr="00553596">
        <w:rPr>
          <w:rFonts w:asciiTheme="minorHAnsi" w:hAnsiTheme="minorHAnsi" w:cstheme="minorHAnsi"/>
          <w:sz w:val="24"/>
          <w:lang w:val="sk-SK" w:eastAsia="en-US"/>
        </w:rPr>
        <w:t xml:space="preserve">ako súčasť súťažných podkladov v rámci </w:t>
      </w:r>
      <w:r w:rsidR="00DC08FC" w:rsidRPr="00553596">
        <w:rPr>
          <w:rFonts w:asciiTheme="minorHAnsi" w:hAnsiTheme="minorHAnsi" w:cstheme="minorHAnsi"/>
          <w:sz w:val="24"/>
          <w:lang w:val="sk-SK" w:eastAsia="en-US"/>
        </w:rPr>
        <w:t>Súťaže</w:t>
      </w:r>
      <w:r w:rsidR="00874928" w:rsidRPr="00553596">
        <w:rPr>
          <w:rFonts w:asciiTheme="minorHAnsi" w:hAnsiTheme="minorHAnsi" w:cstheme="minorHAnsi"/>
          <w:sz w:val="24"/>
          <w:lang w:val="sk-SK" w:eastAsia="en-US"/>
        </w:rPr>
        <w:t xml:space="preserve"> (ďalej len „</w:t>
      </w:r>
      <w:r w:rsidR="00874928" w:rsidRPr="00553596">
        <w:rPr>
          <w:rFonts w:asciiTheme="minorHAnsi" w:hAnsiTheme="minorHAnsi" w:cstheme="minorHAnsi"/>
          <w:b/>
          <w:sz w:val="24"/>
          <w:lang w:val="sk-SK" w:eastAsia="en-US"/>
        </w:rPr>
        <w:t>Súťažné podklady</w:t>
      </w:r>
      <w:r w:rsidR="00874928" w:rsidRPr="00553596">
        <w:rPr>
          <w:rFonts w:asciiTheme="minorHAnsi" w:hAnsiTheme="minorHAnsi" w:cstheme="minorHAnsi"/>
          <w:sz w:val="24"/>
          <w:lang w:val="sk-SK" w:eastAsia="en-US"/>
        </w:rPr>
        <w:t>“)</w:t>
      </w:r>
      <w:r w:rsidR="00784AC0" w:rsidRPr="00553596">
        <w:rPr>
          <w:rFonts w:asciiTheme="minorHAnsi" w:hAnsiTheme="minorHAnsi" w:cstheme="minorHAnsi"/>
          <w:sz w:val="24"/>
          <w:lang w:val="sk-SK" w:eastAsia="en-US"/>
        </w:rPr>
        <w:t xml:space="preserve">. </w:t>
      </w:r>
    </w:p>
    <w:p w14:paraId="06E4E329" w14:textId="4C659C59" w:rsidR="003838A4" w:rsidRDefault="003838A4"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Zmluvné strany berú na vedomie, že kedykoľvek od vyhlásenia Súťaže, t.</w:t>
      </w:r>
      <w:r w:rsidR="002A0305">
        <w:rPr>
          <w:rFonts w:asciiTheme="minorHAnsi" w:hAnsiTheme="minorHAnsi" w:cstheme="minorHAnsi"/>
          <w:sz w:val="24"/>
          <w:lang w:val="sk-SK" w:eastAsia="en-US"/>
        </w:rPr>
        <w:t xml:space="preserve"> </w:t>
      </w:r>
      <w:r>
        <w:rPr>
          <w:rFonts w:asciiTheme="minorHAnsi" w:hAnsiTheme="minorHAnsi" w:cstheme="minorHAnsi"/>
          <w:sz w:val="24"/>
          <w:lang w:val="sk-SK" w:eastAsia="en-US"/>
        </w:rPr>
        <w:t xml:space="preserve">j. či už pred uzatvorením Zmluvy alebo po jej uzatvorení môže, resp. mohol vzniknúť </w:t>
      </w:r>
      <w:r w:rsidR="00BF7199">
        <w:rPr>
          <w:rFonts w:asciiTheme="minorHAnsi" w:hAnsiTheme="minorHAnsi" w:cstheme="minorHAnsi"/>
          <w:sz w:val="24"/>
          <w:lang w:val="sk-SK" w:eastAsia="en-US"/>
        </w:rPr>
        <w:t>IDS, a</w:t>
      </w:r>
      <w:r w:rsidR="003B080A">
        <w:rPr>
          <w:rFonts w:asciiTheme="minorHAnsi" w:hAnsiTheme="minorHAnsi" w:cstheme="minorHAnsi"/>
          <w:sz w:val="24"/>
          <w:lang w:val="sk-SK" w:eastAsia="en-US"/>
        </w:rPr>
        <w:t> </w:t>
      </w:r>
      <w:r w:rsidR="00BF7199">
        <w:rPr>
          <w:rFonts w:asciiTheme="minorHAnsi" w:hAnsiTheme="minorHAnsi" w:cstheme="minorHAnsi"/>
          <w:sz w:val="24"/>
          <w:lang w:val="sk-SK" w:eastAsia="en-US"/>
        </w:rPr>
        <w:t>s</w:t>
      </w:r>
      <w:r w:rsidR="003B080A">
        <w:rPr>
          <w:rFonts w:asciiTheme="minorHAnsi" w:hAnsiTheme="minorHAnsi" w:cstheme="minorHAnsi"/>
          <w:sz w:val="24"/>
          <w:lang w:val="sk-SK" w:eastAsia="en-US"/>
        </w:rPr>
        <w:t xml:space="preserve">o vznikom </w:t>
      </w:r>
      <w:r w:rsidR="00BF7199">
        <w:rPr>
          <w:rFonts w:asciiTheme="minorHAnsi" w:hAnsiTheme="minorHAnsi" w:cstheme="minorHAnsi"/>
          <w:sz w:val="24"/>
          <w:lang w:val="sk-SK" w:eastAsia="en-US"/>
        </w:rPr>
        <w:t xml:space="preserve"> IDS </w:t>
      </w:r>
      <w:r w:rsidR="003B080A">
        <w:rPr>
          <w:rFonts w:asciiTheme="minorHAnsi" w:hAnsiTheme="minorHAnsi" w:cstheme="minorHAnsi"/>
          <w:sz w:val="24"/>
          <w:lang w:val="sk-SK" w:eastAsia="en-US"/>
        </w:rPr>
        <w:t xml:space="preserve">môže, resp. mohol vzniknúť </w:t>
      </w:r>
      <w:r w:rsidR="00BF7199">
        <w:rPr>
          <w:rFonts w:asciiTheme="minorHAnsi" w:hAnsiTheme="minorHAnsi" w:cstheme="minorHAnsi"/>
          <w:sz w:val="24"/>
          <w:lang w:val="sk-SK" w:eastAsia="en-US"/>
        </w:rPr>
        <w:t xml:space="preserve">aj príslušný </w:t>
      </w:r>
      <w:r>
        <w:rPr>
          <w:rFonts w:asciiTheme="minorHAnsi" w:hAnsiTheme="minorHAnsi" w:cstheme="minorHAnsi"/>
          <w:sz w:val="24"/>
          <w:lang w:val="sk-SK" w:eastAsia="en-US"/>
        </w:rPr>
        <w:t>dopravný integrátor pôsobiaci na území Objednávateľa ako subjekt založený a/alebo zriadený Objednávateľom</w:t>
      </w:r>
      <w:r w:rsidR="00BF7199">
        <w:rPr>
          <w:rFonts w:asciiTheme="minorHAnsi" w:hAnsiTheme="minorHAnsi" w:cstheme="minorHAnsi"/>
          <w:sz w:val="24"/>
          <w:lang w:val="sk-SK" w:eastAsia="en-US"/>
        </w:rPr>
        <w:t xml:space="preserve"> alebo iným subjektom</w:t>
      </w:r>
      <w:r>
        <w:rPr>
          <w:rFonts w:asciiTheme="minorHAnsi" w:hAnsiTheme="minorHAnsi" w:cstheme="minorHAnsi"/>
          <w:sz w:val="24"/>
          <w:lang w:val="sk-SK" w:eastAsia="en-US"/>
        </w:rPr>
        <w:t xml:space="preserve">, bez ohľadu na </w:t>
      </w:r>
      <w:r w:rsidR="003B080A">
        <w:rPr>
          <w:rFonts w:asciiTheme="minorHAnsi" w:hAnsiTheme="minorHAnsi" w:cstheme="minorHAnsi"/>
          <w:sz w:val="24"/>
          <w:lang w:val="sk-SK" w:eastAsia="en-US"/>
        </w:rPr>
        <w:t xml:space="preserve">jeho </w:t>
      </w:r>
      <w:r>
        <w:rPr>
          <w:rFonts w:asciiTheme="minorHAnsi" w:hAnsiTheme="minorHAnsi" w:cstheme="minorHAnsi"/>
          <w:sz w:val="24"/>
          <w:lang w:val="sk-SK" w:eastAsia="en-US"/>
        </w:rPr>
        <w:t>právnu formu</w:t>
      </w:r>
      <w:r w:rsidR="0078642D">
        <w:rPr>
          <w:rFonts w:asciiTheme="minorHAnsi" w:hAnsiTheme="minorHAnsi" w:cstheme="minorHAnsi"/>
          <w:sz w:val="24"/>
          <w:lang w:val="sk-SK" w:eastAsia="en-US"/>
        </w:rPr>
        <w:t xml:space="preserve"> </w:t>
      </w:r>
      <w:r>
        <w:rPr>
          <w:rFonts w:asciiTheme="minorHAnsi" w:hAnsiTheme="minorHAnsi" w:cstheme="minorHAnsi"/>
          <w:sz w:val="24"/>
          <w:lang w:val="sk-SK" w:eastAsia="en-US"/>
        </w:rPr>
        <w:t>(ďalej len „</w:t>
      </w:r>
      <w:r w:rsidR="003B080A">
        <w:rPr>
          <w:rFonts w:asciiTheme="minorHAnsi" w:hAnsiTheme="minorHAnsi" w:cstheme="minorHAnsi"/>
          <w:b/>
          <w:sz w:val="24"/>
          <w:lang w:val="sk-SK" w:eastAsia="en-US"/>
        </w:rPr>
        <w:t>Organizátor</w:t>
      </w:r>
      <w:r>
        <w:rPr>
          <w:rFonts w:asciiTheme="minorHAnsi" w:hAnsiTheme="minorHAnsi" w:cstheme="minorHAnsi"/>
          <w:sz w:val="24"/>
          <w:lang w:val="sk-SK" w:eastAsia="en-US"/>
        </w:rPr>
        <w:t xml:space="preserve">“). Úlohou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 xml:space="preserve"> môže byť </w:t>
      </w:r>
      <w:r w:rsidR="00BF7199">
        <w:rPr>
          <w:rFonts w:asciiTheme="minorHAnsi" w:hAnsiTheme="minorHAnsi" w:cstheme="minorHAnsi"/>
          <w:sz w:val="24"/>
          <w:lang w:val="sk-SK" w:eastAsia="en-US"/>
        </w:rPr>
        <w:t xml:space="preserve">alebo bude </w:t>
      </w:r>
      <w:r>
        <w:rPr>
          <w:rFonts w:asciiTheme="minorHAnsi" w:hAnsiTheme="minorHAnsi" w:cstheme="minorHAnsi"/>
          <w:sz w:val="24"/>
          <w:lang w:val="sk-SK" w:eastAsia="en-US"/>
        </w:rPr>
        <w:t xml:space="preserve">okrem iného aj zabezpečenie </w:t>
      </w:r>
      <w:r w:rsidR="006F3478">
        <w:rPr>
          <w:rFonts w:asciiTheme="minorHAnsi" w:hAnsiTheme="minorHAnsi" w:cstheme="minorHAnsi"/>
          <w:sz w:val="24"/>
          <w:lang w:val="sk-SK" w:eastAsia="en-US"/>
        </w:rPr>
        <w:t xml:space="preserve">činností súvisiacich </w:t>
      </w:r>
      <w:r w:rsidR="00AC06F1">
        <w:rPr>
          <w:rFonts w:asciiTheme="minorHAnsi" w:hAnsiTheme="minorHAnsi" w:cstheme="minorHAnsi"/>
          <w:sz w:val="24"/>
          <w:lang w:val="sk-SK" w:eastAsia="en-US"/>
        </w:rPr>
        <w:lastRenderedPageBreak/>
        <w:t xml:space="preserve">najmä s koordináciou a organizáciou </w:t>
      </w:r>
      <w:r>
        <w:rPr>
          <w:rFonts w:asciiTheme="minorHAnsi" w:hAnsiTheme="minorHAnsi" w:cstheme="minorHAnsi"/>
          <w:sz w:val="24"/>
          <w:lang w:val="sk-SK" w:eastAsia="en-US"/>
        </w:rPr>
        <w:t>dopravn</w:t>
      </w:r>
      <w:r w:rsidR="00AC06F1">
        <w:rPr>
          <w:rFonts w:asciiTheme="minorHAnsi" w:hAnsiTheme="minorHAnsi" w:cstheme="minorHAnsi"/>
          <w:sz w:val="24"/>
          <w:lang w:val="sk-SK" w:eastAsia="en-US"/>
        </w:rPr>
        <w:t>ej</w:t>
      </w:r>
      <w:r>
        <w:rPr>
          <w:rFonts w:asciiTheme="minorHAnsi" w:hAnsiTheme="minorHAnsi" w:cstheme="minorHAnsi"/>
          <w:sz w:val="24"/>
          <w:lang w:val="sk-SK" w:eastAsia="en-US"/>
        </w:rPr>
        <w:t xml:space="preserve"> obslužno</w:t>
      </w:r>
      <w:r w:rsidR="006F3478">
        <w:rPr>
          <w:rFonts w:asciiTheme="minorHAnsi" w:hAnsiTheme="minorHAnsi" w:cstheme="minorHAnsi"/>
          <w:sz w:val="24"/>
          <w:lang w:val="sk-SK" w:eastAsia="en-US"/>
        </w:rPr>
        <w:t>s</w:t>
      </w:r>
      <w:r w:rsidR="00AC06F1">
        <w:rPr>
          <w:rFonts w:asciiTheme="minorHAnsi" w:hAnsiTheme="minorHAnsi" w:cstheme="minorHAnsi"/>
          <w:sz w:val="24"/>
          <w:lang w:val="sk-SK" w:eastAsia="en-US"/>
        </w:rPr>
        <w:t>ti</w:t>
      </w:r>
      <w:r>
        <w:rPr>
          <w:rFonts w:asciiTheme="minorHAnsi" w:hAnsiTheme="minorHAnsi" w:cstheme="minorHAnsi"/>
          <w:sz w:val="24"/>
          <w:lang w:val="sk-SK" w:eastAsia="en-US"/>
        </w:rPr>
        <w:t xml:space="preserve"> územia Objednávateľa v zmysle ZCD</w:t>
      </w:r>
      <w:r w:rsidR="00AC06F1">
        <w:rPr>
          <w:rFonts w:asciiTheme="minorHAnsi" w:hAnsiTheme="minorHAnsi" w:cstheme="minorHAnsi"/>
          <w:sz w:val="24"/>
          <w:lang w:val="sk-SK" w:eastAsia="en-US"/>
        </w:rPr>
        <w:t xml:space="preserve">; vždy však platí, že dopravnú obslužnosť ako takú zabezpečuje v súlade s aplikovateľnými právnymi predpismi Objednávateľ ako na to kompetentný orgán verejnej moci. </w:t>
      </w:r>
    </w:p>
    <w:p w14:paraId="7EC9190A" w14:textId="4B1DCF3B" w:rsidR="008F1C62" w:rsidRDefault="008F1C62"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Zmluvné strany ďalej berú na vedomie, že v prípade vzniku IDS môže vzniknúť potreba </w:t>
      </w:r>
      <w:r w:rsidR="003B080A">
        <w:rPr>
          <w:rFonts w:asciiTheme="minorHAnsi" w:hAnsiTheme="minorHAnsi" w:cstheme="minorHAnsi"/>
          <w:sz w:val="24"/>
          <w:lang w:val="sk-SK" w:eastAsia="en-US"/>
        </w:rPr>
        <w:t>presunu vybraných</w:t>
      </w:r>
      <w:r>
        <w:rPr>
          <w:rFonts w:asciiTheme="minorHAnsi" w:hAnsiTheme="minorHAnsi" w:cstheme="minorHAnsi"/>
          <w:sz w:val="24"/>
          <w:lang w:val="sk-SK" w:eastAsia="en-US"/>
        </w:rPr>
        <w:t xml:space="preserve"> činností pod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w:t>
      </w:r>
      <w:r w:rsidR="00AB1098">
        <w:rPr>
          <w:rFonts w:asciiTheme="minorHAnsi" w:hAnsiTheme="minorHAnsi" w:cstheme="minorHAnsi"/>
          <w:sz w:val="24"/>
          <w:lang w:val="sk-SK" w:eastAsia="en-US"/>
        </w:rPr>
        <w:t xml:space="preserve"> resp. zosúladenie </w:t>
      </w:r>
      <w:r w:rsidR="003B080A">
        <w:rPr>
          <w:rFonts w:asciiTheme="minorHAnsi" w:hAnsiTheme="minorHAnsi" w:cstheme="minorHAnsi"/>
          <w:sz w:val="24"/>
          <w:lang w:val="sk-SK" w:eastAsia="en-US"/>
        </w:rPr>
        <w:t xml:space="preserve">týchto alebo akýchkoľvek iných činností </w:t>
      </w:r>
      <w:r w:rsidR="00AB1098">
        <w:rPr>
          <w:rFonts w:asciiTheme="minorHAnsi" w:hAnsiTheme="minorHAnsi" w:cstheme="minorHAnsi"/>
          <w:sz w:val="24"/>
          <w:lang w:val="sk-SK" w:eastAsia="en-US"/>
        </w:rPr>
        <w:t>s IDS,</w:t>
      </w:r>
      <w:r>
        <w:rPr>
          <w:rFonts w:asciiTheme="minorHAnsi" w:hAnsiTheme="minorHAnsi" w:cstheme="minorHAnsi"/>
          <w:sz w:val="24"/>
          <w:lang w:val="sk-SK" w:eastAsia="en-US"/>
        </w:rPr>
        <w:t xml:space="preserve"> čo môže </w:t>
      </w:r>
      <w:proofErr w:type="spellStart"/>
      <w:r>
        <w:rPr>
          <w:rFonts w:asciiTheme="minorHAnsi" w:hAnsiTheme="minorHAnsi" w:cstheme="minorHAnsi"/>
          <w:sz w:val="24"/>
          <w:lang w:val="sk-SK" w:eastAsia="en-US"/>
        </w:rPr>
        <w:t>obnášať</w:t>
      </w:r>
      <w:proofErr w:type="spellEnd"/>
      <w:r>
        <w:rPr>
          <w:rFonts w:asciiTheme="minorHAnsi" w:hAnsiTheme="minorHAnsi" w:cstheme="minorHAnsi"/>
          <w:sz w:val="24"/>
          <w:lang w:val="sk-SK" w:eastAsia="en-US"/>
        </w:rPr>
        <w:t xml:space="preserve"> (okrem iného, avšak nie výlučne) </w:t>
      </w:r>
      <w:r w:rsidR="003B080A">
        <w:rPr>
          <w:rFonts w:asciiTheme="minorHAnsi" w:hAnsiTheme="minorHAnsi" w:cstheme="minorHAnsi"/>
          <w:sz w:val="24"/>
          <w:lang w:val="sk-SK" w:eastAsia="en-US"/>
        </w:rPr>
        <w:t xml:space="preserve">tvorbu, udržiavanie a presadzovanie </w:t>
      </w:r>
      <w:r w:rsidR="00BE2E53">
        <w:rPr>
          <w:rFonts w:asciiTheme="minorHAnsi" w:hAnsiTheme="minorHAnsi" w:cstheme="minorHAnsi"/>
          <w:sz w:val="24"/>
          <w:lang w:val="sk-SK" w:eastAsia="en-US"/>
        </w:rPr>
        <w:t>základných</w:t>
      </w:r>
      <w:r w:rsidR="003B080A">
        <w:rPr>
          <w:rFonts w:asciiTheme="minorHAnsi" w:hAnsiTheme="minorHAnsi" w:cstheme="minorHAnsi"/>
          <w:sz w:val="24"/>
          <w:lang w:val="sk-SK" w:eastAsia="en-US"/>
        </w:rPr>
        <w:t xml:space="preserve"> dokumentov IDS, ako sú napr. T</w:t>
      </w:r>
      <w:r>
        <w:rPr>
          <w:rFonts w:asciiTheme="minorHAnsi" w:hAnsiTheme="minorHAnsi" w:cstheme="minorHAnsi"/>
          <w:sz w:val="24"/>
          <w:lang w:val="sk-SK" w:eastAsia="en-US"/>
        </w:rPr>
        <w:t>echnické a prevádzkové štandardy</w:t>
      </w:r>
      <w:r w:rsidR="00473F5C">
        <w:rPr>
          <w:rFonts w:asciiTheme="minorHAnsi" w:hAnsiTheme="minorHAnsi" w:cstheme="minorHAnsi"/>
          <w:sz w:val="24"/>
          <w:lang w:val="sk-SK" w:eastAsia="en-US"/>
        </w:rPr>
        <w:t xml:space="preserve"> (vrátane, nie však výlučne, iných požiadaviek na odbavovacie systémy a pod.)</w:t>
      </w:r>
      <w:r>
        <w:rPr>
          <w:rFonts w:asciiTheme="minorHAnsi" w:hAnsiTheme="minorHAnsi" w:cstheme="minorHAnsi"/>
          <w:sz w:val="24"/>
          <w:lang w:val="sk-SK" w:eastAsia="en-US"/>
        </w:rPr>
        <w:t>, iné</w:t>
      </w:r>
      <w:r w:rsidR="00F251E8">
        <w:rPr>
          <w:rFonts w:asciiTheme="minorHAnsi" w:hAnsiTheme="minorHAnsi" w:cstheme="minorHAnsi"/>
          <w:sz w:val="24"/>
          <w:lang w:val="sk-SK" w:eastAsia="en-US"/>
        </w:rPr>
        <w:t xml:space="preserve"> ako uvádzané v tejto Zmluve:</w:t>
      </w:r>
      <w:r>
        <w:rPr>
          <w:rFonts w:asciiTheme="minorHAnsi" w:hAnsiTheme="minorHAnsi" w:cstheme="minorHAnsi"/>
          <w:sz w:val="24"/>
          <w:lang w:val="sk-SK" w:eastAsia="en-US"/>
        </w:rPr>
        <w:t xml:space="preserve"> Cestovné poriadky, Cestovné doklady, </w:t>
      </w:r>
      <w:r w:rsidR="00D80AF8">
        <w:rPr>
          <w:rFonts w:asciiTheme="minorHAnsi" w:hAnsiTheme="minorHAnsi" w:cstheme="minorHAnsi"/>
          <w:sz w:val="24"/>
          <w:lang w:val="sk-SK" w:eastAsia="en-US"/>
        </w:rPr>
        <w:t xml:space="preserve">Prepravný poriadok, </w:t>
      </w:r>
      <w:r w:rsidR="00F251E8">
        <w:rPr>
          <w:rFonts w:asciiTheme="minorHAnsi" w:hAnsiTheme="minorHAnsi" w:cstheme="minorHAnsi"/>
          <w:sz w:val="24"/>
          <w:lang w:val="sk-SK" w:eastAsia="en-US"/>
        </w:rPr>
        <w:t>T</w:t>
      </w:r>
      <w:r>
        <w:rPr>
          <w:rFonts w:asciiTheme="minorHAnsi" w:hAnsiTheme="minorHAnsi" w:cstheme="minorHAnsi"/>
          <w:sz w:val="24"/>
          <w:lang w:val="sk-SK" w:eastAsia="en-US"/>
        </w:rPr>
        <w:t>arif</w:t>
      </w:r>
      <w:r w:rsidR="00F251E8">
        <w:rPr>
          <w:rFonts w:asciiTheme="minorHAnsi" w:hAnsiTheme="minorHAnsi" w:cstheme="minorHAnsi"/>
          <w:sz w:val="24"/>
          <w:lang w:val="sk-SK" w:eastAsia="en-US"/>
        </w:rPr>
        <w:t>a</w:t>
      </w:r>
      <w:r>
        <w:rPr>
          <w:rFonts w:asciiTheme="minorHAnsi" w:hAnsiTheme="minorHAnsi" w:cstheme="minorHAnsi"/>
          <w:sz w:val="24"/>
          <w:lang w:val="sk-SK" w:eastAsia="en-US"/>
        </w:rPr>
        <w:t>, systém Zastávok, Liniek, Spojov, požiadavky na Vozidlá a ich označenie a pod.</w:t>
      </w:r>
      <w:r w:rsidR="00A27B69">
        <w:rPr>
          <w:rFonts w:asciiTheme="minorHAnsi" w:hAnsiTheme="minorHAnsi" w:cstheme="minorHAnsi"/>
          <w:sz w:val="24"/>
          <w:lang w:val="sk-SK" w:eastAsia="en-US"/>
        </w:rPr>
        <w:t xml:space="preserve">, ako aj potrebu vykonania rozličných </w:t>
      </w:r>
      <w:r w:rsidR="00F251E8">
        <w:rPr>
          <w:rFonts w:asciiTheme="minorHAnsi" w:hAnsiTheme="minorHAnsi" w:cstheme="minorHAnsi"/>
          <w:sz w:val="24"/>
          <w:lang w:val="sk-SK" w:eastAsia="en-US"/>
        </w:rPr>
        <w:t xml:space="preserve">vecných </w:t>
      </w:r>
      <w:r w:rsidR="00A27B69">
        <w:rPr>
          <w:rFonts w:asciiTheme="minorHAnsi" w:hAnsiTheme="minorHAnsi" w:cstheme="minorHAnsi"/>
          <w:sz w:val="24"/>
          <w:lang w:val="sk-SK" w:eastAsia="en-US"/>
        </w:rPr>
        <w:t>a právnych úkonov s cieľom uskutoč</w:t>
      </w:r>
      <w:r w:rsidR="00F251E8">
        <w:rPr>
          <w:rFonts w:asciiTheme="minorHAnsi" w:hAnsiTheme="minorHAnsi" w:cstheme="minorHAnsi"/>
          <w:sz w:val="24"/>
          <w:lang w:val="sk-SK" w:eastAsia="en-US"/>
        </w:rPr>
        <w:t xml:space="preserve">ňovať, </w:t>
      </w:r>
      <w:r w:rsidR="00BE2E53">
        <w:rPr>
          <w:rFonts w:asciiTheme="minorHAnsi" w:hAnsiTheme="minorHAnsi" w:cstheme="minorHAnsi"/>
          <w:sz w:val="24"/>
          <w:lang w:val="sk-SK" w:eastAsia="en-US"/>
        </w:rPr>
        <w:t>jednorazovo</w:t>
      </w:r>
      <w:r w:rsidR="00F251E8">
        <w:rPr>
          <w:rFonts w:asciiTheme="minorHAnsi" w:hAnsiTheme="minorHAnsi" w:cstheme="minorHAnsi"/>
          <w:sz w:val="24"/>
          <w:lang w:val="sk-SK" w:eastAsia="en-US"/>
        </w:rPr>
        <w:t xml:space="preserve">, alebo opakovane, </w:t>
      </w:r>
      <w:r w:rsidR="00A27B69">
        <w:rPr>
          <w:rFonts w:asciiTheme="minorHAnsi" w:hAnsiTheme="minorHAnsi" w:cstheme="minorHAnsi"/>
          <w:sz w:val="24"/>
          <w:lang w:val="sk-SK" w:eastAsia="en-US"/>
        </w:rPr>
        <w:t xml:space="preserve"> integráciu </w:t>
      </w:r>
      <w:r w:rsidR="00F251E8">
        <w:rPr>
          <w:rFonts w:asciiTheme="minorHAnsi" w:hAnsiTheme="minorHAnsi" w:cstheme="minorHAnsi"/>
          <w:sz w:val="24"/>
          <w:lang w:val="sk-SK" w:eastAsia="en-US"/>
        </w:rPr>
        <w:t xml:space="preserve">rôznych druhov osobnej dopravy, </w:t>
      </w:r>
      <w:r w:rsidR="00A27B69">
        <w:rPr>
          <w:rFonts w:asciiTheme="minorHAnsi" w:hAnsiTheme="minorHAnsi" w:cstheme="minorHAnsi"/>
          <w:sz w:val="24"/>
          <w:lang w:val="sk-SK" w:eastAsia="en-US"/>
        </w:rPr>
        <w:t>a následne zabezpečovať potrebné</w:t>
      </w:r>
      <w:r w:rsidR="00F251E8">
        <w:rPr>
          <w:rFonts w:asciiTheme="minorHAnsi" w:hAnsiTheme="minorHAnsi" w:cstheme="minorHAnsi"/>
          <w:sz w:val="24"/>
          <w:lang w:val="sk-SK" w:eastAsia="en-US"/>
        </w:rPr>
        <w:t xml:space="preserve"> súvisiace</w:t>
      </w:r>
      <w:r w:rsidR="00A27B69">
        <w:rPr>
          <w:rFonts w:asciiTheme="minorHAnsi" w:hAnsiTheme="minorHAnsi" w:cstheme="minorHAnsi"/>
          <w:sz w:val="24"/>
          <w:lang w:val="sk-SK" w:eastAsia="en-US"/>
        </w:rPr>
        <w:t xml:space="preserve"> činnosti </w:t>
      </w:r>
      <w:r w:rsidR="00F251E8">
        <w:rPr>
          <w:rFonts w:asciiTheme="minorHAnsi" w:hAnsiTheme="minorHAnsi" w:cstheme="minorHAnsi"/>
          <w:sz w:val="24"/>
          <w:lang w:val="sk-SK" w:eastAsia="en-US"/>
        </w:rPr>
        <w:t xml:space="preserve">Organizátorom </w:t>
      </w:r>
      <w:r w:rsidR="00A27B69">
        <w:rPr>
          <w:rFonts w:asciiTheme="minorHAnsi" w:hAnsiTheme="minorHAnsi" w:cstheme="minorHAnsi"/>
          <w:sz w:val="24"/>
          <w:lang w:val="sk-SK" w:eastAsia="en-US"/>
        </w:rPr>
        <w:t>tak, aby dopravná obslužnosť a IDS riadne fungovali.</w:t>
      </w:r>
      <w:r>
        <w:rPr>
          <w:rFonts w:asciiTheme="minorHAnsi" w:hAnsiTheme="minorHAnsi" w:cstheme="minorHAnsi"/>
          <w:sz w:val="24"/>
          <w:lang w:val="sk-SK" w:eastAsia="en-US"/>
        </w:rPr>
        <w:t xml:space="preserve"> Dopravca sa zaväzuje za podmienok v tejto Zmluv</w:t>
      </w:r>
      <w:r w:rsidR="00AE05FD">
        <w:rPr>
          <w:rFonts w:asciiTheme="minorHAnsi" w:hAnsiTheme="minorHAnsi" w:cstheme="minorHAnsi"/>
          <w:sz w:val="24"/>
          <w:lang w:val="sk-SK" w:eastAsia="en-US"/>
        </w:rPr>
        <w:t>e</w:t>
      </w:r>
      <w:r>
        <w:rPr>
          <w:rFonts w:asciiTheme="minorHAnsi" w:hAnsiTheme="minorHAnsi" w:cstheme="minorHAnsi"/>
          <w:sz w:val="24"/>
          <w:lang w:val="sk-SK" w:eastAsia="en-US"/>
        </w:rPr>
        <w:t xml:space="preserve"> (viď bod </w:t>
      </w:r>
      <w:r w:rsidR="00745028">
        <w:rPr>
          <w:rFonts w:asciiTheme="minorHAnsi" w:hAnsiTheme="minorHAnsi" w:cstheme="minorHAnsi"/>
          <w:sz w:val="24"/>
          <w:lang w:val="sk-SK" w:eastAsia="en-US"/>
        </w:rPr>
        <w:t>6.</w:t>
      </w:r>
      <w:r w:rsidR="00772B1C">
        <w:rPr>
          <w:rFonts w:asciiTheme="minorHAnsi" w:hAnsiTheme="minorHAnsi" w:cstheme="minorHAnsi"/>
          <w:sz w:val="24"/>
          <w:lang w:val="sk-SK" w:eastAsia="en-US"/>
        </w:rPr>
        <w:t>9</w:t>
      </w:r>
      <w:r w:rsidR="00A27B69">
        <w:rPr>
          <w:rFonts w:asciiTheme="minorHAnsi" w:hAnsiTheme="minorHAnsi" w:cstheme="minorHAnsi"/>
          <w:sz w:val="24"/>
          <w:lang w:val="sk-SK" w:eastAsia="en-US"/>
        </w:rPr>
        <w:t xml:space="preserve"> a </w:t>
      </w:r>
      <w:proofErr w:type="spellStart"/>
      <w:r w:rsidR="00A27B69">
        <w:rPr>
          <w:rFonts w:asciiTheme="minorHAnsi" w:hAnsiTheme="minorHAnsi" w:cstheme="minorHAnsi"/>
          <w:sz w:val="24"/>
          <w:lang w:val="sk-SK" w:eastAsia="en-US"/>
        </w:rPr>
        <w:t>nasl</w:t>
      </w:r>
      <w:proofErr w:type="spellEnd"/>
      <w:r w:rsidR="00A27B69">
        <w:rPr>
          <w:rFonts w:asciiTheme="minorHAnsi" w:hAnsiTheme="minorHAnsi" w:cstheme="minorHAnsi"/>
          <w:sz w:val="24"/>
          <w:lang w:val="sk-SK" w:eastAsia="en-US"/>
        </w:rPr>
        <w:t>.</w:t>
      </w:r>
      <w:r w:rsidR="00745028">
        <w:rPr>
          <w:rFonts w:asciiTheme="minorHAnsi" w:hAnsiTheme="minorHAnsi" w:cstheme="minorHAnsi"/>
          <w:sz w:val="24"/>
          <w:lang w:val="sk-SK" w:eastAsia="en-US"/>
        </w:rPr>
        <w:t xml:space="preserve"> nižšie</w:t>
      </w:r>
      <w:r>
        <w:rPr>
          <w:rFonts w:asciiTheme="minorHAnsi" w:hAnsiTheme="minorHAnsi" w:cstheme="minorHAnsi"/>
          <w:sz w:val="24"/>
          <w:lang w:val="sk-SK" w:eastAsia="en-US"/>
        </w:rPr>
        <w:t>) vykon</w:t>
      </w:r>
      <w:r w:rsidR="00F251E8">
        <w:rPr>
          <w:rFonts w:asciiTheme="minorHAnsi" w:hAnsiTheme="minorHAnsi" w:cstheme="minorHAnsi"/>
          <w:sz w:val="24"/>
          <w:lang w:val="sk-SK" w:eastAsia="en-US"/>
        </w:rPr>
        <w:t xml:space="preserve">ávať pokyny k </w:t>
      </w:r>
      <w:r>
        <w:rPr>
          <w:rFonts w:asciiTheme="minorHAnsi" w:hAnsiTheme="minorHAnsi" w:cstheme="minorHAnsi"/>
          <w:sz w:val="24"/>
          <w:lang w:val="sk-SK" w:eastAsia="en-US"/>
        </w:rPr>
        <w:t xml:space="preserve"> integráci</w:t>
      </w:r>
      <w:r w:rsidR="00F251E8">
        <w:rPr>
          <w:rFonts w:asciiTheme="minorHAnsi" w:hAnsiTheme="minorHAnsi" w:cstheme="minorHAnsi"/>
          <w:sz w:val="24"/>
          <w:lang w:val="sk-SK" w:eastAsia="en-US"/>
        </w:rPr>
        <w:t>i</w:t>
      </w:r>
      <w:r>
        <w:rPr>
          <w:rFonts w:asciiTheme="minorHAnsi" w:hAnsiTheme="minorHAnsi" w:cstheme="minorHAnsi"/>
          <w:sz w:val="24"/>
          <w:lang w:val="sk-SK" w:eastAsia="en-US"/>
        </w:rPr>
        <w:t xml:space="preserve"> do IDS</w:t>
      </w:r>
      <w:r w:rsidR="00AB1098">
        <w:rPr>
          <w:rFonts w:asciiTheme="minorHAnsi" w:hAnsiTheme="minorHAnsi" w:cstheme="minorHAnsi"/>
          <w:sz w:val="24"/>
          <w:lang w:val="sk-SK" w:eastAsia="en-US"/>
        </w:rPr>
        <w:t xml:space="preserve"> alebo iným </w:t>
      </w:r>
      <w:r w:rsidR="00AB1098" w:rsidRPr="0050513F">
        <w:rPr>
          <w:rFonts w:asciiTheme="minorHAnsi" w:hAnsiTheme="minorHAnsi" w:cstheme="minorHAnsi"/>
          <w:sz w:val="24"/>
          <w:lang w:val="sk-SK" w:eastAsia="en-US"/>
        </w:rPr>
        <w:t>dohodnutým spôsobom zosúla</w:t>
      </w:r>
      <w:r w:rsidR="00F251E8">
        <w:rPr>
          <w:rFonts w:asciiTheme="minorHAnsi" w:hAnsiTheme="minorHAnsi" w:cstheme="minorHAnsi"/>
          <w:sz w:val="24"/>
          <w:lang w:val="sk-SK" w:eastAsia="en-US"/>
        </w:rPr>
        <w:t xml:space="preserve">ďovať </w:t>
      </w:r>
      <w:r w:rsidR="00BE2E53">
        <w:rPr>
          <w:rFonts w:asciiTheme="minorHAnsi" w:hAnsiTheme="minorHAnsi" w:cstheme="minorHAnsi"/>
          <w:sz w:val="24"/>
          <w:lang w:val="sk-SK" w:eastAsia="en-US"/>
        </w:rPr>
        <w:t>svoju</w:t>
      </w:r>
      <w:r w:rsidR="00BE2E53" w:rsidRPr="0050513F">
        <w:rPr>
          <w:rFonts w:asciiTheme="minorHAnsi" w:hAnsiTheme="minorHAnsi" w:cstheme="minorHAnsi"/>
          <w:sz w:val="24"/>
          <w:lang w:val="sk-SK" w:eastAsia="en-US"/>
        </w:rPr>
        <w:t xml:space="preserve"> činnosť</w:t>
      </w:r>
      <w:r w:rsidR="00AB1098" w:rsidRPr="0050513F">
        <w:rPr>
          <w:rFonts w:asciiTheme="minorHAnsi" w:hAnsiTheme="minorHAnsi" w:cstheme="minorHAnsi"/>
          <w:sz w:val="24"/>
          <w:lang w:val="sk-SK" w:eastAsia="en-US"/>
        </w:rPr>
        <w:t xml:space="preserve"> s IDS</w:t>
      </w:r>
      <w:r w:rsidRPr="0050513F">
        <w:rPr>
          <w:rFonts w:asciiTheme="minorHAnsi" w:hAnsiTheme="minorHAnsi" w:cstheme="minorHAnsi"/>
          <w:sz w:val="24"/>
          <w:lang w:val="sk-SK" w:eastAsia="en-US"/>
        </w:rPr>
        <w:t>, a</w:t>
      </w:r>
      <w:r w:rsidR="00AC06F1" w:rsidRPr="00750CEA">
        <w:rPr>
          <w:rFonts w:asciiTheme="minorHAnsi" w:hAnsiTheme="minorHAnsi" w:cstheme="minorHAnsi"/>
          <w:sz w:val="24"/>
          <w:lang w:val="sk-SK" w:eastAsia="en-US"/>
        </w:rPr>
        <w:t>k</w:t>
      </w:r>
      <w:r w:rsidRPr="00750CEA">
        <w:rPr>
          <w:rFonts w:asciiTheme="minorHAnsi" w:hAnsiTheme="minorHAnsi" w:cstheme="minorHAnsi"/>
          <w:sz w:val="24"/>
          <w:lang w:val="sk-SK" w:eastAsia="en-US"/>
        </w:rPr>
        <w:t> na to dá v súlade s touto Zmluvou Objednávateľ</w:t>
      </w:r>
      <w:r w:rsidRPr="0050513F">
        <w:rPr>
          <w:rFonts w:asciiTheme="minorHAnsi" w:hAnsiTheme="minorHAnsi" w:cstheme="minorHAnsi"/>
          <w:sz w:val="24"/>
          <w:lang w:val="sk-SK" w:eastAsia="en-US"/>
        </w:rPr>
        <w:t xml:space="preserve"> pokyn</w:t>
      </w:r>
      <w:r w:rsidR="00A27B69" w:rsidRPr="0050513F">
        <w:rPr>
          <w:rFonts w:asciiTheme="minorHAnsi" w:hAnsiTheme="minorHAnsi" w:cstheme="minorHAnsi"/>
          <w:sz w:val="24"/>
          <w:lang w:val="sk-SK" w:eastAsia="en-US"/>
        </w:rPr>
        <w:t>, ako aj na ďalšie faktické a</w:t>
      </w:r>
      <w:r w:rsidR="00A27B69">
        <w:rPr>
          <w:rFonts w:asciiTheme="minorHAnsi" w:hAnsiTheme="minorHAnsi" w:cstheme="minorHAnsi"/>
          <w:sz w:val="24"/>
          <w:lang w:val="sk-SK" w:eastAsia="en-US"/>
        </w:rPr>
        <w:t> právne úkony v zmysle tejto Zmluvy.</w:t>
      </w:r>
      <w:r>
        <w:rPr>
          <w:rFonts w:asciiTheme="minorHAnsi" w:hAnsiTheme="minorHAnsi" w:cstheme="minorHAnsi"/>
          <w:sz w:val="24"/>
          <w:lang w:val="sk-SK" w:eastAsia="en-US"/>
        </w:rPr>
        <w:t xml:space="preserve"> </w:t>
      </w:r>
    </w:p>
    <w:p w14:paraId="4A2D2078" w14:textId="5A7F1CC0" w:rsidR="00121D96" w:rsidRPr="00553596" w:rsidRDefault="00121D96"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V súvislosti s dopravnou integráciou platí, že Zmluvné strany majú záujem na čo najkvalitnejšej a najefektívnejšej verejnej doprave na území Objednávateľa, ako aj mimo tohto územia, k čomu má slúžiť integrácia do IDS. Zmluvné strany preto budú konať a spolupracovať starostlivo tak, aby integrácia do IDS prebehla riadne a aby následne riadne fungovala. </w:t>
      </w:r>
    </w:p>
    <w:p w14:paraId="4ECA3925" w14:textId="68D1E6BE" w:rsidR="004912C5" w:rsidRPr="00553596" w:rsidRDefault="00784AC0" w:rsidP="003F4803">
      <w:pPr>
        <w:pStyle w:val="Nadpis1"/>
        <w:ind w:left="709" w:hanging="709"/>
        <w:rPr>
          <w:lang w:val="sk-SK"/>
        </w:rPr>
      </w:pPr>
      <w:bookmarkStart w:id="12" w:name="_Toc27663266"/>
      <w:bookmarkStart w:id="13" w:name="_Toc38530390"/>
      <w:bookmarkStart w:id="14" w:name="_Toc41550274"/>
      <w:bookmarkStart w:id="15" w:name="_Toc77245827"/>
      <w:r w:rsidRPr="00553596">
        <w:rPr>
          <w:lang w:val="sk-SK"/>
        </w:rPr>
        <w:t>P</w:t>
      </w:r>
      <w:r w:rsidR="006F482A" w:rsidRPr="00553596">
        <w:rPr>
          <w:lang w:val="sk-SK"/>
        </w:rPr>
        <w:t>r</w:t>
      </w:r>
      <w:r w:rsidRPr="00553596">
        <w:rPr>
          <w:lang w:val="sk-SK"/>
        </w:rPr>
        <w:t>edm</w:t>
      </w:r>
      <w:r w:rsidR="006F482A" w:rsidRPr="00553596">
        <w:rPr>
          <w:lang w:val="sk-SK"/>
        </w:rPr>
        <w:t>e</w:t>
      </w:r>
      <w:r w:rsidRPr="00553596">
        <w:rPr>
          <w:lang w:val="sk-SK"/>
        </w:rPr>
        <w:t xml:space="preserve">t </w:t>
      </w:r>
      <w:r w:rsidR="00C534F6" w:rsidRPr="00553596">
        <w:rPr>
          <w:lang w:val="sk-SK"/>
        </w:rPr>
        <w:t xml:space="preserve">a účel </w:t>
      </w:r>
      <w:r w:rsidR="006F482A" w:rsidRPr="00553596">
        <w:rPr>
          <w:lang w:val="sk-SK"/>
        </w:rPr>
        <w:t>Z</w:t>
      </w:r>
      <w:r w:rsidRPr="00553596">
        <w:rPr>
          <w:lang w:val="sk-SK"/>
        </w:rPr>
        <w:t>mluvy</w:t>
      </w:r>
      <w:bookmarkEnd w:id="12"/>
      <w:bookmarkEnd w:id="13"/>
      <w:bookmarkEnd w:id="14"/>
      <w:bookmarkEnd w:id="15"/>
    </w:p>
    <w:p w14:paraId="30F73406" w14:textId="0F508667" w:rsidR="00FF76FE" w:rsidRPr="00553596" w:rsidRDefault="006F482A" w:rsidP="00E50F1C">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Predmetom tejto Zmluvy je úprava vzájomných práv a povinností </w:t>
      </w:r>
      <w:r w:rsidR="002A0305">
        <w:rPr>
          <w:rFonts w:asciiTheme="minorHAnsi" w:hAnsiTheme="minorHAnsi" w:cstheme="minorHAnsi"/>
          <w:sz w:val="24"/>
          <w:lang w:val="sk-SK" w:eastAsia="en-US"/>
        </w:rPr>
        <w:t>Z</w:t>
      </w:r>
      <w:r w:rsidRPr="00553596">
        <w:rPr>
          <w:rFonts w:asciiTheme="minorHAnsi" w:hAnsiTheme="minorHAnsi" w:cstheme="minorHAnsi"/>
          <w:sz w:val="24"/>
          <w:lang w:val="sk-SK" w:eastAsia="en-US"/>
        </w:rPr>
        <w:t>mluvných strán pri poskytovaní prepravných služieb v</w:t>
      </w:r>
      <w:r w:rsidR="00C34A51" w:rsidRPr="00553596">
        <w:rPr>
          <w:rFonts w:asciiTheme="minorHAnsi" w:hAnsiTheme="minorHAnsi" w:cstheme="minorHAnsi"/>
          <w:sz w:val="24"/>
          <w:lang w:val="sk-SK" w:eastAsia="en-US"/>
        </w:rPr>
        <w:t xml:space="preserve"> Prímestskej </w:t>
      </w:r>
      <w:r w:rsidRPr="00553596">
        <w:rPr>
          <w:rFonts w:asciiTheme="minorHAnsi" w:hAnsiTheme="minorHAnsi" w:cstheme="minorHAnsi"/>
          <w:sz w:val="24"/>
          <w:lang w:val="sk-SK" w:eastAsia="en-US"/>
        </w:rPr>
        <w:t xml:space="preserve">doprave s cieľom zabezpečiť dopravnú obslužnosť </w:t>
      </w:r>
      <w:r w:rsidR="00953152" w:rsidRPr="00553596">
        <w:rPr>
          <w:rFonts w:asciiTheme="minorHAnsi" w:hAnsiTheme="minorHAnsi" w:cstheme="minorHAnsi"/>
          <w:sz w:val="24"/>
          <w:lang w:val="sk-SK" w:eastAsia="en-US"/>
        </w:rPr>
        <w:t>vymedzenej časti územia Banskobystrického samosprávneho kraja, ktoré je vymedzené v </w:t>
      </w:r>
      <w:r w:rsidR="00953152" w:rsidRPr="00553596">
        <w:rPr>
          <w:rFonts w:asciiTheme="minorHAnsi" w:hAnsiTheme="minorHAnsi" w:cstheme="minorHAnsi"/>
          <w:b/>
          <w:sz w:val="24"/>
          <w:lang w:val="sk-SK" w:eastAsia="en-US"/>
        </w:rPr>
        <w:t xml:space="preserve">Prílohe č. </w:t>
      </w:r>
      <w:r w:rsidR="00CD1783" w:rsidRPr="00553596">
        <w:rPr>
          <w:rFonts w:asciiTheme="minorHAnsi" w:hAnsiTheme="minorHAnsi" w:cstheme="minorHAnsi"/>
          <w:b/>
          <w:sz w:val="24"/>
          <w:lang w:val="sk-SK" w:eastAsia="en-US"/>
        </w:rPr>
        <w:t>1</w:t>
      </w:r>
      <w:r w:rsidR="00953152" w:rsidRPr="00553596">
        <w:rPr>
          <w:rFonts w:asciiTheme="minorHAnsi" w:hAnsiTheme="minorHAnsi" w:cstheme="minorHAnsi"/>
          <w:b/>
          <w:sz w:val="24"/>
          <w:lang w:val="sk-SK" w:eastAsia="en-US"/>
        </w:rPr>
        <w:t xml:space="preserve"> </w:t>
      </w:r>
      <w:r w:rsidR="00953152" w:rsidRPr="00553596">
        <w:rPr>
          <w:rFonts w:asciiTheme="minorHAnsi" w:hAnsiTheme="minorHAnsi" w:cstheme="minorHAnsi"/>
          <w:sz w:val="24"/>
          <w:lang w:val="sk-SK" w:eastAsia="en-US"/>
        </w:rPr>
        <w:t>tejto Zmluvy</w:t>
      </w:r>
      <w:r w:rsidR="003930C0" w:rsidRPr="00553596">
        <w:rPr>
          <w:rFonts w:asciiTheme="minorHAnsi" w:hAnsiTheme="minorHAnsi" w:cstheme="minorHAnsi"/>
          <w:sz w:val="24"/>
          <w:lang w:val="sk-SK" w:eastAsia="en-US"/>
        </w:rPr>
        <w:t>,</w:t>
      </w:r>
      <w:r w:rsidR="003437B4" w:rsidRPr="00553596">
        <w:rPr>
          <w:rFonts w:asciiTheme="minorHAnsi" w:hAnsiTheme="minorHAnsi" w:cstheme="minorHAnsi"/>
          <w:sz w:val="24"/>
          <w:lang w:val="sk-SK" w:eastAsia="en-US"/>
        </w:rPr>
        <w:t xml:space="preserve"> zoznamom Liniek a Cestovnými poriadkami</w:t>
      </w:r>
      <w:r w:rsidRPr="00553596">
        <w:rPr>
          <w:rFonts w:asciiTheme="minorHAnsi" w:hAnsiTheme="minorHAnsi" w:cstheme="minorHAnsi"/>
          <w:sz w:val="24"/>
          <w:lang w:val="sk-SK" w:eastAsia="en-US"/>
        </w:rPr>
        <w:t xml:space="preserve"> - najmä vymedzenie podmienok, </w:t>
      </w:r>
      <w:r w:rsidR="00643338" w:rsidRPr="00553596">
        <w:rPr>
          <w:rFonts w:asciiTheme="minorHAnsi" w:hAnsiTheme="minorHAnsi" w:cstheme="minorHAnsi"/>
          <w:sz w:val="24"/>
          <w:lang w:val="sk-SK" w:eastAsia="en-US"/>
        </w:rPr>
        <w:t>na základe</w:t>
      </w:r>
      <w:r w:rsidRPr="00553596">
        <w:rPr>
          <w:rFonts w:asciiTheme="minorHAnsi" w:hAnsiTheme="minorHAnsi" w:cstheme="minorHAnsi"/>
          <w:sz w:val="24"/>
          <w:lang w:val="sk-SK" w:eastAsia="en-US"/>
        </w:rPr>
        <w:t xml:space="preserve"> ktorých bude Dopravca na základe tejto Zmluvy oprávnený a povinný poskytovať prepravné služby </w:t>
      </w:r>
      <w:r w:rsidR="00175BC8" w:rsidRPr="00553596">
        <w:rPr>
          <w:rFonts w:asciiTheme="minorHAnsi" w:hAnsiTheme="minorHAnsi" w:cstheme="minorHAnsi"/>
          <w:sz w:val="24"/>
          <w:lang w:val="sk-SK" w:eastAsia="en-US"/>
        </w:rPr>
        <w:t>v Prímestskej doprave</w:t>
      </w:r>
      <w:r w:rsidRPr="00553596">
        <w:rPr>
          <w:rFonts w:asciiTheme="minorHAnsi" w:hAnsiTheme="minorHAnsi" w:cstheme="minorHAnsi"/>
          <w:sz w:val="24"/>
          <w:lang w:val="sk-SK" w:eastAsia="en-US"/>
        </w:rPr>
        <w:t>, výšku dohodnutej odplaty a platobné podmienky, za ktorých mu táto bude Objednávateľom hradená</w:t>
      </w:r>
      <w:r w:rsidR="00DC08FC" w:rsidRPr="00553596">
        <w:rPr>
          <w:rFonts w:asciiTheme="minorHAnsi" w:hAnsiTheme="minorHAnsi" w:cstheme="minorHAnsi"/>
          <w:sz w:val="24"/>
          <w:lang w:val="sk-SK" w:eastAsia="en-US"/>
        </w:rPr>
        <w:t xml:space="preserve"> (ďalej aj ako „</w:t>
      </w:r>
      <w:r w:rsidR="00DC08FC" w:rsidRPr="00553596">
        <w:rPr>
          <w:rFonts w:asciiTheme="minorHAnsi" w:hAnsiTheme="minorHAnsi" w:cstheme="minorHAnsi"/>
          <w:b/>
          <w:sz w:val="24"/>
          <w:lang w:val="sk-SK" w:eastAsia="en-US"/>
        </w:rPr>
        <w:t>Služby</w:t>
      </w:r>
      <w:r w:rsidR="00DC08FC"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w:t>
      </w:r>
    </w:p>
    <w:p w14:paraId="5E5F5332" w14:textId="6B2159A6" w:rsidR="00896A3B" w:rsidRPr="00553596" w:rsidRDefault="006F482A"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Dopravn</w:t>
      </w:r>
      <w:r w:rsidR="008C6873" w:rsidRPr="00553596">
        <w:rPr>
          <w:rFonts w:asciiTheme="minorHAnsi" w:hAnsiTheme="minorHAnsi" w:cstheme="minorHAnsi"/>
          <w:sz w:val="24"/>
          <w:lang w:val="sk-SK"/>
        </w:rPr>
        <w:t>ou</w:t>
      </w:r>
      <w:r w:rsidRPr="00553596">
        <w:rPr>
          <w:rFonts w:asciiTheme="minorHAnsi" w:hAnsiTheme="minorHAnsi" w:cstheme="minorHAnsi"/>
          <w:sz w:val="24"/>
          <w:lang w:val="sk-SK"/>
        </w:rPr>
        <w:t xml:space="preserve"> obslužnos</w:t>
      </w:r>
      <w:r w:rsidR="008C6873" w:rsidRPr="00553596">
        <w:rPr>
          <w:rFonts w:asciiTheme="minorHAnsi" w:hAnsiTheme="minorHAnsi" w:cstheme="minorHAnsi"/>
          <w:sz w:val="24"/>
          <w:lang w:val="sk-SK"/>
        </w:rPr>
        <w:t>ťou</w:t>
      </w:r>
      <w:r w:rsidRPr="00553596">
        <w:rPr>
          <w:rFonts w:asciiTheme="minorHAnsi" w:hAnsiTheme="minorHAnsi" w:cstheme="minorHAnsi"/>
          <w:sz w:val="24"/>
          <w:lang w:val="sk-SK"/>
        </w:rPr>
        <w:t xml:space="preserve"> sa pre účely tejto Zmluvy rozumie zabezpečenie</w:t>
      </w:r>
      <w:r w:rsidR="00175BC8" w:rsidRPr="00553596">
        <w:rPr>
          <w:rFonts w:asciiTheme="minorHAnsi" w:hAnsiTheme="minorHAnsi" w:cstheme="minorHAnsi"/>
          <w:sz w:val="24"/>
          <w:lang w:val="sk-SK"/>
        </w:rPr>
        <w:t xml:space="preserve"> Prímestskej</w:t>
      </w:r>
      <w:r w:rsidRPr="00553596">
        <w:rPr>
          <w:rFonts w:asciiTheme="minorHAnsi" w:hAnsiTheme="minorHAnsi" w:cstheme="minorHAnsi"/>
          <w:sz w:val="24"/>
          <w:lang w:val="sk-SK"/>
        </w:rPr>
        <w:t xml:space="preserve"> dopravy po všetky dni v týždni predovšetkým </w:t>
      </w:r>
      <w:r w:rsidR="00F251E8" w:rsidRPr="00553596">
        <w:rPr>
          <w:rFonts w:asciiTheme="minorHAnsi" w:hAnsiTheme="minorHAnsi" w:cstheme="minorHAnsi"/>
          <w:sz w:val="24"/>
          <w:lang w:val="sk-SK"/>
        </w:rPr>
        <w:t>do zamestnania</w:t>
      </w:r>
      <w:r w:rsidR="00F251E8">
        <w:rPr>
          <w:rFonts w:asciiTheme="minorHAnsi" w:hAnsiTheme="minorHAnsi" w:cstheme="minorHAnsi"/>
          <w:sz w:val="24"/>
          <w:lang w:val="sk-SK"/>
        </w:rPr>
        <w:t>,</w:t>
      </w:r>
      <w:r w:rsidR="00F251E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do škôl a školských zariadení, k orgánom verejnej moci,</w:t>
      </w:r>
      <w:r w:rsidR="00772B1C">
        <w:rPr>
          <w:rFonts w:asciiTheme="minorHAnsi" w:hAnsiTheme="minorHAnsi" w:cstheme="minorHAnsi"/>
          <w:sz w:val="24"/>
          <w:lang w:val="sk-SK"/>
        </w:rPr>
        <w:t xml:space="preserve"> </w:t>
      </w:r>
      <w:r w:rsidRPr="00553596">
        <w:rPr>
          <w:rFonts w:asciiTheme="minorHAnsi" w:hAnsiTheme="minorHAnsi" w:cstheme="minorHAnsi"/>
          <w:sz w:val="24"/>
          <w:lang w:val="sk-SK"/>
        </w:rPr>
        <w:t>do zdravotníckych zariadení poskytujúcich základnú zdravotnú starostlivosť, a k uspokojeniu kultúrnych, rekreačných a spoločenských potrieb</w:t>
      </w:r>
      <w:r w:rsidR="00F251E8">
        <w:rPr>
          <w:rFonts w:asciiTheme="minorHAnsi" w:hAnsiTheme="minorHAnsi" w:cstheme="minorHAnsi"/>
          <w:sz w:val="24"/>
          <w:lang w:val="sk-SK"/>
        </w:rPr>
        <w:t xml:space="preserve"> obyvateľov</w:t>
      </w:r>
      <w:r w:rsidRPr="00553596">
        <w:rPr>
          <w:rFonts w:asciiTheme="minorHAnsi" w:hAnsiTheme="minorHAnsi" w:cstheme="minorHAnsi"/>
          <w:sz w:val="24"/>
          <w:lang w:val="sk-SK"/>
        </w:rPr>
        <w:t xml:space="preserve">, vrátane dopravy späť, </w:t>
      </w:r>
      <w:proofErr w:type="spellStart"/>
      <w:r w:rsidRPr="00553596">
        <w:rPr>
          <w:rFonts w:asciiTheme="minorHAnsi" w:hAnsiTheme="minorHAnsi" w:cstheme="minorHAnsi"/>
          <w:sz w:val="24"/>
          <w:lang w:val="sk-SK"/>
        </w:rPr>
        <w:t>prispievajúce</w:t>
      </w:r>
      <w:proofErr w:type="spellEnd"/>
      <w:r w:rsidRPr="00553596">
        <w:rPr>
          <w:rFonts w:asciiTheme="minorHAnsi" w:hAnsiTheme="minorHAnsi" w:cstheme="minorHAnsi"/>
          <w:sz w:val="24"/>
          <w:lang w:val="sk-SK"/>
        </w:rPr>
        <w:t xml:space="preserve"> k trvalo udržateľnému rozvoju územ</w:t>
      </w:r>
      <w:r w:rsidR="00175BC8" w:rsidRPr="00553596">
        <w:rPr>
          <w:rFonts w:asciiTheme="minorHAnsi" w:hAnsiTheme="minorHAnsi" w:cstheme="minorHAnsi"/>
          <w:sz w:val="24"/>
          <w:lang w:val="sk-SK"/>
        </w:rPr>
        <w:t>ia Banskobystrického samosprávneho kraja</w:t>
      </w:r>
      <w:r w:rsidR="00B84B1B" w:rsidRPr="00553596">
        <w:rPr>
          <w:rFonts w:asciiTheme="minorHAnsi" w:hAnsiTheme="minorHAnsi" w:cstheme="minorHAnsi"/>
          <w:sz w:val="24"/>
          <w:lang w:val="sk-SK"/>
        </w:rPr>
        <w:t xml:space="preserve">; </w:t>
      </w:r>
      <w:r w:rsidR="00F251E8">
        <w:rPr>
          <w:rFonts w:asciiTheme="minorHAnsi" w:hAnsiTheme="minorHAnsi" w:cstheme="minorHAnsi"/>
          <w:sz w:val="24"/>
          <w:lang w:val="sk-SK"/>
        </w:rPr>
        <w:t xml:space="preserve">a to </w:t>
      </w:r>
      <w:r w:rsidR="00B84B1B" w:rsidRPr="00553596">
        <w:rPr>
          <w:rFonts w:asciiTheme="minorHAnsi" w:hAnsiTheme="minorHAnsi" w:cstheme="minorHAnsi"/>
          <w:sz w:val="24"/>
          <w:lang w:val="sk-SK"/>
        </w:rPr>
        <w:t>všetko v súlade s Plánom dopravnej obslužnosti.</w:t>
      </w:r>
      <w:r w:rsidR="00363F7E" w:rsidRPr="00553596">
        <w:rPr>
          <w:rFonts w:asciiTheme="minorHAnsi" w:hAnsiTheme="minorHAnsi" w:cstheme="minorHAnsi"/>
          <w:sz w:val="24"/>
          <w:lang w:val="sk-SK"/>
        </w:rPr>
        <w:t xml:space="preserve"> K zabezpečovaniu dopravnej obslužnosti </w:t>
      </w:r>
      <w:r w:rsidR="00C57222" w:rsidRPr="00553596">
        <w:rPr>
          <w:rFonts w:asciiTheme="minorHAnsi" w:hAnsiTheme="minorHAnsi" w:cstheme="minorHAnsi"/>
          <w:sz w:val="24"/>
          <w:lang w:val="sk-SK"/>
        </w:rPr>
        <w:t xml:space="preserve">dochádza realizáciou tejto Zmluvy. </w:t>
      </w:r>
    </w:p>
    <w:p w14:paraId="3DA1F51A" w14:textId="12B14F07" w:rsidR="00C62CDC" w:rsidRPr="00985BBF" w:rsidRDefault="00860FB1" w:rsidP="00985BB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riadne</w:t>
      </w:r>
      <w:r w:rsidR="008919CE" w:rsidRPr="00553596">
        <w:rPr>
          <w:rFonts w:asciiTheme="minorHAnsi" w:hAnsiTheme="minorHAnsi" w:cstheme="minorHAnsi"/>
          <w:sz w:val="24"/>
          <w:lang w:val="sk-SK"/>
        </w:rPr>
        <w:t xml:space="preserve"> a včas</w:t>
      </w:r>
      <w:r w:rsidRPr="00553596">
        <w:rPr>
          <w:rFonts w:asciiTheme="minorHAnsi" w:hAnsiTheme="minorHAnsi" w:cstheme="minorHAnsi"/>
          <w:sz w:val="24"/>
          <w:lang w:val="sk-SK"/>
        </w:rPr>
        <w:t xml:space="preserve"> plniť všetky záväzky vyplývajúce z tejto Zmluvy (vrátane jej príloh), ako aj zo všetkých aplikovateľných predpisov upravujúcich činnosť podľa tejto Zmluvy alebo sa jej akokoľvek dotýkajúcich</w:t>
      </w:r>
      <w:r w:rsidR="008919C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pri ich plnení si </w:t>
      </w:r>
      <w:r w:rsidRPr="00553596">
        <w:rPr>
          <w:rFonts w:asciiTheme="minorHAnsi" w:hAnsiTheme="minorHAnsi" w:cstheme="minorHAnsi"/>
          <w:sz w:val="24"/>
          <w:lang w:val="sk-SK"/>
        </w:rPr>
        <w:lastRenderedPageBreak/>
        <w:t xml:space="preserve">poskytovať všetku rozumne </w:t>
      </w:r>
      <w:proofErr w:type="spellStart"/>
      <w:r w:rsidRPr="00553596">
        <w:rPr>
          <w:rFonts w:asciiTheme="minorHAnsi" w:hAnsiTheme="minorHAnsi" w:cstheme="minorHAnsi"/>
          <w:sz w:val="24"/>
          <w:lang w:val="sk-SK"/>
        </w:rPr>
        <w:t>očakávateľnú</w:t>
      </w:r>
      <w:proofErr w:type="spellEnd"/>
      <w:r w:rsidRPr="00553596">
        <w:rPr>
          <w:rFonts w:asciiTheme="minorHAnsi" w:hAnsiTheme="minorHAnsi" w:cstheme="minorHAnsi"/>
          <w:sz w:val="24"/>
          <w:lang w:val="sk-SK"/>
        </w:rPr>
        <w:t xml:space="preserve"> a po druhej strane spravodlivo </w:t>
      </w:r>
      <w:proofErr w:type="spellStart"/>
      <w:r w:rsidRPr="00553596">
        <w:rPr>
          <w:rFonts w:asciiTheme="minorHAnsi" w:hAnsiTheme="minorHAnsi" w:cstheme="minorHAnsi"/>
          <w:sz w:val="24"/>
          <w:lang w:val="sk-SK"/>
        </w:rPr>
        <w:t>požadovateľnú</w:t>
      </w:r>
      <w:proofErr w:type="spellEnd"/>
      <w:r w:rsidRPr="00553596">
        <w:rPr>
          <w:rFonts w:asciiTheme="minorHAnsi" w:hAnsiTheme="minorHAnsi" w:cstheme="minorHAnsi"/>
          <w:sz w:val="24"/>
          <w:lang w:val="sk-SK"/>
        </w:rPr>
        <w:t xml:space="preserve"> súčinnosť. </w:t>
      </w:r>
    </w:p>
    <w:p w14:paraId="65978A95" w14:textId="6D396C3E" w:rsidR="00896A3B" w:rsidRPr="00553596" w:rsidRDefault="00896A3B" w:rsidP="003F4803">
      <w:pPr>
        <w:pStyle w:val="Nadpis1"/>
        <w:ind w:left="709" w:hanging="709"/>
        <w:rPr>
          <w:lang w:val="sk-SK"/>
        </w:rPr>
      </w:pPr>
      <w:bookmarkStart w:id="16" w:name="_Toc27663267"/>
      <w:bookmarkStart w:id="17" w:name="_Toc38530391"/>
      <w:bookmarkStart w:id="18" w:name="_Toc41550275"/>
      <w:bookmarkStart w:id="19" w:name="_Toc77245828"/>
      <w:r w:rsidRPr="00553596">
        <w:rPr>
          <w:lang w:val="sk-SK"/>
        </w:rPr>
        <w:t>Pravidl</w:t>
      </w:r>
      <w:r w:rsidR="006F482A" w:rsidRPr="00553596">
        <w:rPr>
          <w:lang w:val="sk-SK"/>
        </w:rPr>
        <w:t>á</w:t>
      </w:r>
      <w:r w:rsidRPr="00553596">
        <w:rPr>
          <w:lang w:val="sk-SK"/>
        </w:rPr>
        <w:t xml:space="preserve"> </w:t>
      </w:r>
      <w:r w:rsidR="006F482A" w:rsidRPr="00553596">
        <w:rPr>
          <w:lang w:val="sk-SK"/>
        </w:rPr>
        <w:t xml:space="preserve">prevádzky </w:t>
      </w:r>
      <w:r w:rsidR="00FD661A" w:rsidRPr="00553596">
        <w:rPr>
          <w:lang w:val="sk-SK"/>
        </w:rPr>
        <w:t>Prímestskej dopravy</w:t>
      </w:r>
      <w:bookmarkEnd w:id="16"/>
      <w:bookmarkEnd w:id="17"/>
      <w:bookmarkEnd w:id="18"/>
      <w:bookmarkEnd w:id="19"/>
    </w:p>
    <w:p w14:paraId="0470B2B7" w14:textId="15C5A56B" w:rsidR="00896A3B" w:rsidRPr="00553596" w:rsidRDefault="00896A3B"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Rozsah </w:t>
      </w:r>
      <w:r w:rsidR="006F482A" w:rsidRPr="00553596">
        <w:rPr>
          <w:rFonts w:asciiTheme="minorHAnsi" w:hAnsiTheme="minorHAnsi" w:cstheme="minorHAnsi"/>
          <w:sz w:val="24"/>
          <w:lang w:val="sk-SK"/>
        </w:rPr>
        <w:t xml:space="preserve">dopravnej obslužnosti (rozsah </w:t>
      </w:r>
      <w:r w:rsidR="00363F7E" w:rsidRPr="00553596">
        <w:rPr>
          <w:rFonts w:asciiTheme="minorHAnsi" w:hAnsiTheme="minorHAnsi" w:cstheme="minorHAnsi"/>
          <w:sz w:val="24"/>
          <w:lang w:val="sk-SK"/>
        </w:rPr>
        <w:t>S</w:t>
      </w:r>
      <w:r w:rsidR="006F482A" w:rsidRPr="00553596">
        <w:rPr>
          <w:rFonts w:asciiTheme="minorHAnsi" w:hAnsiTheme="minorHAnsi" w:cstheme="minorHAnsi"/>
          <w:sz w:val="24"/>
          <w:lang w:val="sk-SK"/>
        </w:rPr>
        <w:t>lužieb), ku ktorej sa Dopravca zaväzuje</w:t>
      </w:r>
      <w:r w:rsidR="00363F7E" w:rsidRPr="00553596">
        <w:rPr>
          <w:rFonts w:asciiTheme="minorHAnsi" w:hAnsiTheme="minorHAnsi" w:cstheme="minorHAnsi"/>
          <w:sz w:val="24"/>
          <w:lang w:val="sk-SK"/>
        </w:rPr>
        <w:t xml:space="preserve"> touto Zmluvou</w:t>
      </w:r>
      <w:r w:rsidR="006F482A" w:rsidRPr="00553596">
        <w:rPr>
          <w:rFonts w:asciiTheme="minorHAnsi" w:hAnsiTheme="minorHAnsi" w:cstheme="minorHAnsi"/>
          <w:sz w:val="24"/>
          <w:lang w:val="sk-SK"/>
        </w:rPr>
        <w:t xml:space="preserve">, je vymedzený v </w:t>
      </w:r>
      <w:r w:rsidR="006F482A" w:rsidRPr="00553596">
        <w:rPr>
          <w:rFonts w:asciiTheme="minorHAnsi" w:hAnsiTheme="minorHAnsi" w:cstheme="minorHAnsi"/>
          <w:b/>
          <w:bCs/>
          <w:sz w:val="24"/>
          <w:lang w:val="sk-SK"/>
        </w:rPr>
        <w:t>Prílohe č. 1</w:t>
      </w:r>
      <w:r w:rsidR="006F482A" w:rsidRPr="00553596">
        <w:rPr>
          <w:rFonts w:asciiTheme="minorHAnsi" w:hAnsiTheme="minorHAnsi" w:cstheme="minorHAnsi"/>
          <w:sz w:val="24"/>
          <w:lang w:val="sk-SK"/>
        </w:rPr>
        <w:t xml:space="preserve"> tejto </w:t>
      </w:r>
      <w:r w:rsidR="00053476" w:rsidRPr="00553596">
        <w:rPr>
          <w:rFonts w:asciiTheme="minorHAnsi" w:hAnsiTheme="minorHAnsi" w:cstheme="minorHAnsi"/>
          <w:sz w:val="24"/>
          <w:lang w:val="sk-SK"/>
        </w:rPr>
        <w:t>Z</w:t>
      </w:r>
      <w:r w:rsidR="006F482A" w:rsidRPr="00553596">
        <w:rPr>
          <w:rFonts w:asciiTheme="minorHAnsi" w:hAnsiTheme="minorHAnsi" w:cstheme="minorHAnsi"/>
          <w:sz w:val="24"/>
          <w:lang w:val="sk-SK"/>
        </w:rPr>
        <w:t>mluvy zoznamom Lin</w:t>
      </w:r>
      <w:r w:rsidR="00053476" w:rsidRPr="00553596">
        <w:rPr>
          <w:rFonts w:asciiTheme="minorHAnsi" w:hAnsiTheme="minorHAnsi" w:cstheme="minorHAnsi"/>
          <w:sz w:val="24"/>
          <w:lang w:val="sk-SK"/>
        </w:rPr>
        <w:t>i</w:t>
      </w:r>
      <w:r w:rsidR="006F482A" w:rsidRPr="00553596">
        <w:rPr>
          <w:rFonts w:asciiTheme="minorHAnsi" w:hAnsiTheme="minorHAnsi" w:cstheme="minorHAnsi"/>
          <w:sz w:val="24"/>
          <w:lang w:val="sk-SK"/>
        </w:rPr>
        <w:t>ek</w:t>
      </w:r>
      <w:r w:rsidR="00617600" w:rsidRPr="00553596">
        <w:rPr>
          <w:rFonts w:asciiTheme="minorHAnsi" w:hAnsiTheme="minorHAnsi" w:cstheme="minorHAnsi"/>
          <w:sz w:val="24"/>
          <w:lang w:val="sk-SK"/>
        </w:rPr>
        <w:t xml:space="preserve"> a ďalšími údajmi tam uvedenými;</w:t>
      </w:r>
      <w:r w:rsidR="006F482A" w:rsidRPr="00553596">
        <w:rPr>
          <w:rFonts w:asciiTheme="minorHAnsi" w:hAnsiTheme="minorHAnsi" w:cstheme="minorHAnsi"/>
          <w:sz w:val="24"/>
          <w:lang w:val="sk-SK"/>
        </w:rPr>
        <w:t xml:space="preserve"> a</w:t>
      </w:r>
      <w:r w:rsidR="00617600" w:rsidRPr="00553596">
        <w:rPr>
          <w:rFonts w:asciiTheme="minorHAnsi" w:hAnsiTheme="minorHAnsi" w:cstheme="minorHAnsi"/>
          <w:sz w:val="24"/>
          <w:lang w:val="sk-SK"/>
        </w:rPr>
        <w:t>ko aj</w:t>
      </w:r>
      <w:r w:rsidR="006F482A" w:rsidRPr="00553596">
        <w:rPr>
          <w:rFonts w:asciiTheme="minorHAnsi" w:hAnsiTheme="minorHAnsi" w:cstheme="minorHAnsi"/>
          <w:sz w:val="24"/>
          <w:lang w:val="sk-SK"/>
        </w:rPr>
        <w:t xml:space="preserve"> </w:t>
      </w:r>
      <w:r w:rsidR="00053476" w:rsidRPr="00553596">
        <w:rPr>
          <w:rFonts w:asciiTheme="minorHAnsi" w:hAnsiTheme="minorHAnsi" w:cstheme="minorHAnsi"/>
          <w:sz w:val="24"/>
          <w:lang w:val="sk-SK"/>
        </w:rPr>
        <w:t>Cestovnými</w:t>
      </w:r>
      <w:r w:rsidR="006F482A" w:rsidRPr="00553596">
        <w:rPr>
          <w:rFonts w:asciiTheme="minorHAnsi" w:hAnsiTheme="minorHAnsi" w:cstheme="minorHAnsi"/>
          <w:sz w:val="24"/>
          <w:lang w:val="sk-SK"/>
        </w:rPr>
        <w:t xml:space="preserve"> poriadk</w:t>
      </w:r>
      <w:r w:rsidR="00053476" w:rsidRPr="00553596">
        <w:rPr>
          <w:rFonts w:asciiTheme="minorHAnsi" w:hAnsiTheme="minorHAnsi" w:cstheme="minorHAnsi"/>
          <w:sz w:val="24"/>
          <w:lang w:val="sk-SK"/>
        </w:rPr>
        <w:t>ami</w:t>
      </w:r>
      <w:r w:rsidR="00617600" w:rsidRPr="00553596">
        <w:rPr>
          <w:rFonts w:asciiTheme="minorHAnsi" w:hAnsiTheme="minorHAnsi" w:cstheme="minorHAnsi"/>
          <w:sz w:val="24"/>
          <w:lang w:val="sk-SK"/>
        </w:rPr>
        <w:t xml:space="preserve"> </w:t>
      </w:r>
      <w:r w:rsidR="004B6DF7">
        <w:rPr>
          <w:rFonts w:cstheme="minorHAnsi"/>
          <w:sz w:val="24"/>
          <w:lang w:val="sk-SK"/>
        </w:rPr>
        <w:t>ako sú tieto vo svojej prvej verzii súčasťou</w:t>
      </w:r>
      <w:r w:rsidR="00985BBF">
        <w:rPr>
          <w:rFonts w:cstheme="minorHAnsi"/>
          <w:sz w:val="24"/>
          <w:lang w:val="sk-SK"/>
        </w:rPr>
        <w:t xml:space="preserve"> uvedenej prílohy</w:t>
      </w:r>
      <w:r w:rsidR="004B6DF7">
        <w:rPr>
          <w:rFonts w:cstheme="minorHAnsi"/>
          <w:sz w:val="24"/>
          <w:lang w:val="sk-SK"/>
        </w:rPr>
        <w:t>,</w:t>
      </w:r>
      <w:r w:rsidR="00985BBF">
        <w:rPr>
          <w:rFonts w:cstheme="minorHAnsi"/>
          <w:sz w:val="24"/>
          <w:lang w:val="sk-SK"/>
        </w:rPr>
        <w:t xml:space="preserve"> </w:t>
      </w:r>
      <w:r w:rsidR="004B6DF7">
        <w:rPr>
          <w:rFonts w:cstheme="minorHAnsi"/>
          <w:sz w:val="24"/>
          <w:lang w:val="sk-SK"/>
        </w:rPr>
        <w:t xml:space="preserve">a ako budú následne (najneskôr počnúc Začiatkom prevádzky) </w:t>
      </w:r>
      <w:r w:rsidR="004B6DF7" w:rsidRPr="00553596">
        <w:rPr>
          <w:rFonts w:cstheme="minorHAnsi"/>
          <w:sz w:val="24"/>
          <w:lang w:val="sk-SK"/>
        </w:rPr>
        <w:t>verejne dostupn</w:t>
      </w:r>
      <w:r w:rsidR="004B6DF7">
        <w:rPr>
          <w:rFonts w:cstheme="minorHAnsi"/>
          <w:sz w:val="24"/>
          <w:lang w:val="sk-SK"/>
        </w:rPr>
        <w:t>é</w:t>
      </w:r>
      <w:r w:rsidR="004B6DF7" w:rsidRPr="00553596">
        <w:rPr>
          <w:rFonts w:cstheme="minorHAnsi"/>
          <w:sz w:val="24"/>
          <w:lang w:val="sk-SK"/>
        </w:rPr>
        <w:t xml:space="preserve"> a</w:t>
      </w:r>
      <w:r w:rsidR="004B6DF7">
        <w:rPr>
          <w:rFonts w:cstheme="minorHAnsi"/>
          <w:sz w:val="24"/>
          <w:lang w:val="sk-SK"/>
        </w:rPr>
        <w:t> </w:t>
      </w:r>
      <w:r w:rsidR="004B6DF7" w:rsidRPr="00553596">
        <w:rPr>
          <w:rFonts w:cstheme="minorHAnsi"/>
          <w:sz w:val="24"/>
          <w:lang w:val="sk-SK"/>
        </w:rPr>
        <w:t>priebežne</w:t>
      </w:r>
      <w:r w:rsidR="004B6DF7">
        <w:rPr>
          <w:rFonts w:cstheme="minorHAnsi"/>
          <w:sz w:val="24"/>
          <w:lang w:val="sk-SK"/>
        </w:rPr>
        <w:t xml:space="preserve"> a v súlade s pravidlami tejto Zmluvy</w:t>
      </w:r>
      <w:r w:rsidR="00904A4E" w:rsidRPr="00904A4E">
        <w:rPr>
          <w:rFonts w:cstheme="minorHAnsi"/>
          <w:sz w:val="24"/>
          <w:lang w:val="sk-SK"/>
        </w:rPr>
        <w:t xml:space="preserve"> </w:t>
      </w:r>
      <w:r w:rsidR="00904A4E">
        <w:rPr>
          <w:rFonts w:cstheme="minorHAnsi"/>
          <w:sz w:val="24"/>
          <w:lang w:val="sk-SK"/>
        </w:rPr>
        <w:t>bez potreby dodatku tejto Zmluvy</w:t>
      </w:r>
      <w:r w:rsidR="004B6DF7">
        <w:rPr>
          <w:rFonts w:cstheme="minorHAnsi"/>
          <w:sz w:val="24"/>
          <w:lang w:val="sk-SK"/>
        </w:rPr>
        <w:t xml:space="preserve"> </w:t>
      </w:r>
      <w:r w:rsidR="004B6DF7" w:rsidRPr="00553596">
        <w:rPr>
          <w:rFonts w:cstheme="minorHAnsi"/>
          <w:sz w:val="24"/>
          <w:lang w:val="sk-SK"/>
        </w:rPr>
        <w:t>aktualizovan</w:t>
      </w:r>
      <w:r w:rsidR="004B6DF7">
        <w:rPr>
          <w:rFonts w:cstheme="minorHAnsi"/>
          <w:sz w:val="24"/>
          <w:lang w:val="sk-SK"/>
        </w:rPr>
        <w:t>é</w:t>
      </w:r>
      <w:r w:rsidR="004B6DF7" w:rsidRPr="00553596">
        <w:rPr>
          <w:rFonts w:cstheme="minorHAnsi"/>
          <w:sz w:val="24"/>
          <w:lang w:val="sk-SK"/>
        </w:rPr>
        <w:t xml:space="preserve"> na </w:t>
      </w:r>
      <w:r w:rsidR="004B6DF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4B6DF7" w:rsidRPr="00E17EFE">
        <w:rPr>
          <w:rFonts w:cstheme="minorHAnsi"/>
          <w:sz w:val="24"/>
          <w:lang w:val="sk-SK"/>
        </w:rPr>
        <w:t>5 pracovných dní</w:t>
      </w:r>
      <w:r w:rsidR="004B6DF7">
        <w:rPr>
          <w:rFonts w:cstheme="minorHAnsi"/>
          <w:sz w:val="24"/>
          <w:lang w:val="sk-SK"/>
        </w:rPr>
        <w:t xml:space="preserve"> pred Začiatkom prevádzky</w:t>
      </w:r>
      <w:r w:rsidR="00617600" w:rsidRPr="00632651">
        <w:rPr>
          <w:sz w:val="24"/>
          <w:lang w:val="sk-SK"/>
        </w:rPr>
        <w:t>.</w:t>
      </w:r>
      <w:r w:rsidR="00617600" w:rsidRPr="00553596">
        <w:rPr>
          <w:rFonts w:asciiTheme="minorHAnsi" w:hAnsiTheme="minorHAnsi" w:cstheme="minorHAnsi"/>
          <w:sz w:val="24"/>
          <w:lang w:val="sk-SK"/>
        </w:rPr>
        <w:t xml:space="preserve"> </w:t>
      </w:r>
      <w:r w:rsidR="00363F7E" w:rsidRPr="00553596">
        <w:rPr>
          <w:rFonts w:asciiTheme="minorHAnsi" w:hAnsiTheme="minorHAnsi" w:cstheme="minorHAnsi"/>
          <w:sz w:val="24"/>
          <w:lang w:val="sk-SK"/>
        </w:rPr>
        <w:t>Kvalitatívna stránka Služieb a ďalšie náležitostí sú vymedzené Zmluvou, vrátane príloh, na ktoré odkazuje.</w:t>
      </w:r>
      <w:r w:rsidR="004A57C0">
        <w:rPr>
          <w:rFonts w:asciiTheme="minorHAnsi" w:hAnsiTheme="minorHAnsi" w:cstheme="minorHAnsi"/>
          <w:sz w:val="24"/>
          <w:lang w:val="sk-SK"/>
        </w:rPr>
        <w:t xml:space="preserve"> </w:t>
      </w:r>
      <w:r w:rsidR="003614B2">
        <w:rPr>
          <w:rFonts w:asciiTheme="minorHAnsi" w:hAnsiTheme="minorHAnsi" w:cstheme="minorHAnsi"/>
          <w:sz w:val="24"/>
          <w:lang w:val="sk-SK"/>
        </w:rPr>
        <w:t>Technické</w:t>
      </w:r>
      <w:r w:rsidR="003D1B09">
        <w:rPr>
          <w:rFonts w:asciiTheme="minorHAnsi" w:hAnsiTheme="minorHAnsi" w:cstheme="minorHAnsi"/>
          <w:sz w:val="24"/>
          <w:lang w:val="sk-SK"/>
        </w:rPr>
        <w:t xml:space="preserve"> </w:t>
      </w:r>
      <w:r w:rsidR="004A57C0">
        <w:rPr>
          <w:rFonts w:asciiTheme="minorHAnsi" w:hAnsiTheme="minorHAnsi" w:cstheme="minorHAnsi"/>
          <w:sz w:val="24"/>
          <w:lang w:val="sk-SK"/>
        </w:rPr>
        <w:t>kilometre sú k tiaži Dopravcu a náklady na tieto kilometre sú už zohľadnené v cene podľa bodu 5.3.</w:t>
      </w:r>
      <w:r w:rsidR="0047391D">
        <w:rPr>
          <w:rFonts w:asciiTheme="minorHAnsi" w:hAnsiTheme="minorHAnsi" w:cstheme="minorHAnsi"/>
          <w:sz w:val="24"/>
          <w:lang w:val="sk-SK"/>
        </w:rPr>
        <w:t xml:space="preserve"> </w:t>
      </w:r>
      <w:r w:rsidR="00A04265">
        <w:rPr>
          <w:rFonts w:asciiTheme="minorHAnsi" w:hAnsiTheme="minorHAnsi" w:cstheme="minorHAnsi"/>
          <w:sz w:val="24"/>
          <w:lang w:val="sk-SK"/>
        </w:rPr>
        <w:t>Zmluvy</w:t>
      </w:r>
      <w:r w:rsidR="00900D63">
        <w:rPr>
          <w:rFonts w:asciiTheme="minorHAnsi" w:hAnsiTheme="minorHAnsi" w:cstheme="minorHAnsi"/>
          <w:sz w:val="24"/>
          <w:lang w:val="sk-SK"/>
        </w:rPr>
        <w:t xml:space="preserve">. Pokiaľ však v dôsledku </w:t>
      </w:r>
      <w:r w:rsidR="00F843E3">
        <w:rPr>
          <w:rFonts w:asciiTheme="minorHAnsi" w:hAnsiTheme="minorHAnsi" w:cstheme="minorHAnsi"/>
          <w:sz w:val="24"/>
          <w:lang w:val="sk-SK"/>
        </w:rPr>
        <w:t xml:space="preserve">zásadných </w:t>
      </w:r>
      <w:r w:rsidR="00900D63">
        <w:rPr>
          <w:rFonts w:asciiTheme="minorHAnsi" w:hAnsiTheme="minorHAnsi" w:cstheme="minorHAnsi"/>
          <w:sz w:val="24"/>
          <w:lang w:val="sk-SK"/>
        </w:rPr>
        <w:t xml:space="preserve">zmien Cestovných poriadkov dôjde k objektívnej a nevyhnutnej zmene </w:t>
      </w:r>
      <w:r w:rsidR="003614B2">
        <w:rPr>
          <w:rFonts w:asciiTheme="minorHAnsi" w:hAnsiTheme="minorHAnsi" w:cstheme="minorHAnsi"/>
          <w:sz w:val="24"/>
          <w:lang w:val="sk-SK"/>
        </w:rPr>
        <w:t>Technických</w:t>
      </w:r>
      <w:r w:rsidR="00A04265">
        <w:rPr>
          <w:rFonts w:asciiTheme="minorHAnsi" w:hAnsiTheme="minorHAnsi" w:cstheme="minorHAnsi"/>
          <w:sz w:val="24"/>
          <w:lang w:val="sk-SK"/>
        </w:rPr>
        <w:t xml:space="preserve"> </w:t>
      </w:r>
      <w:r w:rsidR="00900D63">
        <w:rPr>
          <w:rFonts w:asciiTheme="minorHAnsi" w:hAnsiTheme="minorHAnsi" w:cstheme="minorHAnsi"/>
          <w:sz w:val="24"/>
          <w:lang w:val="sk-SK"/>
        </w:rPr>
        <w:t xml:space="preserve">kilometrov, </w:t>
      </w:r>
      <w:r w:rsidR="00A04265">
        <w:rPr>
          <w:rFonts w:asciiTheme="minorHAnsi" w:hAnsiTheme="minorHAnsi" w:cstheme="minorHAnsi"/>
          <w:sz w:val="24"/>
          <w:lang w:val="sk-SK"/>
        </w:rPr>
        <w:t>aspoň o 10% nadol alebo nahor</w:t>
      </w:r>
      <w:r w:rsidR="00A11A41">
        <w:rPr>
          <w:rFonts w:asciiTheme="minorHAnsi" w:hAnsiTheme="minorHAnsi" w:cstheme="minorHAnsi"/>
          <w:sz w:val="24"/>
          <w:lang w:val="sk-SK"/>
        </w:rPr>
        <w:t xml:space="preserve"> </w:t>
      </w:r>
      <w:r w:rsidR="00900D63">
        <w:rPr>
          <w:rFonts w:asciiTheme="minorHAnsi" w:hAnsiTheme="minorHAnsi" w:cstheme="minorHAnsi"/>
          <w:sz w:val="24"/>
          <w:lang w:val="sk-SK"/>
        </w:rPr>
        <w:t xml:space="preserve">oproti stavu zodpovedajúcemu </w:t>
      </w:r>
      <w:r w:rsidR="009B17B8">
        <w:rPr>
          <w:rFonts w:asciiTheme="minorHAnsi" w:hAnsiTheme="minorHAnsi" w:cstheme="minorHAnsi"/>
          <w:sz w:val="24"/>
          <w:lang w:val="sk-SK"/>
        </w:rPr>
        <w:t xml:space="preserve">informácii </w:t>
      </w:r>
      <w:r w:rsidR="00985BBF">
        <w:rPr>
          <w:rFonts w:asciiTheme="minorHAnsi" w:hAnsiTheme="minorHAnsi" w:cstheme="minorHAnsi"/>
          <w:sz w:val="24"/>
          <w:lang w:val="sk-SK"/>
        </w:rPr>
        <w:t>poskytnutej zo strany Dopravcu pred podpisom Zmluvy</w:t>
      </w:r>
      <w:r w:rsidR="007C3B00">
        <w:rPr>
          <w:rFonts w:asciiTheme="minorHAnsi" w:hAnsiTheme="minorHAnsi" w:cstheme="minorHAnsi"/>
          <w:sz w:val="24"/>
          <w:lang w:val="sk-SK"/>
        </w:rPr>
        <w:t xml:space="preserve"> (v prípade prvej zmeny), resp. oproti predchádzajúcemu stavu (v prípade ďalších zmien)</w:t>
      </w:r>
      <w:r w:rsidR="00D1016E">
        <w:rPr>
          <w:rFonts w:asciiTheme="minorHAnsi" w:hAnsiTheme="minorHAnsi" w:cstheme="minorHAnsi"/>
          <w:sz w:val="24"/>
          <w:lang w:val="sk-SK"/>
        </w:rPr>
        <w:t xml:space="preserve">, všetko za predpokladu, že Dopravca v Ponuke, ako aj </w:t>
      </w:r>
      <w:r w:rsidR="007C3B00">
        <w:rPr>
          <w:rFonts w:asciiTheme="minorHAnsi" w:hAnsiTheme="minorHAnsi" w:cstheme="minorHAnsi"/>
          <w:sz w:val="24"/>
          <w:lang w:val="sk-SK"/>
        </w:rPr>
        <w:t xml:space="preserve">zakaždým </w:t>
      </w:r>
      <w:r w:rsidR="00D1016E">
        <w:rPr>
          <w:rFonts w:asciiTheme="minorHAnsi" w:hAnsiTheme="minorHAnsi" w:cstheme="minorHAnsi"/>
          <w:sz w:val="24"/>
          <w:lang w:val="sk-SK"/>
        </w:rPr>
        <w:t>po zmene Cestovných poriadkov postupoval s maximálnou odbornou starostlivosťou</w:t>
      </w:r>
      <w:r w:rsidR="00A762EF">
        <w:rPr>
          <w:rFonts w:asciiTheme="minorHAnsi" w:hAnsiTheme="minorHAnsi" w:cstheme="minorHAnsi"/>
          <w:sz w:val="24"/>
          <w:lang w:val="sk-SK"/>
        </w:rPr>
        <w:t xml:space="preserve"> </w:t>
      </w:r>
      <w:r w:rsidR="00D1016E">
        <w:rPr>
          <w:rFonts w:asciiTheme="minorHAnsi" w:hAnsiTheme="minorHAnsi" w:cstheme="minorHAnsi"/>
          <w:sz w:val="24"/>
          <w:lang w:val="sk-SK"/>
        </w:rPr>
        <w:t xml:space="preserve">a optimalizoval </w:t>
      </w:r>
      <w:r w:rsidR="003614B2">
        <w:rPr>
          <w:rFonts w:asciiTheme="minorHAnsi" w:hAnsiTheme="minorHAnsi" w:cstheme="minorHAnsi"/>
          <w:sz w:val="24"/>
          <w:lang w:val="sk-SK"/>
        </w:rPr>
        <w:t>Technické</w:t>
      </w:r>
      <w:r w:rsidR="00FF2D69">
        <w:rPr>
          <w:rFonts w:asciiTheme="minorHAnsi" w:hAnsiTheme="minorHAnsi" w:cstheme="minorHAnsi"/>
          <w:sz w:val="24"/>
          <w:lang w:val="sk-SK"/>
        </w:rPr>
        <w:t xml:space="preserve"> </w:t>
      </w:r>
      <w:r w:rsidR="00D1016E">
        <w:rPr>
          <w:rFonts w:asciiTheme="minorHAnsi" w:hAnsiTheme="minorHAnsi" w:cstheme="minorHAnsi"/>
          <w:sz w:val="24"/>
          <w:lang w:val="sk-SK"/>
        </w:rPr>
        <w:t xml:space="preserve">kilometre na nevyhnutné minimum, na čo je Dopravca povinný, má </w:t>
      </w:r>
      <w:r w:rsidR="00DC653F">
        <w:rPr>
          <w:rFonts w:asciiTheme="minorHAnsi" w:hAnsiTheme="minorHAnsi" w:cstheme="minorHAnsi"/>
          <w:sz w:val="24"/>
          <w:lang w:val="sk-SK"/>
        </w:rPr>
        <w:t>z</w:t>
      </w:r>
      <w:r w:rsidR="00D1016E">
        <w:rPr>
          <w:rFonts w:asciiTheme="minorHAnsi" w:hAnsiTheme="minorHAnsi" w:cstheme="minorHAnsi"/>
          <w:sz w:val="24"/>
          <w:lang w:val="sk-SK"/>
        </w:rPr>
        <w:t>mluvná strana, ktorej sa zmena dotkne (t.</w:t>
      </w:r>
      <w:r w:rsidR="00EC5714">
        <w:rPr>
          <w:rFonts w:asciiTheme="minorHAnsi" w:hAnsiTheme="minorHAnsi" w:cstheme="minorHAnsi"/>
          <w:sz w:val="24"/>
          <w:lang w:val="sk-SK"/>
        </w:rPr>
        <w:t xml:space="preserve"> </w:t>
      </w:r>
      <w:r w:rsidR="00D1016E">
        <w:rPr>
          <w:rFonts w:asciiTheme="minorHAnsi" w:hAnsiTheme="minorHAnsi" w:cstheme="minorHAnsi"/>
          <w:sz w:val="24"/>
          <w:lang w:val="sk-SK"/>
        </w:rPr>
        <w:t xml:space="preserve">j. v prípade zvýšenia </w:t>
      </w:r>
      <w:r w:rsidR="00EC5714">
        <w:rPr>
          <w:rFonts w:asciiTheme="minorHAnsi" w:hAnsiTheme="minorHAnsi" w:cstheme="minorHAnsi"/>
          <w:sz w:val="24"/>
          <w:lang w:val="sk-SK"/>
        </w:rPr>
        <w:t xml:space="preserve">Technických </w:t>
      </w:r>
      <w:r w:rsidR="00D1016E">
        <w:rPr>
          <w:rFonts w:asciiTheme="minorHAnsi" w:hAnsiTheme="minorHAnsi" w:cstheme="minorHAnsi"/>
          <w:sz w:val="24"/>
          <w:lang w:val="sk-SK"/>
        </w:rPr>
        <w:t xml:space="preserve">kilometrov Dopravca a v prípade ich </w:t>
      </w:r>
      <w:r w:rsidR="00D1016E" w:rsidRPr="00834348">
        <w:rPr>
          <w:rFonts w:asciiTheme="minorHAnsi" w:hAnsiTheme="minorHAnsi" w:cstheme="minorHAnsi"/>
          <w:sz w:val="24"/>
          <w:lang w:val="sk-SK"/>
        </w:rPr>
        <w:t>zníženia Objednávateľ)</w:t>
      </w:r>
      <w:r w:rsidR="009B17B8" w:rsidRPr="00834348">
        <w:rPr>
          <w:rFonts w:asciiTheme="minorHAnsi" w:hAnsiTheme="minorHAnsi" w:cstheme="minorHAnsi"/>
          <w:sz w:val="24"/>
          <w:lang w:val="sk-SK"/>
        </w:rPr>
        <w:t>,</w:t>
      </w:r>
      <w:r w:rsidR="00D1016E" w:rsidRPr="00834348">
        <w:rPr>
          <w:rFonts w:asciiTheme="minorHAnsi" w:hAnsiTheme="minorHAnsi" w:cstheme="minorHAnsi"/>
          <w:sz w:val="24"/>
          <w:lang w:val="sk-SK"/>
        </w:rPr>
        <w:t xml:space="preserve"> právo na náhradu. Náhrada podľa predchádzajúcej vety </w:t>
      </w:r>
      <w:r w:rsidR="00A04265" w:rsidRPr="00834348">
        <w:rPr>
          <w:rFonts w:asciiTheme="minorHAnsi" w:hAnsiTheme="minorHAnsi" w:cstheme="minorHAnsi"/>
          <w:sz w:val="24"/>
          <w:lang w:val="sk-SK"/>
        </w:rPr>
        <w:t>bude zohľadňovať</w:t>
      </w:r>
      <w:r w:rsidR="00A11A41" w:rsidRPr="00834348">
        <w:rPr>
          <w:rFonts w:asciiTheme="minorHAnsi" w:hAnsiTheme="minorHAnsi" w:cstheme="minorHAnsi"/>
          <w:sz w:val="24"/>
          <w:lang w:val="sk-SK"/>
        </w:rPr>
        <w:t xml:space="preserve"> zmenené</w:t>
      </w:r>
      <w:r w:rsidR="00A04265"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náklady na pohonné hmoty, </w:t>
      </w:r>
      <w:r w:rsidR="000A3D00" w:rsidRPr="00834348">
        <w:rPr>
          <w:rFonts w:asciiTheme="minorHAnsi" w:hAnsiTheme="minorHAnsi" w:cstheme="minorHAnsi"/>
          <w:sz w:val="24"/>
          <w:lang w:val="sk-SK"/>
        </w:rPr>
        <w:t>osobné náklady</w:t>
      </w:r>
      <w:r w:rsidR="00A11A41" w:rsidRPr="00834348">
        <w:rPr>
          <w:rFonts w:asciiTheme="minorHAnsi" w:hAnsiTheme="minorHAnsi" w:cstheme="minorHAnsi"/>
          <w:sz w:val="24"/>
          <w:lang w:val="sk-SK"/>
        </w:rPr>
        <w:t xml:space="preserve"> vodičov a</w:t>
      </w:r>
      <w:r w:rsidR="000A3D00" w:rsidRPr="00834348">
        <w:rPr>
          <w:rFonts w:asciiTheme="minorHAnsi" w:hAnsiTheme="minorHAnsi" w:cstheme="minorHAnsi"/>
          <w:sz w:val="24"/>
          <w:lang w:val="sk-SK"/>
        </w:rPr>
        <w:t xml:space="preserve"> ostatné </w:t>
      </w:r>
      <w:r w:rsidR="00A11A41" w:rsidRPr="00834348">
        <w:rPr>
          <w:rFonts w:asciiTheme="minorHAnsi" w:hAnsiTheme="minorHAnsi" w:cstheme="minorHAnsi"/>
          <w:sz w:val="24"/>
          <w:lang w:val="sk-SK"/>
        </w:rPr>
        <w:t xml:space="preserve">variabilné náklady (položky </w:t>
      </w:r>
      <w:r w:rsidR="000A3D00" w:rsidRPr="00834348">
        <w:rPr>
          <w:rFonts w:asciiTheme="minorHAnsi" w:hAnsiTheme="minorHAnsi" w:cstheme="minorHAnsi"/>
          <w:sz w:val="24"/>
          <w:lang w:val="sk-SK"/>
        </w:rPr>
        <w:t>1, 2 a 5</w:t>
      </w:r>
      <w:r w:rsidR="00A11A41" w:rsidRPr="00834348">
        <w:rPr>
          <w:rFonts w:asciiTheme="minorHAnsi" w:hAnsiTheme="minorHAnsi" w:cstheme="minorHAnsi"/>
          <w:sz w:val="24"/>
          <w:lang w:val="sk-SK"/>
        </w:rPr>
        <w:t xml:space="preserve"> Prílohy č. 6) a k stanoveniu dôjde dohodou Zmluvných strán. </w:t>
      </w:r>
      <w:r w:rsidR="009E47C3" w:rsidRPr="00834348">
        <w:rPr>
          <w:rFonts w:asciiTheme="minorHAnsi" w:hAnsiTheme="minorHAnsi" w:cstheme="minorHAnsi"/>
          <w:sz w:val="24"/>
          <w:lang w:val="sk-SK"/>
        </w:rPr>
        <w:t xml:space="preserve">O zmene </w:t>
      </w:r>
      <w:r w:rsidR="003614B2" w:rsidRPr="00834348">
        <w:rPr>
          <w:rFonts w:asciiTheme="minorHAnsi" w:hAnsiTheme="minorHAnsi" w:cstheme="minorHAnsi"/>
          <w:sz w:val="24"/>
          <w:lang w:val="sk-SK"/>
        </w:rPr>
        <w:t>Technických</w:t>
      </w:r>
      <w:r w:rsidR="00FF2D69"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kilometrov </w:t>
      </w:r>
      <w:r w:rsidR="009E47C3" w:rsidRPr="00834348">
        <w:rPr>
          <w:rFonts w:asciiTheme="minorHAnsi" w:hAnsiTheme="minorHAnsi" w:cstheme="minorHAnsi"/>
          <w:sz w:val="24"/>
          <w:lang w:val="sk-SK"/>
        </w:rPr>
        <w:t>je Dopravca povinný informovať Objednávateľa</w:t>
      </w:r>
      <w:r w:rsidR="009E47C3">
        <w:rPr>
          <w:rFonts w:asciiTheme="minorHAnsi" w:hAnsiTheme="minorHAnsi" w:cstheme="minorHAnsi"/>
          <w:sz w:val="24"/>
          <w:lang w:val="sk-SK"/>
        </w:rPr>
        <w:t xml:space="preserve"> najneskôr do 14 dní od oznámenia zmeny Cestovných poriadkov</w:t>
      </w:r>
      <w:r w:rsidR="00BD5134">
        <w:rPr>
          <w:rFonts w:asciiTheme="minorHAnsi" w:hAnsiTheme="minorHAnsi" w:cstheme="minorHAnsi"/>
          <w:sz w:val="24"/>
          <w:lang w:val="sk-SK"/>
        </w:rPr>
        <w:t xml:space="preserve"> a súčasne pre</w:t>
      </w:r>
      <w:r w:rsidR="00F843E3">
        <w:rPr>
          <w:rFonts w:asciiTheme="minorHAnsi" w:hAnsiTheme="minorHAnsi" w:cstheme="minorHAnsi"/>
          <w:sz w:val="24"/>
          <w:lang w:val="sk-SK"/>
        </w:rPr>
        <w:t>d</w:t>
      </w:r>
      <w:r w:rsidR="00BD5134">
        <w:rPr>
          <w:rFonts w:asciiTheme="minorHAnsi" w:hAnsiTheme="minorHAnsi" w:cstheme="minorHAnsi"/>
          <w:sz w:val="24"/>
          <w:lang w:val="sk-SK"/>
        </w:rPr>
        <w:t>ložiť Objednávateľovi kalkuláciu cenového dopadu v zmysle vyššie uvedeného</w:t>
      </w:r>
      <w:r w:rsidR="00A11A41">
        <w:rPr>
          <w:rFonts w:asciiTheme="minorHAnsi" w:hAnsiTheme="minorHAnsi" w:cstheme="minorHAnsi"/>
          <w:sz w:val="24"/>
          <w:lang w:val="sk-SK"/>
        </w:rPr>
        <w:t xml:space="preserve">, zmeny </w:t>
      </w:r>
      <w:r w:rsidR="003614B2">
        <w:rPr>
          <w:rFonts w:asciiTheme="minorHAnsi" w:hAnsiTheme="minorHAnsi" w:cstheme="minorHAnsi"/>
          <w:sz w:val="24"/>
          <w:lang w:val="sk-SK"/>
        </w:rPr>
        <w:t>Technických</w:t>
      </w:r>
      <w:r w:rsidR="00A11A41">
        <w:rPr>
          <w:rFonts w:asciiTheme="minorHAnsi" w:hAnsiTheme="minorHAnsi" w:cstheme="minorHAnsi"/>
          <w:sz w:val="24"/>
          <w:lang w:val="sk-SK"/>
        </w:rPr>
        <w:t xml:space="preserve"> kilometrov je Objednávateľ každopádne oprávnený kedykoľvek kontrolovať a Dopravca je povinný na požiadanie predložiť Objednávateľovi bezodkladne všetky relevantné údaje a podklady</w:t>
      </w:r>
      <w:r w:rsidR="009E47C3">
        <w:rPr>
          <w:rFonts w:asciiTheme="minorHAnsi" w:hAnsiTheme="minorHAnsi" w:cstheme="minorHAnsi"/>
          <w:sz w:val="24"/>
          <w:lang w:val="sk-SK"/>
        </w:rPr>
        <w:t xml:space="preserve">. </w:t>
      </w:r>
      <w:r w:rsidR="009161A7">
        <w:rPr>
          <w:rFonts w:asciiTheme="minorHAnsi" w:hAnsiTheme="minorHAnsi" w:cstheme="minorHAnsi"/>
          <w:sz w:val="24"/>
          <w:lang w:val="sk-SK"/>
        </w:rPr>
        <w:t xml:space="preserve">Náhrada bude </w:t>
      </w:r>
      <w:r w:rsidR="00F852FD">
        <w:rPr>
          <w:rFonts w:asciiTheme="minorHAnsi" w:hAnsiTheme="minorHAnsi" w:cstheme="minorHAnsi"/>
          <w:sz w:val="24"/>
          <w:lang w:val="sk-SK"/>
        </w:rPr>
        <w:t xml:space="preserve">zohľadnená vo </w:t>
      </w:r>
      <w:r w:rsidR="009053E3">
        <w:rPr>
          <w:rFonts w:asciiTheme="minorHAnsi" w:hAnsiTheme="minorHAnsi" w:cstheme="minorHAnsi"/>
          <w:sz w:val="24"/>
          <w:lang w:val="sk-SK"/>
        </w:rPr>
        <w:t>v</w:t>
      </w:r>
      <w:r w:rsidR="009053E3" w:rsidRPr="009053E3">
        <w:rPr>
          <w:rFonts w:asciiTheme="minorHAnsi" w:hAnsiTheme="minorHAnsi" w:cstheme="minorHAnsi"/>
          <w:sz w:val="24"/>
          <w:lang w:val="sk-SK"/>
        </w:rPr>
        <w:t>yrovnan</w:t>
      </w:r>
      <w:r w:rsidR="009053E3">
        <w:rPr>
          <w:rFonts w:asciiTheme="minorHAnsi" w:hAnsiTheme="minorHAnsi" w:cstheme="minorHAnsi"/>
          <w:sz w:val="24"/>
          <w:lang w:val="sk-SK"/>
        </w:rPr>
        <w:t>í</w:t>
      </w:r>
      <w:r w:rsidR="009053E3" w:rsidRPr="009053E3">
        <w:rPr>
          <w:rFonts w:asciiTheme="minorHAnsi" w:hAnsiTheme="minorHAnsi" w:cstheme="minorHAnsi"/>
          <w:sz w:val="24"/>
          <w:lang w:val="sk-SK"/>
        </w:rPr>
        <w:t xml:space="preserve"> ceny dopravného výkonu za príslušný kalendárny mesiac</w:t>
      </w:r>
      <w:r w:rsidR="00A11A41">
        <w:rPr>
          <w:rFonts w:asciiTheme="minorHAnsi" w:hAnsiTheme="minorHAnsi" w:cstheme="minorHAnsi"/>
          <w:sz w:val="24"/>
          <w:lang w:val="sk-SK"/>
        </w:rPr>
        <w:t>.</w:t>
      </w:r>
    </w:p>
    <w:p w14:paraId="741F4C1F" w14:textId="636D2326" w:rsidR="003673CF"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sa zaväzuje začať </w:t>
      </w:r>
      <w:r w:rsidR="008919CE" w:rsidRPr="00553596">
        <w:rPr>
          <w:rFonts w:asciiTheme="minorHAnsi" w:hAnsiTheme="minorHAnsi" w:cstheme="minorHAnsi"/>
          <w:sz w:val="24"/>
          <w:lang w:val="sk-SK"/>
        </w:rPr>
        <w:t xml:space="preserve">poskytovať </w:t>
      </w:r>
      <w:r w:rsidR="00363F7E" w:rsidRPr="00553596">
        <w:rPr>
          <w:rFonts w:asciiTheme="minorHAnsi" w:hAnsiTheme="minorHAnsi" w:cstheme="minorHAnsi"/>
          <w:sz w:val="24"/>
          <w:lang w:val="sk-SK"/>
        </w:rPr>
        <w:t>Sl</w:t>
      </w:r>
      <w:r w:rsidRPr="00553596">
        <w:rPr>
          <w:rFonts w:asciiTheme="minorHAnsi" w:hAnsiTheme="minorHAnsi" w:cstheme="minorHAnsi"/>
          <w:sz w:val="24"/>
          <w:lang w:val="sk-SK"/>
        </w:rPr>
        <w:t>už</w:t>
      </w:r>
      <w:r w:rsidR="008919CE" w:rsidRPr="00553596">
        <w:rPr>
          <w:rFonts w:asciiTheme="minorHAnsi" w:hAnsiTheme="minorHAnsi" w:cstheme="minorHAnsi"/>
          <w:sz w:val="24"/>
          <w:lang w:val="sk-SK"/>
        </w:rPr>
        <w:t>by</w:t>
      </w:r>
      <w:r w:rsidRPr="00553596">
        <w:rPr>
          <w:rFonts w:asciiTheme="minorHAnsi" w:hAnsiTheme="minorHAnsi" w:cstheme="minorHAnsi"/>
          <w:sz w:val="24"/>
          <w:lang w:val="sk-SK"/>
        </w:rPr>
        <w:t xml:space="preserve"> na základe tejto Zmluvy a dopravnú obslužnosť zabezpečovať </w:t>
      </w:r>
      <w:r w:rsidR="009A62BD" w:rsidRPr="00553596">
        <w:rPr>
          <w:rFonts w:asciiTheme="minorHAnsi" w:hAnsiTheme="minorHAnsi" w:cstheme="minorHAnsi"/>
          <w:sz w:val="24"/>
          <w:lang w:val="sk-SK"/>
        </w:rPr>
        <w:t>dňom presne vymedzeným vo</w:t>
      </w:r>
      <w:r w:rsidR="00184E9C"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 xml:space="preserve">výzve </w:t>
      </w:r>
      <w:r w:rsidR="00184E9C" w:rsidRPr="00553596">
        <w:rPr>
          <w:rFonts w:asciiTheme="minorHAnsi" w:hAnsiTheme="minorHAnsi" w:cstheme="minorHAnsi"/>
          <w:sz w:val="24"/>
          <w:lang w:val="sk-SK"/>
        </w:rPr>
        <w:t>Objednávateľa k príprave na</w:t>
      </w:r>
      <w:r w:rsidR="00547CC2" w:rsidRPr="00553596">
        <w:rPr>
          <w:rFonts w:cs="Calibri"/>
          <w:sz w:val="24"/>
          <w:lang w:val="sk-SK"/>
        </w:rPr>
        <w:t xml:space="preserve"> </w:t>
      </w:r>
      <w:r w:rsidR="00184E9C" w:rsidRPr="00553596">
        <w:rPr>
          <w:rFonts w:asciiTheme="minorHAnsi" w:hAnsiTheme="minorHAnsi" w:cstheme="minorHAnsi"/>
          <w:sz w:val="24"/>
          <w:lang w:val="sk-SK"/>
        </w:rPr>
        <w:t>začatie prevádzky</w:t>
      </w:r>
      <w:r w:rsidR="009A62BD" w:rsidRPr="00553596">
        <w:rPr>
          <w:rFonts w:asciiTheme="minorHAnsi" w:hAnsiTheme="minorHAnsi" w:cstheme="minorHAnsi"/>
          <w:sz w:val="24"/>
          <w:lang w:val="sk-SK"/>
        </w:rPr>
        <w:t xml:space="preserve"> a na začatie poskytovania Služieb</w:t>
      </w:r>
      <w:r w:rsidR="001D7E8F"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tento deň musí byť</w:t>
      </w:r>
      <w:r w:rsidR="001D7E8F" w:rsidRPr="00553596">
        <w:rPr>
          <w:rFonts w:asciiTheme="minorHAnsi" w:hAnsiTheme="minorHAnsi" w:cstheme="minorHAnsi"/>
          <w:sz w:val="24"/>
          <w:lang w:val="sk-SK"/>
        </w:rPr>
        <w:t xml:space="preserve"> Objednávateľom v predmetnej výzve</w:t>
      </w:r>
      <w:r w:rsidR="009A62BD" w:rsidRPr="00553596">
        <w:rPr>
          <w:rFonts w:asciiTheme="minorHAnsi" w:hAnsiTheme="minorHAnsi" w:cstheme="minorHAnsi"/>
          <w:sz w:val="24"/>
          <w:lang w:val="sk-SK"/>
        </w:rPr>
        <w:t xml:space="preserve"> určený </w:t>
      </w:r>
      <w:r w:rsidR="00FC1BB7">
        <w:rPr>
          <w:rFonts w:asciiTheme="minorHAnsi" w:hAnsiTheme="minorHAnsi" w:cstheme="minorHAnsi"/>
          <w:sz w:val="24"/>
          <w:lang w:val="sk-SK"/>
        </w:rPr>
        <w:t>minimálne</w:t>
      </w:r>
      <w:r w:rsidR="001D7E8F" w:rsidRPr="00553596">
        <w:rPr>
          <w:rFonts w:asciiTheme="minorHAnsi" w:hAnsiTheme="minorHAnsi" w:cstheme="minorHAnsi"/>
          <w:sz w:val="24"/>
          <w:lang w:val="sk-SK"/>
        </w:rPr>
        <w:t xml:space="preserve"> 360 kalendárnych dní</w:t>
      </w:r>
      <w:r w:rsidR="009A62BD" w:rsidRPr="00553596">
        <w:rPr>
          <w:rFonts w:asciiTheme="minorHAnsi" w:hAnsiTheme="minorHAnsi" w:cstheme="minorHAnsi"/>
          <w:sz w:val="24"/>
          <w:lang w:val="sk-SK"/>
        </w:rPr>
        <w:t xml:space="preserve"> od odoslania výzvy</w:t>
      </w:r>
      <w:r w:rsidR="00C72F73" w:rsidRPr="00553596">
        <w:rPr>
          <w:rFonts w:asciiTheme="minorHAnsi" w:hAnsiTheme="minorHAnsi" w:cstheme="minorHAnsi"/>
          <w:sz w:val="24"/>
          <w:lang w:val="sk-SK"/>
        </w:rPr>
        <w:t xml:space="preserve"> (moment začatia poskytovania </w:t>
      </w:r>
      <w:r w:rsidR="007E41F6" w:rsidRPr="00553596">
        <w:rPr>
          <w:rFonts w:asciiTheme="minorHAnsi" w:hAnsiTheme="minorHAnsi" w:cstheme="minorHAnsi"/>
          <w:sz w:val="24"/>
          <w:lang w:val="sk-SK"/>
        </w:rPr>
        <w:t>S</w:t>
      </w:r>
      <w:r w:rsidR="00C72F73" w:rsidRPr="00553596">
        <w:rPr>
          <w:rFonts w:asciiTheme="minorHAnsi" w:hAnsiTheme="minorHAnsi" w:cstheme="minorHAnsi"/>
          <w:sz w:val="24"/>
          <w:lang w:val="sk-SK"/>
        </w:rPr>
        <w:t>lužieb ďalej len „</w:t>
      </w:r>
      <w:r w:rsidR="00C72F73" w:rsidRPr="00553596">
        <w:rPr>
          <w:rFonts w:asciiTheme="minorHAnsi" w:hAnsiTheme="minorHAnsi" w:cstheme="minorHAnsi"/>
          <w:b/>
          <w:sz w:val="24"/>
          <w:lang w:val="sk-SK"/>
        </w:rPr>
        <w:t xml:space="preserve">Začiatok </w:t>
      </w:r>
      <w:r w:rsidR="00073D5A" w:rsidRPr="00553596">
        <w:rPr>
          <w:rFonts w:asciiTheme="minorHAnsi" w:hAnsiTheme="minorHAnsi" w:cstheme="minorHAnsi"/>
          <w:b/>
          <w:sz w:val="24"/>
          <w:lang w:val="sk-SK"/>
        </w:rPr>
        <w:t>prevádzky</w:t>
      </w:r>
      <w:r w:rsidR="00C72F73" w:rsidRPr="00553596">
        <w:rPr>
          <w:rFonts w:asciiTheme="minorHAnsi" w:hAnsiTheme="minorHAnsi" w:cstheme="minorHAnsi"/>
          <w:sz w:val="24"/>
          <w:lang w:val="sk-SK"/>
        </w:rPr>
        <w:t>“</w:t>
      </w:r>
      <w:r w:rsidR="00D539A5" w:rsidRPr="00553596">
        <w:rPr>
          <w:rFonts w:asciiTheme="minorHAnsi" w:hAnsiTheme="minorHAnsi" w:cstheme="minorHAnsi"/>
          <w:sz w:val="24"/>
          <w:lang w:val="sk-SK"/>
        </w:rPr>
        <w:t xml:space="preserve"> alebo „</w:t>
      </w:r>
      <w:r w:rsidR="00D539A5" w:rsidRPr="00553596">
        <w:rPr>
          <w:rFonts w:asciiTheme="minorHAnsi" w:hAnsiTheme="minorHAnsi" w:cstheme="minorHAnsi"/>
          <w:b/>
          <w:sz w:val="24"/>
          <w:lang w:val="sk-SK"/>
        </w:rPr>
        <w:t>Začatie prevádzky</w:t>
      </w:r>
      <w:r w:rsidR="00D539A5" w:rsidRPr="00553596">
        <w:rPr>
          <w:rFonts w:asciiTheme="minorHAnsi" w:hAnsiTheme="minorHAnsi" w:cstheme="minorHAnsi"/>
          <w:sz w:val="24"/>
          <w:lang w:val="sk-SK"/>
        </w:rPr>
        <w:t>“</w:t>
      </w:r>
      <w:r w:rsidR="00C72F73" w:rsidRPr="00553596">
        <w:rPr>
          <w:rFonts w:asciiTheme="minorHAnsi" w:hAnsiTheme="minorHAnsi" w:cstheme="minorHAnsi"/>
          <w:sz w:val="24"/>
          <w:lang w:val="sk-SK"/>
        </w:rPr>
        <w:t>)</w:t>
      </w:r>
      <w:r w:rsidR="00184E9C" w:rsidRPr="00553596">
        <w:rPr>
          <w:rFonts w:asciiTheme="minorHAnsi" w:hAnsiTheme="minorHAnsi" w:cstheme="minorHAnsi"/>
          <w:sz w:val="24"/>
          <w:lang w:val="sk-SK"/>
        </w:rPr>
        <w:t xml:space="preserve">. </w:t>
      </w:r>
      <w:r w:rsidR="001D7E8F" w:rsidRPr="00553596">
        <w:rPr>
          <w:rFonts w:asciiTheme="minorHAnsi" w:hAnsiTheme="minorHAnsi" w:cstheme="minorHAnsi"/>
          <w:sz w:val="24"/>
          <w:lang w:val="sk-SK"/>
        </w:rPr>
        <w:t>Predmetnú výzvu odošle Objednávateľ Dopravcovi na email uvedený v záhlaví tejto Zmluvy a s ohľadom na potreb</w:t>
      </w:r>
      <w:r w:rsidR="00FE2380" w:rsidRPr="00553596">
        <w:rPr>
          <w:rFonts w:asciiTheme="minorHAnsi" w:hAnsiTheme="minorHAnsi" w:cstheme="minorHAnsi"/>
          <w:sz w:val="24"/>
          <w:lang w:val="sk-SK"/>
        </w:rPr>
        <w:t>u</w:t>
      </w:r>
      <w:r w:rsidR="001D7E8F" w:rsidRPr="00553596">
        <w:rPr>
          <w:rFonts w:asciiTheme="minorHAnsi" w:hAnsiTheme="minorHAnsi" w:cstheme="minorHAnsi"/>
          <w:sz w:val="24"/>
          <w:lang w:val="sk-SK"/>
        </w:rPr>
        <w:t xml:space="preserve"> dodržania presného dňa </w:t>
      </w:r>
      <w:r w:rsidR="00C72F73" w:rsidRPr="00553596">
        <w:rPr>
          <w:rFonts w:asciiTheme="minorHAnsi" w:hAnsiTheme="minorHAnsi" w:cstheme="minorHAnsi"/>
          <w:sz w:val="24"/>
          <w:lang w:val="sk-SK"/>
        </w:rPr>
        <w:t xml:space="preserve">Začiatku </w:t>
      </w:r>
      <w:r w:rsidR="008124D4" w:rsidRPr="00553596">
        <w:rPr>
          <w:rFonts w:asciiTheme="minorHAnsi" w:hAnsiTheme="minorHAnsi" w:cstheme="minorHAnsi"/>
          <w:sz w:val="24"/>
          <w:lang w:val="sk-SK"/>
        </w:rPr>
        <w:t>prevádzky</w:t>
      </w:r>
      <w:r w:rsidR="001D7E8F" w:rsidRPr="00553596">
        <w:rPr>
          <w:rFonts w:asciiTheme="minorHAnsi" w:hAnsiTheme="minorHAnsi" w:cstheme="minorHAnsi"/>
          <w:sz w:val="24"/>
          <w:lang w:val="sk-SK"/>
        </w:rPr>
        <w:t xml:space="preserve"> </w:t>
      </w:r>
      <w:r w:rsidR="008124D4" w:rsidRPr="00553596">
        <w:rPr>
          <w:rFonts w:asciiTheme="minorHAnsi" w:hAnsiTheme="minorHAnsi" w:cstheme="minorHAnsi"/>
          <w:sz w:val="24"/>
          <w:lang w:val="sk-SK"/>
        </w:rPr>
        <w:t>a zachovania času Dopravcu na prípravu v </w:t>
      </w:r>
      <w:r w:rsidR="00FC1BB7">
        <w:rPr>
          <w:rFonts w:asciiTheme="minorHAnsi" w:hAnsiTheme="minorHAnsi" w:cstheme="minorHAnsi"/>
          <w:sz w:val="24"/>
          <w:lang w:val="sk-SK"/>
        </w:rPr>
        <w:t>rozsahu minimálne</w:t>
      </w:r>
      <w:r w:rsidR="008124D4" w:rsidRPr="00553596">
        <w:rPr>
          <w:rFonts w:asciiTheme="minorHAnsi" w:hAnsiTheme="minorHAnsi" w:cstheme="minorHAnsi"/>
          <w:sz w:val="24"/>
          <w:lang w:val="sk-SK"/>
        </w:rPr>
        <w:t xml:space="preserve"> 360 </w:t>
      </w:r>
      <w:r w:rsidR="0050513F">
        <w:rPr>
          <w:rFonts w:asciiTheme="minorHAnsi" w:hAnsiTheme="minorHAnsi" w:cstheme="minorHAnsi"/>
          <w:sz w:val="24"/>
          <w:lang w:val="sk-SK"/>
        </w:rPr>
        <w:t xml:space="preserve">kalendárnych </w:t>
      </w:r>
      <w:r w:rsidR="008124D4" w:rsidRPr="00553596">
        <w:rPr>
          <w:rFonts w:asciiTheme="minorHAnsi" w:hAnsiTheme="minorHAnsi" w:cstheme="minorHAnsi"/>
          <w:sz w:val="24"/>
          <w:lang w:val="sk-SK"/>
        </w:rPr>
        <w:t xml:space="preserve">dní </w:t>
      </w:r>
      <w:r w:rsidR="001D7E8F" w:rsidRPr="00553596">
        <w:rPr>
          <w:rFonts w:asciiTheme="minorHAnsi" w:hAnsiTheme="minorHAnsi" w:cstheme="minorHAnsi"/>
          <w:sz w:val="24"/>
          <w:lang w:val="sk-SK"/>
        </w:rPr>
        <w:t>bude tento email považovaný za doručený v deň jeho odoslania Objednávateľom</w:t>
      </w:r>
      <w:r w:rsidR="000516E9" w:rsidRPr="00553596">
        <w:rPr>
          <w:rFonts w:asciiTheme="minorHAnsi" w:hAnsiTheme="minorHAnsi" w:cstheme="minorHAnsi"/>
          <w:sz w:val="24"/>
          <w:lang w:val="sk-SK"/>
        </w:rPr>
        <w:t xml:space="preserve"> (bez ohľadu na čas odoslania a na to, či ide o pracovný deň)</w:t>
      </w:r>
      <w:r w:rsidR="001D7E8F" w:rsidRPr="00553596">
        <w:rPr>
          <w:rFonts w:asciiTheme="minorHAnsi" w:hAnsiTheme="minorHAnsi" w:cstheme="minorHAnsi"/>
          <w:sz w:val="24"/>
          <w:lang w:val="sk-SK"/>
        </w:rPr>
        <w:t xml:space="preserve">. </w:t>
      </w:r>
      <w:r w:rsidR="00184E9C" w:rsidRPr="00553596">
        <w:rPr>
          <w:rFonts w:asciiTheme="minorHAnsi" w:hAnsiTheme="minorHAnsi" w:cstheme="minorHAnsi"/>
          <w:sz w:val="24"/>
          <w:lang w:val="sk-SK"/>
        </w:rPr>
        <w:t xml:space="preserve">Doba trvania poskytovania </w:t>
      </w:r>
      <w:r w:rsidR="007E41F6" w:rsidRPr="00553596">
        <w:rPr>
          <w:rFonts w:asciiTheme="minorHAnsi" w:hAnsiTheme="minorHAnsi" w:cstheme="minorHAnsi"/>
          <w:sz w:val="24"/>
          <w:lang w:val="sk-SK"/>
        </w:rPr>
        <w:t xml:space="preserve">Služieb </w:t>
      </w:r>
      <w:r w:rsidR="00184E9C" w:rsidRPr="00553596">
        <w:rPr>
          <w:rFonts w:asciiTheme="minorHAnsi" w:hAnsiTheme="minorHAnsi" w:cstheme="minorHAnsi"/>
          <w:sz w:val="24"/>
          <w:lang w:val="sk-SK"/>
        </w:rPr>
        <w:t xml:space="preserve">je 10 rokov </w:t>
      </w:r>
      <w:r w:rsidR="007E41F6" w:rsidRPr="00553596">
        <w:rPr>
          <w:rFonts w:asciiTheme="minorHAnsi" w:hAnsiTheme="minorHAnsi" w:cstheme="minorHAnsi"/>
          <w:sz w:val="24"/>
          <w:lang w:val="sk-SK"/>
        </w:rPr>
        <w:t>od</w:t>
      </w:r>
      <w:r w:rsidR="00184E9C" w:rsidRPr="00553596">
        <w:rPr>
          <w:rFonts w:asciiTheme="minorHAnsi" w:hAnsiTheme="minorHAnsi" w:cstheme="minorHAnsi"/>
          <w:sz w:val="24"/>
          <w:lang w:val="sk-SK"/>
        </w:rPr>
        <w:t xml:space="preserve"> </w:t>
      </w:r>
      <w:r w:rsidR="007E41F6" w:rsidRPr="00553596">
        <w:rPr>
          <w:rFonts w:asciiTheme="minorHAnsi" w:hAnsiTheme="minorHAnsi" w:cstheme="minorHAnsi"/>
          <w:sz w:val="24"/>
          <w:lang w:val="sk-SK"/>
        </w:rPr>
        <w:t>Začiatku prevádzky</w:t>
      </w:r>
      <w:r w:rsidR="005B2F38">
        <w:rPr>
          <w:rFonts w:asciiTheme="minorHAnsi" w:hAnsiTheme="minorHAnsi" w:cstheme="minorHAnsi"/>
          <w:sz w:val="24"/>
          <w:lang w:val="sk-SK"/>
        </w:rPr>
        <w:t>.</w:t>
      </w:r>
      <w:r w:rsidR="00FC1BB7">
        <w:rPr>
          <w:rFonts w:asciiTheme="minorHAnsi" w:hAnsiTheme="minorHAnsi" w:cstheme="minorHAnsi"/>
          <w:sz w:val="24"/>
          <w:lang w:val="sk-SK"/>
        </w:rPr>
        <w:t xml:space="preserve"> </w:t>
      </w:r>
      <w:r w:rsidR="00FC1BB7" w:rsidRPr="00553596">
        <w:rPr>
          <w:rFonts w:asciiTheme="minorHAnsi" w:hAnsiTheme="minorHAnsi" w:cstheme="minorHAnsi"/>
          <w:sz w:val="24"/>
          <w:lang w:val="sk-SK"/>
        </w:rPr>
        <w:t xml:space="preserve">Pre zachovanie právnej a ekonomickej istoty Dopravcu sa Zmluvné strany dohodli, že výzvu podľa tohto bodu 4.2 je Objednávateľ povinný odoslať najneskôr do </w:t>
      </w:r>
      <w:r w:rsidR="00834348">
        <w:rPr>
          <w:rFonts w:asciiTheme="minorHAnsi" w:hAnsiTheme="minorHAnsi" w:cstheme="minorHAnsi"/>
          <w:sz w:val="24"/>
          <w:lang w:val="sk-SK"/>
        </w:rPr>
        <w:t>6</w:t>
      </w:r>
      <w:r w:rsidR="00313026">
        <w:rPr>
          <w:rFonts w:asciiTheme="minorHAnsi" w:hAnsiTheme="minorHAnsi" w:cstheme="minorHAnsi"/>
          <w:sz w:val="24"/>
          <w:lang w:val="sk-SK"/>
        </w:rPr>
        <w:t xml:space="preserve"> mesiacov </w:t>
      </w:r>
      <w:r w:rsidR="00FC1BB7" w:rsidRPr="00553596">
        <w:rPr>
          <w:rFonts w:asciiTheme="minorHAnsi" w:hAnsiTheme="minorHAnsi" w:cstheme="minorHAnsi"/>
          <w:sz w:val="24"/>
          <w:lang w:val="sk-SK"/>
        </w:rPr>
        <w:t xml:space="preserve">odo dňa účinnosti Zmluvy. </w:t>
      </w:r>
      <w:r w:rsidR="00692AD5" w:rsidRPr="00834348">
        <w:rPr>
          <w:rFonts w:asciiTheme="minorHAnsi" w:hAnsiTheme="minorHAnsi" w:cstheme="minorHAnsi"/>
          <w:sz w:val="24"/>
          <w:lang w:val="sk-SK"/>
        </w:rPr>
        <w:t>Predpokladaný</w:t>
      </w:r>
      <w:r w:rsidR="00364DB7" w:rsidRPr="00834348">
        <w:rPr>
          <w:rFonts w:asciiTheme="minorHAnsi" w:hAnsiTheme="minorHAnsi" w:cstheme="minorHAnsi"/>
          <w:sz w:val="24"/>
          <w:lang w:val="sk-SK"/>
        </w:rPr>
        <w:t xml:space="preserve"> Začiatok prevádzky je 01. 01. 2024.</w:t>
      </w:r>
    </w:p>
    <w:p w14:paraId="7284C2C3" w14:textId="5563CD29" w:rsidR="00896A3B"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Dopravca sa zaväzuje zabezpečiť dopravnú obslužnosť v súlade s Cestovným poriadkom platným pre Linku a dané Spoje. Cestovný poriadok Dopravca predkladá Dopravnému </w:t>
      </w:r>
      <w:r w:rsidR="009D6104" w:rsidRPr="00553596">
        <w:rPr>
          <w:rFonts w:asciiTheme="minorHAnsi" w:hAnsiTheme="minorHAnsi" w:cstheme="minorHAnsi"/>
          <w:sz w:val="24"/>
          <w:lang w:val="sk-SK"/>
        </w:rPr>
        <w:t>správnemu orgánu</w:t>
      </w:r>
      <w:r w:rsidRPr="00553596">
        <w:rPr>
          <w:rFonts w:asciiTheme="minorHAnsi" w:hAnsiTheme="minorHAnsi" w:cstheme="minorHAnsi"/>
          <w:sz w:val="24"/>
          <w:lang w:val="sk-SK"/>
        </w:rPr>
        <w:t xml:space="preserve"> na schválenie pre každú Linku, na ktorú mu bola udelená licencia.</w:t>
      </w:r>
      <w:r w:rsidR="009D6104" w:rsidRPr="00553596">
        <w:rPr>
          <w:rFonts w:asciiTheme="minorHAnsi" w:hAnsiTheme="minorHAnsi" w:cstheme="minorHAnsi"/>
          <w:sz w:val="24"/>
          <w:lang w:val="sk-SK"/>
        </w:rPr>
        <w:t xml:space="preserve"> Pre tieto účely a pre účely § 15 ods. 3 ZCD platí, že Objednávateľ schválil všetky Cestovné poriadky, ktoré sú </w:t>
      </w:r>
      <w:r w:rsidR="00890628" w:rsidRPr="00553596">
        <w:rPr>
          <w:rFonts w:cstheme="minorHAnsi"/>
          <w:sz w:val="24"/>
          <w:lang w:val="sk-SK"/>
        </w:rPr>
        <w:t xml:space="preserve">dostupné na </w:t>
      </w:r>
      <w:r w:rsidR="00693F7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693F77" w:rsidRPr="00E17EFE">
        <w:rPr>
          <w:rFonts w:cstheme="minorHAnsi"/>
          <w:sz w:val="24"/>
          <w:lang w:val="sk-SK"/>
        </w:rPr>
        <w:t>5 pracovných dní</w:t>
      </w:r>
      <w:r w:rsidR="00693F77">
        <w:rPr>
          <w:rFonts w:cstheme="minorHAnsi"/>
          <w:sz w:val="24"/>
          <w:lang w:val="sk-SK"/>
        </w:rPr>
        <w:t xml:space="preserve"> pred Začiatkom prevádzky.</w:t>
      </w:r>
      <w:r w:rsidR="00693F77" w:rsidRPr="00E17EFE">
        <w:rPr>
          <w:sz w:val="24"/>
          <w:lang w:val="sk-SK"/>
        </w:rPr>
        <w:t xml:space="preserve"> </w:t>
      </w:r>
      <w:r w:rsidRPr="00632651">
        <w:rPr>
          <w:rFonts w:asciiTheme="minorHAnsi" w:hAnsiTheme="minorHAnsi" w:cstheme="minorHAnsi"/>
          <w:sz w:val="24"/>
          <w:lang w:val="sk-SK"/>
        </w:rPr>
        <w:t xml:space="preserve">Každá zmena </w:t>
      </w:r>
      <w:r w:rsidR="009D6104" w:rsidRPr="00632651">
        <w:rPr>
          <w:rFonts w:asciiTheme="minorHAnsi" w:hAnsiTheme="minorHAnsi" w:cstheme="minorHAnsi"/>
          <w:sz w:val="24"/>
          <w:lang w:val="sk-SK"/>
        </w:rPr>
        <w:t>C</w:t>
      </w:r>
      <w:r w:rsidRPr="00632651">
        <w:rPr>
          <w:rFonts w:asciiTheme="minorHAnsi" w:hAnsiTheme="minorHAnsi" w:cstheme="minorHAnsi"/>
          <w:sz w:val="24"/>
          <w:lang w:val="sk-SK"/>
        </w:rPr>
        <w:t>estovného poriadku musí byť vykonaná formou vydania</w:t>
      </w:r>
      <w:r w:rsidR="009D6104" w:rsidRPr="00553596">
        <w:rPr>
          <w:rFonts w:asciiTheme="minorHAnsi" w:hAnsiTheme="minorHAnsi" w:cstheme="minorHAnsi"/>
          <w:sz w:val="24"/>
          <w:lang w:val="sk-SK"/>
        </w:rPr>
        <w:t xml:space="preserve"> a schválenia</w:t>
      </w:r>
      <w:r w:rsidRPr="00553596">
        <w:rPr>
          <w:rFonts w:asciiTheme="minorHAnsi" w:hAnsiTheme="minorHAnsi" w:cstheme="minorHAnsi"/>
          <w:sz w:val="24"/>
          <w:lang w:val="sk-SK"/>
        </w:rPr>
        <w:t xml:space="preserve"> nového </w:t>
      </w:r>
      <w:r w:rsidR="009D6104" w:rsidRPr="00553596">
        <w:rPr>
          <w:rFonts w:asciiTheme="minorHAnsi" w:hAnsiTheme="minorHAnsi" w:cstheme="minorHAnsi"/>
          <w:sz w:val="24"/>
          <w:lang w:val="sk-SK"/>
        </w:rPr>
        <w:t xml:space="preserve">Cestovného poriadku, vždy za predchádzajúceho písomného súhlasu (schválenia) </w:t>
      </w:r>
      <w:r w:rsidR="008124D4" w:rsidRPr="00553596">
        <w:rPr>
          <w:rFonts w:asciiTheme="minorHAnsi" w:hAnsiTheme="minorHAnsi" w:cstheme="minorHAnsi"/>
          <w:sz w:val="24"/>
          <w:lang w:val="sk-SK"/>
        </w:rPr>
        <w:t xml:space="preserve">v listinnej podobe </w:t>
      </w:r>
      <w:r w:rsidR="009D6104" w:rsidRPr="00553596">
        <w:rPr>
          <w:rFonts w:asciiTheme="minorHAnsi" w:hAnsiTheme="minorHAnsi" w:cstheme="minorHAnsi"/>
          <w:sz w:val="24"/>
          <w:lang w:val="sk-SK"/>
        </w:rPr>
        <w:t xml:space="preserve">Objednávateľa podľa tejto Zmluvy alebo na základe postupov podľa tejto Zmluvy; ďalšie náležitosti a povinnosti v zmysle ZCD tým nie sú dotknuté. </w:t>
      </w:r>
      <w:r w:rsidR="008444F8" w:rsidRPr="00553596">
        <w:rPr>
          <w:rFonts w:asciiTheme="minorHAnsi" w:hAnsiTheme="minorHAnsi" w:cstheme="minorHAnsi"/>
          <w:sz w:val="24"/>
          <w:lang w:val="sk-SK"/>
        </w:rPr>
        <w:t>Objednávateľ je za podmienok podľa § 15 ods. 4 ZCD oprávnený nariadiť mimoriadnu zmenu Cestovného poriadku.</w:t>
      </w:r>
    </w:p>
    <w:p w14:paraId="04390D17" w14:textId="1B757002" w:rsidR="00651DF3" w:rsidRPr="00553596" w:rsidRDefault="00651DF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po </w:t>
      </w:r>
      <w:r w:rsidR="00053476" w:rsidRPr="00553596">
        <w:rPr>
          <w:rFonts w:asciiTheme="minorHAnsi" w:hAnsiTheme="minorHAnsi" w:cstheme="minorHAnsi"/>
          <w:sz w:val="24"/>
          <w:lang w:val="sk-SK"/>
        </w:rPr>
        <w:t xml:space="preserve">uzatvorení </w:t>
      </w:r>
      <w:r w:rsidRPr="00553596">
        <w:rPr>
          <w:rFonts w:asciiTheme="minorHAnsi" w:hAnsiTheme="minorHAnsi" w:cstheme="minorHAnsi"/>
          <w:sz w:val="24"/>
          <w:lang w:val="sk-SK"/>
        </w:rPr>
        <w:t>t</w:t>
      </w:r>
      <w:r w:rsidR="00053476"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053476" w:rsidRPr="00553596">
        <w:rPr>
          <w:rFonts w:asciiTheme="minorHAnsi" w:hAnsiTheme="minorHAnsi" w:cstheme="minorHAnsi"/>
          <w:sz w:val="24"/>
          <w:lang w:val="sk-SK"/>
        </w:rPr>
        <w:t>Z</w:t>
      </w:r>
      <w:r w:rsidRPr="00553596">
        <w:rPr>
          <w:rFonts w:asciiTheme="minorHAnsi" w:hAnsiTheme="minorHAnsi" w:cstheme="minorHAnsi"/>
          <w:sz w:val="24"/>
          <w:lang w:val="sk-SK"/>
        </w:rPr>
        <w:t>mluvy zav</w:t>
      </w:r>
      <w:r w:rsidR="00053476" w:rsidRPr="00553596">
        <w:rPr>
          <w:rFonts w:asciiTheme="minorHAnsi" w:hAnsiTheme="minorHAnsi" w:cstheme="minorHAnsi"/>
          <w:sz w:val="24"/>
          <w:lang w:val="sk-SK"/>
        </w:rPr>
        <w:t>äz</w:t>
      </w:r>
      <w:r w:rsidRPr="00553596">
        <w:rPr>
          <w:rFonts w:asciiTheme="minorHAnsi" w:hAnsiTheme="minorHAnsi" w:cstheme="minorHAnsi"/>
          <w:sz w:val="24"/>
          <w:lang w:val="sk-SK"/>
        </w:rPr>
        <w:t>uje:</w:t>
      </w:r>
    </w:p>
    <w:p w14:paraId="1BB7DE4F" w14:textId="29DF8418" w:rsidR="00651DF3" w:rsidRPr="00E17EFE" w:rsidRDefault="00053476"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najneskôr v lehote </w:t>
      </w:r>
      <w:r w:rsidR="004B7525">
        <w:rPr>
          <w:rFonts w:asciiTheme="minorHAnsi" w:hAnsiTheme="minorHAnsi" w:cstheme="minorHAnsi"/>
          <w:sz w:val="24"/>
          <w:lang w:val="sk-SK" w:eastAsia="en-US"/>
        </w:rPr>
        <w:t xml:space="preserve">štyroch </w:t>
      </w:r>
      <w:r w:rsidR="007B439C" w:rsidRPr="00E17EFE">
        <w:rPr>
          <w:rFonts w:asciiTheme="minorHAnsi" w:hAnsiTheme="minorHAnsi" w:cstheme="minorHAnsi"/>
          <w:sz w:val="24"/>
          <w:lang w:val="sk-SK" w:eastAsia="en-US"/>
        </w:rPr>
        <w:t xml:space="preserve">mesiacov pred </w:t>
      </w:r>
      <w:r w:rsidR="008124D4" w:rsidRPr="00E17EFE">
        <w:rPr>
          <w:rFonts w:asciiTheme="minorHAnsi" w:hAnsiTheme="minorHAnsi" w:cstheme="minorHAnsi"/>
          <w:sz w:val="24"/>
          <w:lang w:val="sk-SK" w:eastAsia="en-US"/>
        </w:rPr>
        <w:t>Z</w:t>
      </w:r>
      <w:r w:rsidR="007B439C" w:rsidRPr="00E17EFE">
        <w:rPr>
          <w:rFonts w:asciiTheme="minorHAnsi" w:hAnsiTheme="minorHAnsi" w:cstheme="minorHAnsi"/>
          <w:sz w:val="24"/>
          <w:lang w:val="sk-SK" w:eastAsia="en-US"/>
        </w:rPr>
        <w:t>ačatím prevádzky podľa</w:t>
      </w:r>
      <w:r w:rsidR="00446441" w:rsidRPr="00E17EFE">
        <w:rPr>
          <w:rFonts w:asciiTheme="minorHAnsi" w:hAnsiTheme="minorHAnsi" w:cstheme="minorHAnsi"/>
          <w:sz w:val="24"/>
          <w:lang w:val="sk-SK" w:eastAsia="en-US"/>
        </w:rPr>
        <w:t xml:space="preserve"> tejto Z</w:t>
      </w:r>
      <w:r w:rsidRPr="00E17EFE">
        <w:rPr>
          <w:rFonts w:asciiTheme="minorHAnsi" w:hAnsiTheme="minorHAnsi" w:cstheme="minorHAnsi"/>
          <w:sz w:val="24"/>
          <w:lang w:val="sk-SK" w:eastAsia="en-US"/>
        </w:rPr>
        <w:t xml:space="preserve">mluvy podať na príslušnom Dopravnom </w:t>
      </w:r>
      <w:r w:rsidR="00673CD1" w:rsidRPr="00E17EFE">
        <w:rPr>
          <w:rFonts w:asciiTheme="minorHAnsi" w:hAnsiTheme="minorHAnsi" w:cstheme="minorHAnsi"/>
          <w:sz w:val="24"/>
          <w:lang w:val="sk-SK" w:eastAsia="en-US"/>
        </w:rPr>
        <w:t>správnom orgáne</w:t>
      </w:r>
      <w:r w:rsidRPr="00E17EFE">
        <w:rPr>
          <w:rFonts w:asciiTheme="minorHAnsi" w:hAnsiTheme="minorHAnsi" w:cstheme="minorHAnsi"/>
          <w:sz w:val="24"/>
          <w:lang w:val="sk-SK" w:eastAsia="en-US"/>
        </w:rPr>
        <w:t xml:space="preserve"> žiadosť o udelenie licencie na Linky uvedené v </w:t>
      </w:r>
      <w:r w:rsidRPr="00E17EFE">
        <w:rPr>
          <w:rFonts w:asciiTheme="minorHAnsi" w:hAnsiTheme="minorHAnsi" w:cstheme="minorHAnsi"/>
          <w:b/>
          <w:bCs/>
          <w:sz w:val="24"/>
          <w:lang w:val="sk-SK" w:eastAsia="en-US"/>
        </w:rPr>
        <w:t>Prílohe č. 1</w:t>
      </w:r>
      <w:r w:rsidRPr="00E17EFE">
        <w:rPr>
          <w:rFonts w:asciiTheme="minorHAnsi" w:hAnsiTheme="minorHAnsi" w:cstheme="minorHAnsi"/>
          <w:sz w:val="24"/>
          <w:lang w:val="sk-SK" w:eastAsia="en-US"/>
        </w:rPr>
        <w:t xml:space="preserve"> tejto Zmluvy, pokiaľ týmito licenciami už nedisponuje alebo o ktorých udelen</w:t>
      </w:r>
      <w:r w:rsidR="008E0848" w:rsidRPr="00E17EFE">
        <w:rPr>
          <w:rFonts w:asciiTheme="minorHAnsi" w:hAnsiTheme="minorHAnsi" w:cstheme="minorHAnsi"/>
          <w:sz w:val="24"/>
          <w:lang w:val="sk-SK" w:eastAsia="en-US"/>
        </w:rPr>
        <w:t>ie</w:t>
      </w:r>
      <w:r w:rsidRPr="00E17EFE">
        <w:rPr>
          <w:rFonts w:asciiTheme="minorHAnsi" w:hAnsiTheme="minorHAnsi" w:cstheme="minorHAnsi"/>
          <w:sz w:val="24"/>
          <w:lang w:val="sk-SK" w:eastAsia="en-US"/>
        </w:rPr>
        <w:t xml:space="preserve"> už nepožiadal</w:t>
      </w:r>
      <w:r w:rsidR="000137EC" w:rsidRPr="00E17EFE">
        <w:rPr>
          <w:rFonts w:asciiTheme="minorHAnsi" w:hAnsiTheme="minorHAnsi" w:cstheme="minorHAnsi"/>
          <w:sz w:val="24"/>
          <w:lang w:val="sk-SK" w:eastAsia="en-US"/>
        </w:rPr>
        <w:t>;</w:t>
      </w:r>
    </w:p>
    <w:p w14:paraId="77D843F4" w14:textId="23B020CF" w:rsidR="00651DF3" w:rsidRPr="00E17EFE" w:rsidRDefault="0062091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Pr="00D566A3">
        <w:rPr>
          <w:rFonts w:asciiTheme="minorHAnsi" w:hAnsiTheme="minorHAnsi" w:cstheme="minorHAnsi"/>
          <w:sz w:val="24"/>
          <w:lang w:val="sk-SK" w:eastAsia="en-US"/>
        </w:rPr>
        <w:t>45 kalendárnych dní</w:t>
      </w:r>
      <w:r w:rsidRPr="00553596">
        <w:rPr>
          <w:rFonts w:asciiTheme="minorHAnsi" w:hAnsiTheme="minorHAnsi" w:cstheme="minorHAnsi"/>
          <w:sz w:val="24"/>
          <w:lang w:val="sk-SK" w:eastAsia="en-US"/>
        </w:rPr>
        <w:t xml:space="preserve"> pred Začiatkom prevádzky </w:t>
      </w:r>
      <w:r w:rsidR="00642F43" w:rsidRPr="00E17EFE">
        <w:rPr>
          <w:rFonts w:asciiTheme="minorHAnsi" w:hAnsiTheme="minorHAnsi" w:cstheme="minorHAnsi"/>
          <w:sz w:val="24"/>
          <w:lang w:val="sk-SK" w:eastAsia="en-US"/>
        </w:rPr>
        <w:t xml:space="preserve">predložiť príslušnému Dopravnému </w:t>
      </w:r>
      <w:r w:rsidR="008E0848" w:rsidRPr="00E17EFE">
        <w:rPr>
          <w:rFonts w:asciiTheme="minorHAnsi" w:hAnsiTheme="minorHAnsi" w:cstheme="minorHAnsi"/>
          <w:sz w:val="24"/>
          <w:lang w:val="sk-SK" w:eastAsia="en-US"/>
        </w:rPr>
        <w:t>správnemu orgánu</w:t>
      </w:r>
      <w:r w:rsidR="00642F43" w:rsidRPr="00E17EFE">
        <w:rPr>
          <w:rFonts w:asciiTheme="minorHAnsi" w:hAnsiTheme="minorHAnsi" w:cstheme="minorHAnsi"/>
          <w:sz w:val="24"/>
          <w:lang w:val="sk-SK" w:eastAsia="en-US"/>
        </w:rPr>
        <w:t xml:space="preserve"> na schválenie Cestovné poriadky, ktoré budú v súlade s vymedzením príslušných </w:t>
      </w:r>
      <w:r w:rsidR="00103D6D" w:rsidRPr="00E17EFE">
        <w:rPr>
          <w:rFonts w:asciiTheme="minorHAnsi" w:hAnsiTheme="minorHAnsi" w:cstheme="minorHAnsi"/>
          <w:sz w:val="24"/>
          <w:lang w:val="sk-SK" w:eastAsia="en-US"/>
        </w:rPr>
        <w:t>Liniek</w:t>
      </w:r>
      <w:r w:rsidR="00642F43" w:rsidRPr="00E17EFE">
        <w:rPr>
          <w:rFonts w:asciiTheme="minorHAnsi" w:hAnsiTheme="minorHAnsi" w:cstheme="minorHAnsi"/>
          <w:sz w:val="24"/>
          <w:lang w:val="sk-SK" w:eastAsia="en-US"/>
        </w:rPr>
        <w:t xml:space="preserve"> v </w:t>
      </w:r>
      <w:r w:rsidR="00642F43" w:rsidRPr="00E17EFE">
        <w:rPr>
          <w:rFonts w:asciiTheme="minorHAnsi" w:hAnsiTheme="minorHAnsi" w:cstheme="minorHAnsi"/>
          <w:b/>
          <w:bCs/>
          <w:sz w:val="24"/>
          <w:lang w:val="sk-SK" w:eastAsia="en-US"/>
        </w:rPr>
        <w:t>Prílohe č. 1</w:t>
      </w:r>
      <w:r w:rsidR="00446441" w:rsidRPr="00E17EFE">
        <w:rPr>
          <w:rFonts w:asciiTheme="minorHAnsi" w:hAnsiTheme="minorHAnsi" w:cstheme="minorHAnsi"/>
          <w:sz w:val="24"/>
          <w:lang w:val="sk-SK" w:eastAsia="en-US"/>
        </w:rPr>
        <w:t xml:space="preserve"> tejto Z</w:t>
      </w:r>
      <w:r w:rsidR="00642F43" w:rsidRPr="00E17EFE">
        <w:rPr>
          <w:rFonts w:asciiTheme="minorHAnsi" w:hAnsiTheme="minorHAnsi" w:cstheme="minorHAnsi"/>
          <w:sz w:val="24"/>
          <w:lang w:val="sk-SK" w:eastAsia="en-US"/>
        </w:rPr>
        <w:t>mluvy</w:t>
      </w:r>
      <w:r w:rsidR="00103D6D" w:rsidRPr="00E17EFE">
        <w:rPr>
          <w:rFonts w:asciiTheme="minorHAnsi" w:hAnsiTheme="minorHAnsi" w:cstheme="minorHAnsi"/>
          <w:sz w:val="24"/>
          <w:lang w:val="sk-SK" w:eastAsia="en-US"/>
        </w:rPr>
        <w:t xml:space="preserve"> a v súlade s vymedzením jednotlivých Spojov (uvedených v Cestovných poriadkoch) v rámci Liniek</w:t>
      </w:r>
      <w:r w:rsidR="00642F43" w:rsidRPr="00E17EFE">
        <w:rPr>
          <w:rFonts w:asciiTheme="minorHAnsi" w:hAnsiTheme="minorHAnsi" w:cstheme="minorHAnsi"/>
          <w:sz w:val="24"/>
          <w:lang w:val="sk-SK" w:eastAsia="en-US"/>
        </w:rPr>
        <w:t xml:space="preserve">; </w:t>
      </w:r>
      <w:r w:rsidR="00651DF3" w:rsidRPr="00E17EFE">
        <w:rPr>
          <w:rFonts w:asciiTheme="minorHAnsi" w:hAnsiTheme="minorHAnsi" w:cstheme="minorHAnsi"/>
          <w:sz w:val="24"/>
          <w:lang w:val="sk-SK" w:eastAsia="en-US"/>
        </w:rPr>
        <w:t>a</w:t>
      </w:r>
    </w:p>
    <w:p w14:paraId="499F6D83" w14:textId="78FDFE80" w:rsidR="00651DF3" w:rsidRPr="00553596" w:rsidRDefault="00642F4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00750CEA" w:rsidRPr="00E17EFE">
        <w:rPr>
          <w:rFonts w:asciiTheme="minorHAnsi" w:hAnsiTheme="minorHAnsi" w:cstheme="minorHAnsi"/>
          <w:sz w:val="24"/>
          <w:lang w:val="sk-SK" w:eastAsia="en-US"/>
        </w:rPr>
        <w:t xml:space="preserve">dvoch </w:t>
      </w:r>
      <w:r w:rsidR="00D539A5" w:rsidRPr="00E17EFE">
        <w:rPr>
          <w:rFonts w:asciiTheme="minorHAnsi" w:hAnsiTheme="minorHAnsi" w:cstheme="minorHAnsi"/>
          <w:sz w:val="24"/>
          <w:lang w:val="sk-SK" w:eastAsia="en-US"/>
        </w:rPr>
        <w:t>mesiac</w:t>
      </w:r>
      <w:r w:rsidR="00750CEA" w:rsidRPr="00E17EFE">
        <w:rPr>
          <w:rFonts w:asciiTheme="minorHAnsi" w:hAnsiTheme="minorHAnsi" w:cstheme="minorHAnsi"/>
          <w:sz w:val="24"/>
          <w:lang w:val="sk-SK" w:eastAsia="en-US"/>
        </w:rPr>
        <w:t>ov</w:t>
      </w:r>
      <w:r w:rsidR="00D539A5" w:rsidRPr="00553596">
        <w:rPr>
          <w:rFonts w:asciiTheme="minorHAnsi" w:hAnsiTheme="minorHAnsi" w:cstheme="minorHAnsi"/>
          <w:sz w:val="24"/>
          <w:lang w:val="sk-SK" w:eastAsia="en-US"/>
        </w:rPr>
        <w:t xml:space="preserve"> pred Začiatkom prevádzky</w:t>
      </w:r>
      <w:r w:rsidRPr="00553596">
        <w:rPr>
          <w:rFonts w:asciiTheme="minorHAnsi" w:hAnsiTheme="minorHAnsi" w:cstheme="minorHAnsi"/>
          <w:sz w:val="24"/>
          <w:lang w:val="sk-SK" w:eastAsia="en-US"/>
        </w:rPr>
        <w:t xml:space="preserve"> predložiť Objednávateľovi rozhodnutia príslušného Dopravného </w:t>
      </w:r>
      <w:r w:rsidR="008E0848" w:rsidRPr="00553596">
        <w:rPr>
          <w:rFonts w:asciiTheme="minorHAnsi" w:hAnsiTheme="minorHAnsi" w:cstheme="minorHAnsi"/>
          <w:sz w:val="24"/>
          <w:lang w:val="sk-SK" w:eastAsia="en-US"/>
        </w:rPr>
        <w:t>správneho orgánu</w:t>
      </w:r>
      <w:r w:rsidRPr="00553596">
        <w:rPr>
          <w:rFonts w:asciiTheme="minorHAnsi" w:hAnsiTheme="minorHAnsi" w:cstheme="minorHAnsi"/>
          <w:sz w:val="24"/>
          <w:lang w:val="sk-SK" w:eastAsia="en-US"/>
        </w:rPr>
        <w:t xml:space="preserve"> o udelení licencií na Linky uvedené v </w:t>
      </w:r>
      <w:r w:rsidRPr="00553596">
        <w:rPr>
          <w:rFonts w:asciiTheme="minorHAnsi" w:hAnsiTheme="minorHAnsi" w:cstheme="minorHAnsi"/>
          <w:b/>
          <w:bCs/>
          <w:sz w:val="24"/>
          <w:lang w:val="sk-SK" w:eastAsia="en-US"/>
        </w:rPr>
        <w:t>Prílohe č. 1</w:t>
      </w:r>
      <w:r w:rsidRPr="00553596">
        <w:rPr>
          <w:rFonts w:asciiTheme="minorHAnsi" w:hAnsiTheme="minorHAnsi" w:cstheme="minorHAnsi"/>
          <w:sz w:val="24"/>
          <w:lang w:val="sk-SK" w:eastAsia="en-US"/>
        </w:rPr>
        <w:t xml:space="preserve"> tejto Zmluvy a tieto licencie držať v platnosti po celý čas poskytovania </w:t>
      </w:r>
      <w:r w:rsidR="00D539A5" w:rsidRPr="00553596">
        <w:rPr>
          <w:rFonts w:asciiTheme="minorHAnsi" w:hAnsiTheme="minorHAnsi" w:cstheme="minorHAnsi"/>
          <w:sz w:val="24"/>
          <w:lang w:val="sk-SK" w:eastAsia="en-US"/>
        </w:rPr>
        <w:t>Služieb.</w:t>
      </w:r>
    </w:p>
    <w:p w14:paraId="5BE5A28D" w14:textId="4F0080D4"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berie na vedomie, že Cestovný poriadok môže byť v priebehu doby účinnosti tejto Zmluvy </w:t>
      </w:r>
      <w:r w:rsidR="00E33A2F" w:rsidRPr="00553596">
        <w:rPr>
          <w:rFonts w:asciiTheme="minorHAnsi" w:hAnsiTheme="minorHAnsi" w:cstheme="minorHAnsi"/>
          <w:sz w:val="24"/>
          <w:lang w:val="sk-SK"/>
        </w:rPr>
        <w:t>na základe</w:t>
      </w:r>
      <w:r w:rsidR="006F6750">
        <w:rPr>
          <w:rFonts w:asciiTheme="minorHAnsi" w:hAnsiTheme="minorHAnsi" w:cstheme="minorHAnsi"/>
          <w:sz w:val="24"/>
          <w:lang w:val="sk-SK"/>
        </w:rPr>
        <w:t xml:space="preserve"> iniciatívy Objednávateľa, a následne</w:t>
      </w:r>
      <w:r w:rsidR="00E33A2F" w:rsidRPr="00553596">
        <w:rPr>
          <w:rFonts w:asciiTheme="minorHAnsi" w:hAnsiTheme="minorHAnsi" w:cstheme="minorHAnsi"/>
          <w:sz w:val="24"/>
          <w:lang w:val="sk-SK"/>
        </w:rPr>
        <w:t xml:space="preserve"> rozhodnutia </w:t>
      </w:r>
      <w:r w:rsidRPr="00553596">
        <w:rPr>
          <w:rFonts w:asciiTheme="minorHAnsi" w:hAnsiTheme="minorHAnsi" w:cstheme="minorHAnsi"/>
          <w:sz w:val="24"/>
          <w:lang w:val="sk-SK"/>
        </w:rPr>
        <w:t xml:space="preserve">Objednávateľa menený. Dopravca sa zaväzuje </w:t>
      </w:r>
      <w:r w:rsidR="006F6750">
        <w:rPr>
          <w:rFonts w:asciiTheme="minorHAnsi" w:hAnsiTheme="minorHAnsi" w:cstheme="minorHAnsi"/>
          <w:sz w:val="24"/>
          <w:lang w:val="sk-SK"/>
        </w:rPr>
        <w:t xml:space="preserve">takéto rozhodnutie Objednávateľa rešpektovať,  a </w:t>
      </w:r>
      <w:r w:rsidRPr="00553596">
        <w:rPr>
          <w:rFonts w:asciiTheme="minorHAnsi" w:hAnsiTheme="minorHAnsi" w:cstheme="minorHAnsi"/>
          <w:sz w:val="24"/>
          <w:lang w:val="sk-SK"/>
        </w:rPr>
        <w:t xml:space="preserve">bezprostredne, najneskôr do </w:t>
      </w:r>
      <w:r w:rsidR="006F6750">
        <w:rPr>
          <w:rFonts w:asciiTheme="minorHAnsi" w:hAnsiTheme="minorHAnsi" w:cstheme="minorHAnsi"/>
          <w:sz w:val="24"/>
          <w:lang w:val="sk-SK"/>
        </w:rPr>
        <w:t>10</w:t>
      </w:r>
      <w:r w:rsidR="006F6750"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pracovných dní od prijatia požiadavky Objednávateľa na úpravu Cestovného poriadku, podať na Dopravný </w:t>
      </w:r>
      <w:r w:rsidR="00C270DA" w:rsidRPr="00553596">
        <w:rPr>
          <w:rFonts w:asciiTheme="minorHAnsi" w:hAnsiTheme="minorHAnsi" w:cstheme="minorHAnsi"/>
          <w:sz w:val="24"/>
          <w:lang w:val="sk-SK"/>
        </w:rPr>
        <w:t>správny orgán</w:t>
      </w:r>
      <w:r w:rsidR="0034752A" w:rsidRPr="00553596">
        <w:rPr>
          <w:rFonts w:asciiTheme="minorHAnsi" w:hAnsiTheme="minorHAnsi" w:cstheme="minorHAnsi"/>
          <w:sz w:val="24"/>
          <w:lang w:val="sk-SK"/>
        </w:rPr>
        <w:t xml:space="preserve"> žiadosť o schválenie C</w:t>
      </w:r>
      <w:r w:rsidRPr="00553596">
        <w:rPr>
          <w:rFonts w:asciiTheme="minorHAnsi" w:hAnsiTheme="minorHAnsi" w:cstheme="minorHAnsi"/>
          <w:sz w:val="24"/>
          <w:lang w:val="sk-SK"/>
        </w:rPr>
        <w:t xml:space="preserve">estovného poriadku k požadovanému dátumu. </w:t>
      </w:r>
      <w:r w:rsidR="00F3195D" w:rsidRPr="00553596">
        <w:rPr>
          <w:rFonts w:asciiTheme="minorHAnsi" w:hAnsiTheme="minorHAnsi" w:cstheme="minorHAnsi"/>
          <w:sz w:val="24"/>
          <w:lang w:val="sk-SK"/>
        </w:rPr>
        <w:t xml:space="preserve">Požiadavka Objednávateľa môže byť odoslaná emailom. </w:t>
      </w:r>
      <w:r w:rsidR="006F6750">
        <w:rPr>
          <w:rFonts w:asciiTheme="minorHAnsi" w:hAnsiTheme="minorHAnsi" w:cstheme="minorHAnsi"/>
          <w:sz w:val="24"/>
          <w:lang w:val="sk-SK"/>
        </w:rPr>
        <w:t>Dopravca sa zaväzuje upozorniť Objednávateľa na prípadné negatívne dopady na cestujúcu verejnosť, ktoré by mohli z Objednávateľom požadovanej zmeny cestovného poriadku vyplývať</w:t>
      </w:r>
      <w:r w:rsidR="00AA7DE2">
        <w:rPr>
          <w:rFonts w:asciiTheme="minorHAnsi" w:hAnsiTheme="minorHAnsi" w:cstheme="minorHAnsi"/>
          <w:sz w:val="24"/>
          <w:lang w:val="sk-SK"/>
        </w:rPr>
        <w:t>, tieto Objednávateľ posúdi, avšak nie je nimi viazaný</w:t>
      </w:r>
      <w:r w:rsidR="006F6750">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Objednávateľom požadované </w:t>
      </w:r>
      <w:r w:rsidR="006F6750">
        <w:rPr>
          <w:rFonts w:asciiTheme="minorHAnsi" w:hAnsiTheme="minorHAnsi" w:cstheme="minorHAnsi"/>
          <w:sz w:val="24"/>
          <w:lang w:val="sk-SK"/>
        </w:rPr>
        <w:t xml:space="preserve">a schválené </w:t>
      </w:r>
      <w:r w:rsidRPr="00553596">
        <w:rPr>
          <w:rFonts w:asciiTheme="minorHAnsi" w:hAnsiTheme="minorHAnsi" w:cstheme="minorHAnsi"/>
          <w:sz w:val="24"/>
          <w:lang w:val="sk-SK"/>
        </w:rPr>
        <w:t xml:space="preserve">zmeny Cestovného poriadku sa Dopravca zaväzuje </w:t>
      </w:r>
      <w:r w:rsidR="006F6750">
        <w:rPr>
          <w:rFonts w:asciiTheme="minorHAnsi" w:hAnsiTheme="minorHAnsi" w:cstheme="minorHAnsi"/>
          <w:sz w:val="24"/>
          <w:lang w:val="sk-SK"/>
        </w:rPr>
        <w:t>realizovať</w:t>
      </w:r>
      <w:r w:rsidR="003673CF" w:rsidRPr="00553596">
        <w:rPr>
          <w:rFonts w:asciiTheme="minorHAnsi" w:hAnsiTheme="minorHAnsi" w:cstheme="minorHAnsi"/>
          <w:sz w:val="24"/>
          <w:lang w:val="sk-SK"/>
        </w:rPr>
        <w:t>.</w:t>
      </w:r>
      <w:r w:rsidR="00C37114" w:rsidRPr="00553596">
        <w:rPr>
          <w:rFonts w:asciiTheme="minorHAnsi" w:hAnsiTheme="minorHAnsi" w:cstheme="minorHAnsi"/>
          <w:sz w:val="24"/>
          <w:lang w:val="sk-SK"/>
        </w:rPr>
        <w:t xml:space="preserve"> </w:t>
      </w:r>
      <w:r w:rsidR="00685AB1" w:rsidRPr="00553596">
        <w:rPr>
          <w:rFonts w:asciiTheme="minorHAnsi" w:hAnsiTheme="minorHAnsi" w:cstheme="minorHAnsi"/>
          <w:sz w:val="24"/>
          <w:lang w:val="sk-SK"/>
        </w:rPr>
        <w:t xml:space="preserve">Zmluvné strany berú na vedomie, že môže dôjsť k zmene legislatívy, v dôsledku </w:t>
      </w:r>
      <w:r w:rsidR="00EB56B3" w:rsidRPr="00553596">
        <w:rPr>
          <w:rFonts w:asciiTheme="minorHAnsi" w:hAnsiTheme="minorHAnsi" w:cstheme="minorHAnsi"/>
          <w:sz w:val="24"/>
          <w:lang w:val="sk-SK"/>
        </w:rPr>
        <w:t>ktorej budú</w:t>
      </w:r>
      <w:r w:rsidR="00685AB1" w:rsidRPr="00553596">
        <w:rPr>
          <w:rFonts w:asciiTheme="minorHAnsi" w:hAnsiTheme="minorHAnsi" w:cstheme="minorHAnsi"/>
          <w:sz w:val="24"/>
          <w:lang w:val="sk-SK"/>
        </w:rPr>
        <w:t xml:space="preserve"> cestovné poriadky (t.</w:t>
      </w:r>
      <w:r w:rsidR="00EC5714">
        <w:rPr>
          <w:rFonts w:asciiTheme="minorHAnsi" w:hAnsiTheme="minorHAnsi" w:cstheme="minorHAnsi"/>
          <w:sz w:val="24"/>
          <w:lang w:val="sk-SK"/>
        </w:rPr>
        <w:t xml:space="preserve"> </w:t>
      </w:r>
      <w:r w:rsidR="00685AB1" w:rsidRPr="00553596">
        <w:rPr>
          <w:rFonts w:asciiTheme="minorHAnsi" w:hAnsiTheme="minorHAnsi" w:cstheme="minorHAnsi"/>
          <w:sz w:val="24"/>
          <w:lang w:val="sk-SK"/>
        </w:rPr>
        <w:t>j. vrátane Cestovného poriadku) navrhovať, vytvárať a/alebo schvaľovať in</w:t>
      </w:r>
      <w:r w:rsidR="00EB56B3"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zákonom stanoven</w:t>
      </w:r>
      <w:r w:rsidR="00D539A5"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subjekt</w:t>
      </w:r>
      <w:r w:rsidR="00D539A5" w:rsidRPr="00553596">
        <w:rPr>
          <w:rFonts w:asciiTheme="minorHAnsi" w:hAnsiTheme="minorHAnsi" w:cstheme="minorHAnsi"/>
          <w:sz w:val="24"/>
          <w:lang w:val="sk-SK"/>
        </w:rPr>
        <w:t>y</w:t>
      </w:r>
      <w:r w:rsidR="00685AB1" w:rsidRPr="00553596">
        <w:rPr>
          <w:rFonts w:asciiTheme="minorHAnsi" w:hAnsiTheme="minorHAnsi" w:cstheme="minorHAnsi"/>
          <w:sz w:val="24"/>
          <w:lang w:val="sk-SK"/>
        </w:rPr>
        <w:t xml:space="preserve"> (napr. príslušný orgán verejnej moci, ktorým môže byť aj príslušný orgán Objednávateľa). V takom prípade sa uvedenú skutočnosť Zmluvné strany zaväzujú rešpektovať bez potreby osobitnej zmeny Zmluvy. </w:t>
      </w:r>
      <w:r w:rsidR="00C37114" w:rsidRPr="00553596">
        <w:rPr>
          <w:rFonts w:asciiTheme="minorHAnsi" w:hAnsiTheme="minorHAnsi" w:cstheme="minorHAnsi"/>
          <w:sz w:val="24"/>
          <w:lang w:val="sk-SK"/>
        </w:rPr>
        <w:t xml:space="preserve">Zmenou Cestovného poriadku nie sú dotknuté ostatné ustanovenia Zmluvy pre prípad, že dôjde k zmene </w:t>
      </w:r>
      <w:r w:rsidR="00D539A5" w:rsidRPr="00553596">
        <w:rPr>
          <w:rFonts w:asciiTheme="minorHAnsi" w:hAnsiTheme="minorHAnsi" w:cstheme="minorHAnsi"/>
          <w:sz w:val="24"/>
          <w:lang w:val="sk-SK"/>
        </w:rPr>
        <w:t xml:space="preserve">rozsahu </w:t>
      </w:r>
      <w:proofErr w:type="spellStart"/>
      <w:r w:rsidR="007A59BB">
        <w:rPr>
          <w:rFonts w:asciiTheme="minorHAnsi" w:hAnsiTheme="minorHAnsi" w:cstheme="minorHAnsi"/>
          <w:sz w:val="24"/>
          <w:lang w:val="sk-SK"/>
        </w:rPr>
        <w:t>kilometrického</w:t>
      </w:r>
      <w:proofErr w:type="spellEnd"/>
      <w:r w:rsidR="007A59BB">
        <w:rPr>
          <w:rFonts w:asciiTheme="minorHAnsi" w:hAnsiTheme="minorHAnsi" w:cstheme="minorHAnsi"/>
          <w:sz w:val="24"/>
          <w:lang w:val="sk-SK"/>
        </w:rPr>
        <w:t xml:space="preserve"> výkonu</w:t>
      </w:r>
      <w:r w:rsidR="00C37114" w:rsidRPr="00553596">
        <w:rPr>
          <w:rFonts w:asciiTheme="minorHAnsi" w:hAnsiTheme="minorHAnsi" w:cstheme="minorHAnsi"/>
          <w:sz w:val="24"/>
          <w:lang w:val="sk-SK"/>
        </w:rPr>
        <w:t xml:space="preserve"> a/alebo k skutočnostiam vyžadujúcim zmenu Zmluvy.</w:t>
      </w:r>
      <w:r w:rsidR="00685AB1" w:rsidRPr="00553596">
        <w:rPr>
          <w:rFonts w:asciiTheme="minorHAnsi" w:hAnsiTheme="minorHAnsi" w:cstheme="minorHAnsi"/>
          <w:sz w:val="24"/>
          <w:lang w:val="sk-SK"/>
        </w:rPr>
        <w:t xml:space="preserve"> </w:t>
      </w:r>
    </w:p>
    <w:p w14:paraId="146680BF" w14:textId="4F692406"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Dopravca nie je oprávnený sám, bez predchádzajúceho výslovného pokynu alebo výslovného súhlasu Objednávateľa</w:t>
      </w:r>
      <w:r w:rsidR="008566C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meniť obsah </w:t>
      </w:r>
      <w:r w:rsidR="00961103" w:rsidRPr="00553596">
        <w:rPr>
          <w:rFonts w:asciiTheme="minorHAnsi" w:hAnsiTheme="minorHAnsi" w:cstheme="minorHAnsi"/>
          <w:sz w:val="24"/>
          <w:lang w:val="sk-SK"/>
        </w:rPr>
        <w:t>C</w:t>
      </w:r>
      <w:r w:rsidRPr="00553596">
        <w:rPr>
          <w:rFonts w:asciiTheme="minorHAnsi" w:hAnsiTheme="minorHAnsi" w:cstheme="minorHAnsi"/>
          <w:sz w:val="24"/>
          <w:lang w:val="sk-SK"/>
        </w:rPr>
        <w:t xml:space="preserve">estovného poriadku. V prípade porušenia zákazu podľa tohto </w:t>
      </w:r>
      <w:r w:rsidR="00D61E54"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je Dopravca povinný zaplatiť </w:t>
      </w:r>
      <w:r w:rsidR="00ED4279" w:rsidRPr="00553596">
        <w:rPr>
          <w:rFonts w:asciiTheme="minorHAnsi" w:hAnsiTheme="minorHAnsi" w:cstheme="minorHAnsi"/>
          <w:sz w:val="24"/>
          <w:lang w:val="sk-SK"/>
        </w:rPr>
        <w:t>O</w:t>
      </w:r>
      <w:r w:rsidRPr="00553596">
        <w:rPr>
          <w:rFonts w:asciiTheme="minorHAnsi" w:hAnsiTheme="minorHAnsi" w:cstheme="minorHAnsi"/>
          <w:sz w:val="24"/>
          <w:lang w:val="sk-SK"/>
        </w:rPr>
        <w:t xml:space="preserve">bjednávateľovi zmluvnú pokutu vo výške </w:t>
      </w:r>
      <w:r w:rsidR="00EB6577" w:rsidRPr="00553596">
        <w:rPr>
          <w:rFonts w:asciiTheme="minorHAnsi" w:hAnsiTheme="minorHAnsi" w:cstheme="minorHAnsi"/>
          <w:sz w:val="24"/>
          <w:lang w:val="sk-SK"/>
        </w:rPr>
        <w:t>10</w:t>
      </w:r>
      <w:r w:rsidRPr="00553596">
        <w:rPr>
          <w:rFonts w:asciiTheme="minorHAnsi" w:hAnsiTheme="minorHAnsi" w:cstheme="minorHAnsi"/>
          <w:sz w:val="24"/>
          <w:lang w:val="sk-SK"/>
        </w:rPr>
        <w:t xml:space="preserve">.000,- </w:t>
      </w:r>
      <w:r w:rsidR="00EB6577"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každé</w:t>
      </w:r>
      <w:r w:rsidR="00EB6577" w:rsidRPr="00553596">
        <w:rPr>
          <w:rFonts w:asciiTheme="minorHAnsi" w:hAnsiTheme="minorHAnsi" w:cstheme="minorHAnsi"/>
          <w:sz w:val="24"/>
          <w:lang w:val="sk-SK"/>
        </w:rPr>
        <w:t xml:space="preserve"> jednotlivé</w:t>
      </w:r>
      <w:r w:rsidRPr="00553596">
        <w:rPr>
          <w:rFonts w:asciiTheme="minorHAnsi" w:hAnsiTheme="minorHAnsi" w:cstheme="minorHAnsi"/>
          <w:sz w:val="24"/>
          <w:lang w:val="sk-SK"/>
        </w:rPr>
        <w:t xml:space="preserve"> porušenie. </w:t>
      </w:r>
    </w:p>
    <w:p w14:paraId="3B65ED50" w14:textId="7AAACB93" w:rsidR="003673CF" w:rsidRPr="00553596"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ED4279" w:rsidRPr="00553596">
        <w:rPr>
          <w:rFonts w:asciiTheme="minorHAnsi" w:hAnsiTheme="minorHAnsi" w:cstheme="minorHAnsi"/>
          <w:sz w:val="24"/>
          <w:lang w:val="sk-SK"/>
        </w:rPr>
        <w:t xml:space="preserve">prípade, </w:t>
      </w:r>
      <w:r w:rsidR="004F7FCA" w:rsidRPr="00553596">
        <w:rPr>
          <w:rFonts w:asciiTheme="minorHAnsi" w:hAnsiTheme="minorHAnsi" w:cstheme="minorHAnsi"/>
          <w:sz w:val="24"/>
          <w:lang w:val="sk-SK"/>
        </w:rPr>
        <w:t>ak</w:t>
      </w:r>
      <w:r w:rsidR="00ED4279" w:rsidRPr="00553596">
        <w:rPr>
          <w:rFonts w:asciiTheme="minorHAnsi" w:hAnsiTheme="minorHAnsi" w:cstheme="minorHAnsi"/>
          <w:sz w:val="24"/>
          <w:lang w:val="sk-SK"/>
        </w:rPr>
        <w:t xml:space="preserve"> </w:t>
      </w:r>
      <w:r w:rsidR="00743140" w:rsidRPr="00553596">
        <w:rPr>
          <w:rFonts w:asciiTheme="minorHAnsi" w:hAnsiTheme="minorHAnsi" w:cstheme="minorHAnsi"/>
          <w:sz w:val="24"/>
          <w:lang w:val="sk-SK"/>
        </w:rPr>
        <w:t xml:space="preserve">si </w:t>
      </w:r>
      <w:r w:rsidR="00ED4279" w:rsidRPr="00553596">
        <w:rPr>
          <w:rFonts w:asciiTheme="minorHAnsi" w:hAnsiTheme="minorHAnsi" w:cstheme="minorHAnsi"/>
          <w:sz w:val="24"/>
          <w:lang w:val="sk-SK"/>
        </w:rPr>
        <w:t>Objednávateľom požadovaná zmena Cestovného poriadku vyžaduje zmenu licencie alebo vydani</w:t>
      </w:r>
      <w:r w:rsidR="00743140" w:rsidRPr="00553596">
        <w:rPr>
          <w:rFonts w:asciiTheme="minorHAnsi" w:hAnsiTheme="minorHAnsi" w:cstheme="minorHAnsi"/>
          <w:sz w:val="24"/>
          <w:lang w:val="sk-SK"/>
        </w:rPr>
        <w:t>e</w:t>
      </w:r>
      <w:r w:rsidR="00ED4279" w:rsidRPr="00553596">
        <w:rPr>
          <w:rFonts w:asciiTheme="minorHAnsi" w:hAnsiTheme="minorHAnsi" w:cstheme="minorHAnsi"/>
          <w:sz w:val="24"/>
          <w:lang w:val="sk-SK"/>
        </w:rPr>
        <w:t xml:space="preserve"> novej licencie, Objednávateľ túto skutočnosť Dopravcovi bezodkladne oznámi. Dopravca sa zaväzuje bezprostredne, najneskôr do </w:t>
      </w:r>
      <w:r w:rsidR="007A59BB">
        <w:rPr>
          <w:rFonts w:asciiTheme="minorHAnsi" w:hAnsiTheme="minorHAnsi" w:cstheme="minorHAnsi"/>
          <w:sz w:val="24"/>
          <w:lang w:val="sk-SK"/>
        </w:rPr>
        <w:t>10</w:t>
      </w:r>
      <w:r w:rsidR="007A59BB" w:rsidRPr="00553596">
        <w:rPr>
          <w:rFonts w:asciiTheme="minorHAnsi" w:hAnsiTheme="minorHAnsi" w:cstheme="minorHAnsi"/>
          <w:sz w:val="24"/>
          <w:lang w:val="sk-SK"/>
        </w:rPr>
        <w:t xml:space="preserve"> </w:t>
      </w:r>
      <w:r w:rsidR="00ED4279" w:rsidRPr="00553596">
        <w:rPr>
          <w:rFonts w:asciiTheme="minorHAnsi" w:hAnsiTheme="minorHAnsi" w:cstheme="minorHAnsi"/>
          <w:sz w:val="24"/>
          <w:lang w:val="sk-SK"/>
        </w:rPr>
        <w:t xml:space="preserve">pracovných dní od okamihu, keď mu bola táto skutočnosť oznámená, požiadať Dopravný </w:t>
      </w:r>
      <w:r w:rsidR="00743140" w:rsidRPr="00553596">
        <w:rPr>
          <w:rFonts w:asciiTheme="minorHAnsi" w:hAnsiTheme="minorHAnsi" w:cstheme="minorHAnsi"/>
          <w:sz w:val="24"/>
          <w:lang w:val="sk-SK"/>
        </w:rPr>
        <w:t>správny orgán</w:t>
      </w:r>
      <w:r w:rsidR="00ED4279" w:rsidRPr="00553596">
        <w:rPr>
          <w:rFonts w:asciiTheme="minorHAnsi" w:hAnsiTheme="minorHAnsi" w:cstheme="minorHAnsi"/>
          <w:sz w:val="24"/>
          <w:lang w:val="sk-SK"/>
        </w:rPr>
        <w:t xml:space="preserve"> o zmenu licencie pre príslušnú Linku, prípadne o vydanie novej licencie. V prípade nesplnenia povinnosti Dopravc</w:t>
      </w:r>
      <w:r w:rsidR="00417A78" w:rsidRPr="00553596">
        <w:rPr>
          <w:rFonts w:asciiTheme="minorHAnsi" w:hAnsiTheme="minorHAnsi" w:cstheme="minorHAnsi"/>
          <w:sz w:val="24"/>
          <w:lang w:val="sk-SK"/>
        </w:rPr>
        <w:t>u</w:t>
      </w:r>
      <w:r w:rsidR="00ED4279" w:rsidRPr="00553596">
        <w:rPr>
          <w:rFonts w:asciiTheme="minorHAnsi" w:hAnsiTheme="minorHAnsi" w:cstheme="minorHAnsi"/>
          <w:sz w:val="24"/>
          <w:lang w:val="sk-SK"/>
        </w:rPr>
        <w:t xml:space="preserve"> podľa predchádzajúcej vety zašle Objednávateľ Dopravcovi výzvu na splnenie povinnosti so stanovením náhradného termínu v dĺžke najmenej 5 pracovných dní. Ak nesplní Dopravca svoju povinnosť, a to ani v náhradnom termíne podľa predchádzajúcej vety, je povinný zaplatiť </w:t>
      </w:r>
      <w:r w:rsidR="00417A78" w:rsidRPr="00553596">
        <w:rPr>
          <w:rFonts w:asciiTheme="minorHAnsi" w:hAnsiTheme="minorHAnsi" w:cstheme="minorHAnsi"/>
          <w:sz w:val="24"/>
          <w:lang w:val="sk-SK"/>
        </w:rPr>
        <w:t>O</w:t>
      </w:r>
      <w:r w:rsidR="00ED4279" w:rsidRPr="00553596">
        <w:rPr>
          <w:rFonts w:asciiTheme="minorHAnsi" w:hAnsiTheme="minorHAnsi" w:cstheme="minorHAnsi"/>
          <w:sz w:val="24"/>
          <w:lang w:val="sk-SK"/>
        </w:rPr>
        <w:t xml:space="preserve">bjednávateľovi zmluvnú pokutu vo výške </w:t>
      </w:r>
      <w:r w:rsidR="00743140" w:rsidRPr="00553596">
        <w:rPr>
          <w:rFonts w:asciiTheme="minorHAnsi" w:hAnsiTheme="minorHAnsi" w:cstheme="minorHAnsi"/>
          <w:sz w:val="24"/>
          <w:lang w:val="sk-SK"/>
        </w:rPr>
        <w:t>2</w:t>
      </w:r>
      <w:r w:rsidR="00ED4279" w:rsidRPr="00553596">
        <w:rPr>
          <w:rFonts w:asciiTheme="minorHAnsi" w:hAnsiTheme="minorHAnsi" w:cstheme="minorHAnsi"/>
          <w:sz w:val="24"/>
          <w:lang w:val="sk-SK"/>
        </w:rPr>
        <w:t xml:space="preserve">.000, - </w:t>
      </w:r>
      <w:r w:rsidR="00743140" w:rsidRPr="00553596">
        <w:rPr>
          <w:rFonts w:asciiTheme="minorHAnsi" w:hAnsiTheme="minorHAnsi" w:cstheme="minorHAnsi"/>
          <w:sz w:val="24"/>
          <w:lang w:val="sk-SK"/>
        </w:rPr>
        <w:t>EUR</w:t>
      </w:r>
      <w:r w:rsidR="00ED4279" w:rsidRPr="00553596">
        <w:rPr>
          <w:rFonts w:asciiTheme="minorHAnsi" w:hAnsiTheme="minorHAnsi" w:cstheme="minorHAnsi"/>
          <w:sz w:val="24"/>
          <w:lang w:val="sk-SK"/>
        </w:rPr>
        <w:t xml:space="preserve"> za každé jednotlivé porušenie, a to aj opakovane v prípade nutnosti realizácie opakovaných výziev Objednávateľa. </w:t>
      </w:r>
    </w:p>
    <w:p w14:paraId="586F48CC" w14:textId="70C27B07" w:rsidR="003673CF" w:rsidRPr="002D519B"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w:t>
      </w:r>
      <w:r w:rsidR="001E51E3" w:rsidRPr="002D519B">
        <w:rPr>
          <w:rFonts w:asciiTheme="minorHAnsi" w:hAnsiTheme="minorHAnsi" w:cstheme="minorHAnsi"/>
          <w:sz w:val="24"/>
          <w:lang w:val="sk-SK"/>
        </w:rPr>
        <w:t xml:space="preserve">prípade, </w:t>
      </w:r>
      <w:r w:rsidR="00216FED" w:rsidRPr="002D519B">
        <w:rPr>
          <w:rFonts w:asciiTheme="minorHAnsi" w:hAnsiTheme="minorHAnsi" w:cstheme="minorHAnsi"/>
          <w:sz w:val="24"/>
          <w:lang w:val="sk-SK"/>
        </w:rPr>
        <w:t>ak</w:t>
      </w:r>
      <w:r w:rsidR="001E51E3" w:rsidRPr="002D519B">
        <w:rPr>
          <w:rFonts w:asciiTheme="minorHAnsi" w:hAnsiTheme="minorHAnsi" w:cstheme="minorHAnsi"/>
          <w:sz w:val="24"/>
          <w:lang w:val="sk-SK"/>
        </w:rPr>
        <w:t xml:space="preserve"> Dopravca po dobu trvania poskytovania </w:t>
      </w:r>
      <w:r w:rsidR="00D539A5" w:rsidRPr="002D519B">
        <w:rPr>
          <w:rFonts w:asciiTheme="minorHAnsi" w:hAnsiTheme="minorHAnsi" w:cstheme="minorHAnsi"/>
          <w:sz w:val="24"/>
          <w:lang w:val="sk-SK"/>
        </w:rPr>
        <w:t xml:space="preserve">Služieb </w:t>
      </w:r>
      <w:r w:rsidR="001E51E3" w:rsidRPr="002D519B">
        <w:rPr>
          <w:rFonts w:asciiTheme="minorHAnsi" w:hAnsiTheme="minorHAnsi" w:cstheme="minorHAnsi"/>
          <w:sz w:val="24"/>
          <w:lang w:val="sk-SK"/>
        </w:rPr>
        <w:t xml:space="preserve">podľa Zmluvy </w:t>
      </w:r>
      <w:r w:rsidR="00C34A51" w:rsidRPr="002D519B">
        <w:rPr>
          <w:rFonts w:asciiTheme="minorHAnsi" w:hAnsiTheme="minorHAnsi" w:cstheme="minorHAnsi"/>
          <w:sz w:val="24"/>
          <w:lang w:val="sk-SK"/>
        </w:rPr>
        <w:t xml:space="preserve">pozastaví </w:t>
      </w:r>
      <w:r w:rsidR="00AA2FDB">
        <w:rPr>
          <w:rFonts w:asciiTheme="minorHAnsi" w:hAnsiTheme="minorHAnsi" w:cstheme="minorHAnsi"/>
          <w:sz w:val="24"/>
          <w:lang w:val="sk-SK"/>
        </w:rPr>
        <w:t xml:space="preserve">čo i len čiastočne </w:t>
      </w:r>
      <w:r w:rsidR="00C34A51" w:rsidRPr="002D519B">
        <w:rPr>
          <w:rFonts w:asciiTheme="minorHAnsi" w:hAnsiTheme="minorHAnsi" w:cstheme="minorHAnsi"/>
          <w:sz w:val="24"/>
          <w:lang w:val="sk-SK"/>
        </w:rPr>
        <w:t>prevádzkovanie</w:t>
      </w:r>
      <w:r w:rsidR="001E51E3" w:rsidRPr="002D519B">
        <w:rPr>
          <w:rFonts w:asciiTheme="minorHAnsi" w:hAnsiTheme="minorHAnsi" w:cstheme="minorHAnsi"/>
          <w:sz w:val="24"/>
          <w:lang w:val="sk-SK"/>
        </w:rPr>
        <w:t xml:space="preserve"> dopravy</w:t>
      </w:r>
      <w:r w:rsidR="00C34A51" w:rsidRPr="002D519B">
        <w:rPr>
          <w:rFonts w:asciiTheme="minorHAnsi" w:hAnsiTheme="minorHAnsi" w:cstheme="minorHAnsi"/>
          <w:sz w:val="24"/>
          <w:lang w:val="sk-SK"/>
        </w:rPr>
        <w:t xml:space="preserve"> poskytovanej na základ</w:t>
      </w:r>
      <w:r w:rsidR="005D5415" w:rsidRPr="002D519B">
        <w:rPr>
          <w:rFonts w:asciiTheme="minorHAnsi" w:hAnsiTheme="minorHAnsi" w:cstheme="minorHAnsi"/>
          <w:sz w:val="24"/>
          <w:lang w:val="sk-SK"/>
        </w:rPr>
        <w:t>e</w:t>
      </w:r>
      <w:r w:rsidR="00C34A51" w:rsidRPr="002D519B">
        <w:rPr>
          <w:rFonts w:asciiTheme="minorHAnsi" w:hAnsiTheme="minorHAnsi" w:cstheme="minorHAnsi"/>
          <w:sz w:val="24"/>
          <w:lang w:val="sk-SK"/>
        </w:rPr>
        <w:t xml:space="preserve"> tejto Zmluvy</w:t>
      </w:r>
      <w:r w:rsidR="001E51E3" w:rsidRPr="002D519B">
        <w:rPr>
          <w:rFonts w:asciiTheme="minorHAnsi" w:hAnsiTheme="minorHAnsi" w:cstheme="minorHAnsi"/>
          <w:sz w:val="24"/>
          <w:lang w:val="sk-SK"/>
        </w:rPr>
        <w:t xml:space="preserve"> po dobu dlhšiu ako 24 hodín, </w:t>
      </w:r>
      <w:r w:rsidR="00895A17" w:rsidRPr="002D519B">
        <w:rPr>
          <w:rFonts w:asciiTheme="minorHAnsi" w:hAnsiTheme="minorHAnsi" w:cstheme="minorHAnsi"/>
          <w:sz w:val="24"/>
          <w:lang w:val="sk-SK"/>
        </w:rPr>
        <w:t xml:space="preserve">pokiaľ nejde o dôvody vyššej moci v zmysle § 374 </w:t>
      </w:r>
      <w:proofErr w:type="spellStart"/>
      <w:r w:rsidR="00895A17" w:rsidRPr="002D519B">
        <w:rPr>
          <w:rFonts w:asciiTheme="minorHAnsi" w:hAnsiTheme="minorHAnsi" w:cstheme="minorHAnsi"/>
          <w:sz w:val="24"/>
          <w:lang w:val="sk-SK"/>
        </w:rPr>
        <w:t>ObchZ</w:t>
      </w:r>
      <w:proofErr w:type="spellEnd"/>
      <w:r w:rsidR="00895A17" w:rsidRPr="002D519B">
        <w:rPr>
          <w:rFonts w:asciiTheme="minorHAnsi" w:hAnsiTheme="minorHAnsi" w:cstheme="minorHAnsi"/>
          <w:sz w:val="24"/>
          <w:lang w:val="sk-SK"/>
        </w:rPr>
        <w:t xml:space="preserve">, </w:t>
      </w:r>
      <w:r w:rsidR="001E51E3" w:rsidRPr="002D519B">
        <w:rPr>
          <w:rFonts w:asciiTheme="minorHAnsi" w:hAnsiTheme="minorHAnsi" w:cstheme="minorHAnsi"/>
          <w:sz w:val="24"/>
          <w:lang w:val="sk-SK"/>
        </w:rPr>
        <w:t xml:space="preserve">je povinný uhradiť Objednávateľovi zmluvnú pokutu vo výške </w:t>
      </w:r>
      <w:r w:rsidR="003017CF">
        <w:rPr>
          <w:rFonts w:asciiTheme="minorHAnsi" w:hAnsiTheme="minorHAnsi" w:cstheme="minorHAnsi"/>
          <w:sz w:val="24"/>
          <w:lang w:val="sk-SK"/>
        </w:rPr>
        <w:t>50</w:t>
      </w:r>
      <w:r w:rsidR="005E1C03" w:rsidRPr="002D519B">
        <w:rPr>
          <w:rFonts w:asciiTheme="minorHAnsi" w:hAnsiTheme="minorHAnsi" w:cstheme="minorHAnsi"/>
          <w:sz w:val="24"/>
          <w:lang w:val="sk-SK"/>
        </w:rPr>
        <w:t>.000,</w:t>
      </w:r>
      <w:r w:rsidR="001E51E3" w:rsidRPr="002D519B">
        <w:rPr>
          <w:rFonts w:asciiTheme="minorHAnsi" w:hAnsiTheme="minorHAnsi" w:cstheme="minorHAnsi"/>
          <w:sz w:val="24"/>
          <w:lang w:val="sk-SK"/>
        </w:rPr>
        <w:t xml:space="preserve">- </w:t>
      </w:r>
      <w:r w:rsidR="005E1C03" w:rsidRPr="002D519B">
        <w:rPr>
          <w:rFonts w:asciiTheme="minorHAnsi" w:hAnsiTheme="minorHAnsi" w:cstheme="minorHAnsi"/>
          <w:sz w:val="24"/>
          <w:lang w:val="sk-SK"/>
        </w:rPr>
        <w:t>EUR</w:t>
      </w:r>
      <w:r w:rsidR="00AA2FDB">
        <w:rPr>
          <w:rFonts w:asciiTheme="minorHAnsi" w:hAnsiTheme="minorHAnsi" w:cstheme="minorHAnsi"/>
          <w:sz w:val="24"/>
          <w:lang w:val="sk-SK"/>
        </w:rPr>
        <w:t xml:space="preserve"> za </w:t>
      </w:r>
      <w:r w:rsidR="000A2C6E">
        <w:rPr>
          <w:rFonts w:asciiTheme="minorHAnsi" w:hAnsiTheme="minorHAnsi" w:cstheme="minorHAnsi"/>
          <w:sz w:val="24"/>
          <w:lang w:val="sk-SK"/>
        </w:rPr>
        <w:t xml:space="preserve">každý </w:t>
      </w:r>
      <w:r w:rsidR="00AA2FDB">
        <w:rPr>
          <w:rFonts w:asciiTheme="minorHAnsi" w:hAnsiTheme="minorHAnsi" w:cstheme="minorHAnsi"/>
          <w:sz w:val="24"/>
          <w:lang w:val="sk-SK"/>
        </w:rPr>
        <w:t>deň</w:t>
      </w:r>
      <w:r w:rsidR="00674491">
        <w:rPr>
          <w:rFonts w:asciiTheme="minorHAnsi" w:hAnsiTheme="minorHAnsi" w:cstheme="minorHAnsi"/>
          <w:sz w:val="24"/>
          <w:lang w:val="sk-SK"/>
        </w:rPr>
        <w:t xml:space="preserve"> trvania pozastavenia</w:t>
      </w:r>
      <w:r w:rsidR="001E51E3" w:rsidRPr="002D519B">
        <w:rPr>
          <w:rFonts w:asciiTheme="minorHAnsi" w:hAnsiTheme="minorHAnsi" w:cstheme="minorHAnsi"/>
          <w:sz w:val="24"/>
          <w:lang w:val="sk-SK"/>
        </w:rPr>
        <w:t xml:space="preserve">. </w:t>
      </w:r>
      <w:r w:rsidR="00895A17" w:rsidRPr="002D519B">
        <w:rPr>
          <w:rFonts w:asciiTheme="minorHAnsi" w:hAnsiTheme="minorHAnsi" w:cstheme="minorHAnsi"/>
          <w:sz w:val="24"/>
          <w:lang w:val="sk-SK"/>
        </w:rPr>
        <w:t xml:space="preserve"> </w:t>
      </w:r>
      <w:r w:rsidR="00BA7350" w:rsidRPr="002D519B">
        <w:rPr>
          <w:rFonts w:asciiTheme="minorHAnsi" w:hAnsiTheme="minorHAnsi" w:cstheme="minorHAnsi"/>
          <w:sz w:val="24"/>
          <w:lang w:val="sk-SK"/>
        </w:rPr>
        <w:t>Pre vylúčenie pochybností: n</w:t>
      </w:r>
      <w:r w:rsidR="00895A17" w:rsidRPr="002D519B">
        <w:rPr>
          <w:rFonts w:asciiTheme="minorHAnsi" w:hAnsiTheme="minorHAnsi" w:cstheme="minorHAnsi"/>
          <w:sz w:val="24"/>
          <w:lang w:val="sk-SK"/>
        </w:rPr>
        <w:t>a dôvod vyššej moci je možné sa odvolať len v rozsahu a po dobu trvania dôvodu vyššej moci.</w:t>
      </w:r>
    </w:p>
    <w:p w14:paraId="25FAA1F0" w14:textId="66488ED2" w:rsidR="00D539A5" w:rsidRPr="00553596" w:rsidRDefault="00D539A5"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prípade, ak Dopravca nezačne </w:t>
      </w:r>
      <w:r w:rsidRPr="00553596">
        <w:rPr>
          <w:rFonts w:asciiTheme="minorHAnsi" w:hAnsiTheme="minorHAnsi" w:cstheme="minorHAnsi"/>
          <w:sz w:val="24"/>
          <w:lang w:val="sk-SK"/>
        </w:rPr>
        <w:t xml:space="preserve">poskytovať Služby v deň </w:t>
      </w:r>
      <w:r w:rsidRPr="007208B5">
        <w:rPr>
          <w:rFonts w:asciiTheme="minorHAnsi" w:hAnsiTheme="minorHAnsi" w:cstheme="minorHAnsi"/>
          <w:sz w:val="24"/>
          <w:lang w:val="sk-SK"/>
        </w:rPr>
        <w:t>Začatia prevádzky</w:t>
      </w:r>
      <w:r w:rsidR="007208B5" w:rsidRPr="00381481">
        <w:rPr>
          <w:rFonts w:asciiTheme="minorHAnsi" w:hAnsiTheme="minorHAnsi" w:cstheme="minorHAnsi"/>
          <w:sz w:val="24"/>
          <w:lang w:val="sk-SK"/>
        </w:rPr>
        <w:t>, spôsobom, že nevykoná v prvý deň Začatia prevádzky viac ako 5% plánovaných Spojov v zmysle schválených Cestovných poriadkov</w:t>
      </w:r>
      <w:r w:rsidRPr="00553596">
        <w:rPr>
          <w:rFonts w:asciiTheme="minorHAnsi" w:hAnsiTheme="minorHAnsi" w:cstheme="minorHAnsi"/>
          <w:sz w:val="24"/>
          <w:lang w:val="sk-SK"/>
        </w:rPr>
        <w:t xml:space="preserve">, pokiaľ nejde o dôvody vyššej moci v zmysle § 374 </w:t>
      </w:r>
      <w:proofErr w:type="spellStart"/>
      <w:r w:rsidRPr="00553596">
        <w:rPr>
          <w:rFonts w:asciiTheme="minorHAnsi" w:hAnsiTheme="minorHAnsi" w:cstheme="minorHAnsi"/>
          <w:sz w:val="24"/>
          <w:lang w:val="sk-SK"/>
        </w:rPr>
        <w:t>ObchZ</w:t>
      </w:r>
      <w:proofErr w:type="spellEnd"/>
      <w:r w:rsidRPr="00553596">
        <w:rPr>
          <w:rFonts w:asciiTheme="minorHAnsi" w:hAnsiTheme="minorHAnsi" w:cstheme="minorHAnsi"/>
          <w:sz w:val="24"/>
          <w:lang w:val="sk-SK"/>
        </w:rPr>
        <w:t xml:space="preserve">, zaväzuje sa uhradiť Objednávateľovi </w:t>
      </w:r>
      <w:r w:rsidR="00CF0314" w:rsidRPr="00553596">
        <w:rPr>
          <w:rFonts w:asciiTheme="minorHAnsi" w:hAnsiTheme="minorHAnsi" w:cstheme="minorHAnsi"/>
          <w:sz w:val="24"/>
          <w:lang w:val="sk-SK"/>
        </w:rPr>
        <w:t xml:space="preserve">na prvú písomnú výzvu </w:t>
      </w:r>
      <w:r w:rsidRPr="00553596">
        <w:rPr>
          <w:rFonts w:asciiTheme="minorHAnsi" w:hAnsiTheme="minorHAnsi" w:cstheme="minorHAnsi"/>
          <w:sz w:val="24"/>
          <w:lang w:val="sk-SK"/>
        </w:rPr>
        <w:t>zmluvnú pokutu vo výške</w:t>
      </w:r>
      <w:r w:rsidR="00BC2D9D" w:rsidRPr="00553596">
        <w:rPr>
          <w:rFonts w:asciiTheme="minorHAnsi" w:hAnsiTheme="minorHAnsi" w:cstheme="minorHAnsi"/>
          <w:sz w:val="24"/>
          <w:lang w:val="sk-SK"/>
        </w:rPr>
        <w:t xml:space="preserve"> </w:t>
      </w:r>
      <w:r w:rsidR="001D22C8">
        <w:rPr>
          <w:rFonts w:asciiTheme="minorHAnsi" w:hAnsiTheme="minorHAnsi" w:cstheme="minorHAnsi"/>
          <w:sz w:val="24"/>
          <w:lang w:val="sk-SK"/>
        </w:rPr>
        <w:t>2</w:t>
      </w:r>
      <w:r w:rsidR="00BC2D9D" w:rsidRPr="00553596">
        <w:rPr>
          <w:rFonts w:asciiTheme="minorHAnsi" w:hAnsiTheme="minorHAnsi" w:cstheme="minorHAnsi"/>
          <w:sz w:val="24"/>
          <w:lang w:val="sk-SK"/>
        </w:rPr>
        <w:t xml:space="preserve">% zo súčinu Ceny dopravného výkonu na 1 km pre rok </w:t>
      </w:r>
      <w:r w:rsidR="00BC2D9D" w:rsidRPr="00F907D5">
        <w:rPr>
          <w:rFonts w:asciiTheme="minorHAnsi" w:hAnsiTheme="minorHAnsi" w:cstheme="minorHAnsi"/>
          <w:sz w:val="24"/>
          <w:lang w:val="sk-SK"/>
        </w:rPr>
        <w:t>2021</w:t>
      </w:r>
      <w:r w:rsidR="00BC2D9D" w:rsidRPr="00553596">
        <w:rPr>
          <w:rFonts w:asciiTheme="minorHAnsi" w:hAnsiTheme="minorHAnsi" w:cstheme="minorHAnsi"/>
          <w:sz w:val="24"/>
          <w:lang w:val="sk-SK"/>
        </w:rPr>
        <w:t xml:space="preserve"> uvedenej v bode 5.3 tejto Zmluvy a predpokladaného rozsahu dopravného výkonu v km za celé trvanie tejto Zmluvy (10 rokov) uvedeného v bode 5.1 tejto Zmluvy</w:t>
      </w:r>
      <w:r w:rsidR="00381481">
        <w:rPr>
          <w:rFonts w:asciiTheme="minorHAnsi" w:hAnsiTheme="minorHAnsi" w:cstheme="minorHAnsi"/>
          <w:sz w:val="24"/>
          <w:lang w:val="sk-SK"/>
        </w:rPr>
        <w:t>,</w:t>
      </w:r>
      <w:r w:rsidR="00BC2D9D"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ďalej vo výške </w:t>
      </w:r>
      <w:r w:rsidR="007208B5">
        <w:rPr>
          <w:rFonts w:asciiTheme="minorHAnsi" w:hAnsiTheme="minorHAnsi" w:cstheme="minorHAnsi"/>
          <w:sz w:val="24"/>
          <w:lang w:val="sk-SK"/>
        </w:rPr>
        <w:t>20.000,- EUR</w:t>
      </w:r>
      <w:r w:rsidRPr="00553596">
        <w:rPr>
          <w:rFonts w:asciiTheme="minorHAnsi" w:hAnsiTheme="minorHAnsi" w:cstheme="minorHAnsi"/>
          <w:sz w:val="24"/>
          <w:lang w:val="sk-SK"/>
        </w:rPr>
        <w:t xml:space="preserve"> za každý </w:t>
      </w:r>
      <w:r w:rsidR="007208B5">
        <w:rPr>
          <w:rFonts w:asciiTheme="minorHAnsi" w:hAnsiTheme="minorHAnsi" w:cstheme="minorHAnsi"/>
          <w:sz w:val="24"/>
          <w:lang w:val="sk-SK"/>
        </w:rPr>
        <w:t xml:space="preserve">aj začatý </w:t>
      </w:r>
      <w:r w:rsidRPr="00553596">
        <w:rPr>
          <w:rFonts w:asciiTheme="minorHAnsi" w:hAnsiTheme="minorHAnsi" w:cstheme="minorHAnsi"/>
          <w:sz w:val="24"/>
          <w:lang w:val="sk-SK"/>
        </w:rPr>
        <w:t xml:space="preserve">deň </w:t>
      </w:r>
      <w:r w:rsidRPr="007208B5">
        <w:rPr>
          <w:rFonts w:asciiTheme="minorHAnsi" w:hAnsiTheme="minorHAnsi" w:cstheme="minorHAnsi"/>
          <w:sz w:val="24"/>
          <w:lang w:val="sk-SK"/>
        </w:rPr>
        <w:t>omeškania</w:t>
      </w:r>
      <w:r w:rsidR="007208B5" w:rsidRPr="007208B5">
        <w:rPr>
          <w:rFonts w:asciiTheme="minorHAnsi" w:hAnsiTheme="minorHAnsi" w:cstheme="minorHAnsi"/>
          <w:sz w:val="24"/>
          <w:lang w:val="sk-SK"/>
        </w:rPr>
        <w:t xml:space="preserve"> </w:t>
      </w:r>
      <w:r w:rsidR="007208B5" w:rsidRPr="00381481">
        <w:rPr>
          <w:rFonts w:asciiTheme="minorHAnsi" w:hAnsiTheme="minorHAnsi" w:cstheme="minorHAnsi"/>
          <w:sz w:val="24"/>
          <w:lang w:val="sk-SK"/>
        </w:rPr>
        <w:t xml:space="preserve">bez ohľadu na rozsah, v ktorom </w:t>
      </w:r>
      <w:r w:rsidR="007208B5">
        <w:rPr>
          <w:rFonts w:asciiTheme="minorHAnsi" w:hAnsiTheme="minorHAnsi" w:cstheme="minorHAnsi"/>
          <w:sz w:val="24"/>
          <w:lang w:val="sk-SK"/>
        </w:rPr>
        <w:t xml:space="preserve">Dopravca </w:t>
      </w:r>
      <w:r w:rsidR="007208B5" w:rsidRPr="00381481">
        <w:rPr>
          <w:rFonts w:asciiTheme="minorHAnsi" w:hAnsiTheme="minorHAnsi" w:cstheme="minorHAnsi"/>
          <w:sz w:val="24"/>
          <w:lang w:val="sk-SK"/>
        </w:rPr>
        <w:t>neuskutočnil plánované Spoje v zmysle schválených Cestovných poriadkov</w:t>
      </w:r>
      <w:r w:rsidR="007208B5">
        <w:rPr>
          <w:rFonts w:asciiTheme="minorHAnsi" w:hAnsiTheme="minorHAnsi" w:cstheme="minorHAnsi"/>
          <w:sz w:val="24"/>
          <w:lang w:val="sk-SK"/>
        </w:rPr>
        <w:t>,</w:t>
      </w:r>
      <w:r w:rsidR="007208B5" w:rsidRPr="00381481">
        <w:rPr>
          <w:rFonts w:asciiTheme="minorHAnsi" w:hAnsiTheme="minorHAnsi" w:cstheme="minorHAnsi"/>
          <w:sz w:val="24"/>
          <w:lang w:val="sk-SK"/>
        </w:rPr>
        <w:t xml:space="preserve"> plus 4.000,- EUR za každé aj začaté jedno % nevykonaných plánovaných Spojov v zmysle schválených Cestovných poriadkov</w:t>
      </w:r>
      <w:r w:rsidR="007208B5">
        <w:rPr>
          <w:rFonts w:asciiTheme="minorHAnsi" w:hAnsiTheme="minorHAnsi" w:cstheme="minorHAnsi"/>
          <w:sz w:val="24"/>
          <w:lang w:val="sk-SK"/>
        </w:rPr>
        <w:t xml:space="preserve"> za každý aj začatý deň takéhoto </w:t>
      </w:r>
      <w:r w:rsidR="005841D5">
        <w:rPr>
          <w:rFonts w:asciiTheme="minorHAnsi" w:hAnsiTheme="minorHAnsi" w:cstheme="minorHAnsi"/>
          <w:sz w:val="24"/>
          <w:lang w:val="sk-SK"/>
        </w:rPr>
        <w:t>neuskutočnenia</w:t>
      </w:r>
      <w:r w:rsidRPr="007208B5">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F0314" w:rsidRPr="00553596">
        <w:rPr>
          <w:rFonts w:asciiTheme="minorHAnsi" w:hAnsiTheme="minorHAnsi" w:cstheme="minorHAnsi"/>
          <w:sz w:val="24"/>
          <w:lang w:val="sk-SK"/>
        </w:rPr>
        <w:t xml:space="preserve">Pokiaľ dôjde k Začatiu prevádzky, avšak Dopravca nebude </w:t>
      </w:r>
      <w:r w:rsidR="00322C63" w:rsidRPr="00553596">
        <w:rPr>
          <w:rFonts w:asciiTheme="minorHAnsi" w:hAnsiTheme="minorHAnsi" w:cstheme="minorHAnsi"/>
          <w:sz w:val="24"/>
          <w:lang w:val="sk-SK"/>
        </w:rPr>
        <w:t>k</w:t>
      </w:r>
      <w:r w:rsidR="00CF0314" w:rsidRPr="00553596">
        <w:rPr>
          <w:rFonts w:asciiTheme="minorHAnsi" w:hAnsiTheme="minorHAnsi" w:cstheme="minorHAnsi"/>
          <w:sz w:val="24"/>
          <w:lang w:val="sk-SK"/>
        </w:rPr>
        <w:t xml:space="preserve"> uvedenému dňu spĺňať ktorúkoľvek povinnosť v zmysle tejto Zmluvy, ktorá nie je sankcionovaná inou zmluvnou pokutou, pokiaľ nejde o dôvody vyššej moci v zmysle § 374 </w:t>
      </w:r>
      <w:proofErr w:type="spellStart"/>
      <w:r w:rsidR="00CF0314" w:rsidRPr="00553596">
        <w:rPr>
          <w:rFonts w:asciiTheme="minorHAnsi" w:hAnsiTheme="minorHAnsi" w:cstheme="minorHAnsi"/>
          <w:sz w:val="24"/>
          <w:lang w:val="sk-SK"/>
        </w:rPr>
        <w:t>ObchZ</w:t>
      </w:r>
      <w:proofErr w:type="spellEnd"/>
      <w:r w:rsidR="00CF0314" w:rsidRPr="00553596">
        <w:rPr>
          <w:rFonts w:asciiTheme="minorHAnsi" w:hAnsiTheme="minorHAnsi" w:cstheme="minorHAnsi"/>
          <w:sz w:val="24"/>
          <w:lang w:val="sk-SK"/>
        </w:rPr>
        <w:t xml:space="preserve">, zaväzuje sa uhradiť zmluvnú pokutu vo výške </w:t>
      </w:r>
      <w:r w:rsidR="00CF0314" w:rsidRPr="00F907D5">
        <w:rPr>
          <w:rFonts w:asciiTheme="minorHAnsi" w:hAnsiTheme="minorHAnsi" w:cstheme="minorHAnsi"/>
          <w:sz w:val="24"/>
          <w:lang w:val="sk-SK"/>
        </w:rPr>
        <w:t>1.000,- EUR</w:t>
      </w:r>
      <w:r w:rsidR="00CF0314" w:rsidRPr="00553596">
        <w:rPr>
          <w:rFonts w:asciiTheme="minorHAnsi" w:hAnsiTheme="minorHAnsi" w:cstheme="minorHAnsi"/>
          <w:sz w:val="24"/>
          <w:lang w:val="sk-SK"/>
        </w:rPr>
        <w:t xml:space="preserve"> za každú nedodržanú povinnosť podľa tejto Zmluvy a za každý deň trvania porušenia tejto povinnosti (t.</w:t>
      </w:r>
      <w:r w:rsidR="00EC5714">
        <w:rPr>
          <w:rFonts w:asciiTheme="minorHAnsi" w:hAnsiTheme="minorHAnsi" w:cstheme="minorHAnsi"/>
          <w:sz w:val="24"/>
          <w:lang w:val="sk-SK"/>
        </w:rPr>
        <w:t xml:space="preserve"> </w:t>
      </w:r>
      <w:r w:rsidR="00CF0314" w:rsidRPr="00553596">
        <w:rPr>
          <w:rFonts w:asciiTheme="minorHAnsi" w:hAnsiTheme="minorHAnsi" w:cstheme="minorHAnsi"/>
          <w:sz w:val="24"/>
          <w:lang w:val="sk-SK"/>
        </w:rPr>
        <w:t>j. opakovane a kumulovane) na prvú písomnú výzvu Objednávateľa. Pre vylúčenie pochybností: na dôvody vyššej moci podľa tohto bodu 4.</w:t>
      </w:r>
      <w:r w:rsidR="00D87067">
        <w:rPr>
          <w:rFonts w:asciiTheme="minorHAnsi" w:hAnsiTheme="minorHAnsi" w:cstheme="minorHAnsi"/>
          <w:sz w:val="24"/>
          <w:lang w:val="sk-SK"/>
        </w:rPr>
        <w:t>9</w:t>
      </w:r>
      <w:r w:rsidR="00CF0314" w:rsidRPr="00553596">
        <w:rPr>
          <w:rFonts w:asciiTheme="minorHAnsi" w:hAnsiTheme="minorHAnsi" w:cstheme="minorHAnsi"/>
          <w:sz w:val="24"/>
          <w:lang w:val="sk-SK"/>
        </w:rPr>
        <w:t xml:space="preserve"> je možné sa odvolať len v rozsahu a po dobu trvania dôvodu vyššej moci a v tomto prípade sa musia vzťahovať výlučne ku dňu, kedy malo dôjsť k Začatiu prevádzky.</w:t>
      </w:r>
    </w:p>
    <w:p w14:paraId="7D9C1DFF" w14:textId="28DF3E7C" w:rsidR="001B243E" w:rsidRPr="00553596" w:rsidRDefault="001B243E" w:rsidP="003F4803">
      <w:pPr>
        <w:pStyle w:val="Nadpis1"/>
        <w:ind w:left="709" w:hanging="709"/>
        <w:rPr>
          <w:lang w:val="sk-SK"/>
        </w:rPr>
      </w:pPr>
      <w:bookmarkStart w:id="20" w:name="_Toc27663268"/>
      <w:bookmarkStart w:id="21" w:name="_Toc38530392"/>
      <w:bookmarkStart w:id="22" w:name="_Toc41550276"/>
      <w:bookmarkStart w:id="23" w:name="_Toc77245829"/>
      <w:r w:rsidRPr="00553596">
        <w:rPr>
          <w:lang w:val="sk-SK"/>
        </w:rPr>
        <w:t>Dopravn</w:t>
      </w:r>
      <w:r w:rsidR="001E51E3" w:rsidRPr="00553596">
        <w:rPr>
          <w:lang w:val="sk-SK"/>
        </w:rPr>
        <w:t>ý</w:t>
      </w:r>
      <w:r w:rsidRPr="00553596">
        <w:rPr>
          <w:lang w:val="sk-SK"/>
        </w:rPr>
        <w:t xml:space="preserve"> výkon</w:t>
      </w:r>
      <w:r w:rsidR="003F4803" w:rsidRPr="00553596">
        <w:rPr>
          <w:lang w:val="sk-SK"/>
        </w:rPr>
        <w:t xml:space="preserve"> a C</w:t>
      </w:r>
      <w:r w:rsidR="00CD4F3F" w:rsidRPr="00553596">
        <w:rPr>
          <w:lang w:val="sk-SK"/>
        </w:rPr>
        <w:t>ena dopravn</w:t>
      </w:r>
      <w:r w:rsidR="001E51E3" w:rsidRPr="00553596">
        <w:rPr>
          <w:lang w:val="sk-SK"/>
        </w:rPr>
        <w:t>é</w:t>
      </w:r>
      <w:r w:rsidR="00CD4F3F" w:rsidRPr="00553596">
        <w:rPr>
          <w:lang w:val="sk-SK"/>
        </w:rPr>
        <w:t>ho výkonu</w:t>
      </w:r>
      <w:r w:rsidR="00561F6A" w:rsidRPr="00553596">
        <w:rPr>
          <w:lang w:val="sk-SK"/>
        </w:rPr>
        <w:t xml:space="preserve"> na 1 km</w:t>
      </w:r>
      <w:bookmarkEnd w:id="20"/>
      <w:bookmarkEnd w:id="21"/>
      <w:bookmarkEnd w:id="22"/>
      <w:bookmarkEnd w:id="23"/>
    </w:p>
    <w:p w14:paraId="45336D33" w14:textId="089BFB04" w:rsidR="000439E7" w:rsidRPr="00553596" w:rsidRDefault="001E51E3"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bude dopravnú obslužnosť podľa tejto Zmluvy prevádzkovať v predpokladanom rozsahu dopravného výkonu </w:t>
      </w:r>
      <w:r w:rsidR="00833CBF" w:rsidRPr="00553596">
        <w:rPr>
          <w:rFonts w:cs="Calibri"/>
          <w:sz w:val="24"/>
          <w:highlight w:val="green"/>
          <w:lang w:val="sk-SK"/>
        </w:rPr>
        <w:t>[BUDE DOPLNENÉ]</w:t>
      </w:r>
      <w:r w:rsidR="00833CBF" w:rsidRPr="00553596">
        <w:rPr>
          <w:rFonts w:cs="Calibri"/>
          <w:sz w:val="24"/>
          <w:lang w:val="sk-SK"/>
        </w:rPr>
        <w:t xml:space="preserve"> </w:t>
      </w:r>
      <w:r w:rsidR="001B243E" w:rsidRPr="00553596">
        <w:rPr>
          <w:rFonts w:asciiTheme="minorHAnsi" w:hAnsiTheme="minorHAnsi" w:cstheme="minorHAnsi"/>
          <w:b/>
          <w:sz w:val="24"/>
          <w:lang w:val="sk-SK"/>
        </w:rPr>
        <w:t>km</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podľa </w:t>
      </w:r>
      <w:r w:rsidRPr="00553596">
        <w:rPr>
          <w:rFonts w:asciiTheme="minorHAnsi" w:hAnsiTheme="minorHAnsi" w:cstheme="minorHAnsi"/>
          <w:sz w:val="24"/>
          <w:lang w:val="sk-SK"/>
        </w:rPr>
        <w:lastRenderedPageBreak/>
        <w:t xml:space="preserve">Cestovných poriadkov na </w:t>
      </w:r>
      <w:r w:rsidR="00DE77B9" w:rsidRPr="00553596">
        <w:rPr>
          <w:rFonts w:asciiTheme="minorHAnsi" w:hAnsiTheme="minorHAnsi" w:cstheme="minorHAnsi"/>
          <w:sz w:val="24"/>
          <w:lang w:val="sk-SK"/>
        </w:rPr>
        <w:t>L</w:t>
      </w:r>
      <w:r w:rsidRPr="00553596">
        <w:rPr>
          <w:rFonts w:asciiTheme="minorHAnsi" w:hAnsiTheme="minorHAnsi" w:cstheme="minorHAnsi"/>
          <w:sz w:val="24"/>
          <w:lang w:val="sk-SK"/>
        </w:rPr>
        <w:t>inkách</w:t>
      </w:r>
      <w:r w:rsidR="00DE77B9" w:rsidRPr="00553596">
        <w:rPr>
          <w:rFonts w:asciiTheme="minorHAnsi" w:hAnsiTheme="minorHAnsi" w:cstheme="minorHAnsi"/>
          <w:sz w:val="24"/>
          <w:lang w:val="sk-SK"/>
        </w:rPr>
        <w:t xml:space="preserve"> </w:t>
      </w:r>
      <w:r w:rsidR="001B243E" w:rsidRPr="00553596">
        <w:rPr>
          <w:rFonts w:asciiTheme="minorHAnsi" w:hAnsiTheme="minorHAnsi" w:cstheme="minorHAnsi"/>
          <w:b/>
          <w:sz w:val="24"/>
          <w:lang w:val="sk-SK"/>
        </w:rPr>
        <w:t>v</w:t>
      </w:r>
      <w:r w:rsidR="00965325" w:rsidRPr="00553596">
        <w:rPr>
          <w:rFonts w:asciiTheme="minorHAnsi" w:hAnsiTheme="minorHAnsi" w:cstheme="minorHAnsi"/>
          <w:b/>
          <w:sz w:val="24"/>
          <w:lang w:val="sk-SK"/>
        </w:rPr>
        <w:t> </w:t>
      </w:r>
      <w:r w:rsidR="001B243E" w:rsidRPr="00553596">
        <w:rPr>
          <w:rFonts w:asciiTheme="minorHAnsi" w:hAnsiTheme="minorHAnsi" w:cstheme="minorHAnsi"/>
          <w:b/>
          <w:sz w:val="24"/>
          <w:lang w:val="sk-SK"/>
        </w:rPr>
        <w:t>kalendá</w:t>
      </w:r>
      <w:r w:rsidRPr="00553596">
        <w:rPr>
          <w:rFonts w:asciiTheme="minorHAnsi" w:hAnsiTheme="minorHAnsi" w:cstheme="minorHAnsi"/>
          <w:b/>
          <w:sz w:val="24"/>
          <w:lang w:val="sk-SK"/>
        </w:rPr>
        <w:t>rno</w:t>
      </w:r>
      <w:r w:rsidR="001B243E" w:rsidRPr="00553596">
        <w:rPr>
          <w:rFonts w:asciiTheme="minorHAnsi" w:hAnsiTheme="minorHAnsi" w:cstheme="minorHAnsi"/>
          <w:b/>
          <w:sz w:val="24"/>
          <w:lang w:val="sk-SK"/>
        </w:rPr>
        <w:t>m ro</w:t>
      </w:r>
      <w:r w:rsidRPr="00553596">
        <w:rPr>
          <w:rFonts w:asciiTheme="minorHAnsi" w:hAnsiTheme="minorHAnsi" w:cstheme="minorHAnsi"/>
          <w:b/>
          <w:sz w:val="24"/>
          <w:lang w:val="sk-SK"/>
        </w:rPr>
        <w:t>ku</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trvania tejto Zmluvy. Predpokladaný rozsah poskytovania prepravných služieb za celé obdobie účinnosti Zmluvy, teda za 10 kalendárnych rokov (od </w:t>
      </w:r>
      <w:r w:rsidR="00DE77B9" w:rsidRPr="00553596">
        <w:rPr>
          <w:rFonts w:cs="Calibri"/>
          <w:sz w:val="24"/>
          <w:highlight w:val="green"/>
          <w:lang w:val="sk-SK"/>
        </w:rPr>
        <w:t>[BUDE DOPLNENÉ]</w:t>
      </w:r>
      <w:r w:rsidRPr="00553596">
        <w:rPr>
          <w:rFonts w:asciiTheme="minorHAnsi" w:hAnsiTheme="minorHAnsi" w:cstheme="minorHAnsi"/>
          <w:sz w:val="24"/>
          <w:lang w:val="sk-SK"/>
        </w:rPr>
        <w:t xml:space="preserve">do </w:t>
      </w:r>
      <w:r w:rsidR="00DE77B9" w:rsidRPr="00553596">
        <w:rPr>
          <w:rFonts w:cs="Calibri"/>
          <w:sz w:val="24"/>
          <w:highlight w:val="green"/>
          <w:lang w:val="sk-SK"/>
        </w:rPr>
        <w:t>[BUDE DOPLNENÉ]</w:t>
      </w:r>
      <w:r w:rsidRPr="00553596">
        <w:rPr>
          <w:rFonts w:asciiTheme="minorHAnsi" w:hAnsiTheme="minorHAnsi" w:cstheme="minorHAnsi"/>
          <w:sz w:val="24"/>
          <w:lang w:val="sk-SK"/>
        </w:rPr>
        <w:t>), činí</w:t>
      </w:r>
      <w:r w:rsidRPr="00553596" w:rsidDel="001E51E3">
        <w:rPr>
          <w:rFonts w:asciiTheme="minorHAnsi" w:hAnsiTheme="minorHAnsi" w:cstheme="minorHAnsi"/>
          <w:sz w:val="24"/>
          <w:lang w:val="sk-SK"/>
        </w:rPr>
        <w:t xml:space="preserve"> </w:t>
      </w:r>
      <w:r w:rsidR="00DE77B9" w:rsidRPr="00553596">
        <w:rPr>
          <w:rFonts w:cs="Calibri"/>
          <w:sz w:val="24"/>
          <w:highlight w:val="green"/>
          <w:lang w:val="sk-SK"/>
        </w:rPr>
        <w:t>[BUDE DOPLNENÉ]</w:t>
      </w:r>
      <w:r w:rsidR="00DE77B9" w:rsidRPr="00553596">
        <w:rPr>
          <w:sz w:val="24"/>
          <w:lang w:val="sk-SK"/>
        </w:rPr>
        <w:t xml:space="preserve"> </w:t>
      </w:r>
      <w:r w:rsidR="00777562" w:rsidRPr="00553596">
        <w:rPr>
          <w:rFonts w:asciiTheme="minorHAnsi" w:hAnsiTheme="minorHAnsi" w:cstheme="minorHAnsi"/>
          <w:b/>
          <w:sz w:val="24"/>
          <w:lang w:val="sk-SK"/>
        </w:rPr>
        <w:t>km</w:t>
      </w:r>
      <w:r w:rsidR="00965325" w:rsidRPr="00553596">
        <w:rPr>
          <w:rFonts w:asciiTheme="minorHAnsi" w:hAnsiTheme="minorHAnsi" w:cstheme="minorHAnsi"/>
          <w:b/>
          <w:sz w:val="24"/>
          <w:lang w:val="sk-SK"/>
        </w:rPr>
        <w:t xml:space="preserve"> </w:t>
      </w:r>
      <w:r w:rsidRPr="00553596">
        <w:rPr>
          <w:rFonts w:asciiTheme="minorHAnsi" w:hAnsiTheme="minorHAnsi" w:cstheme="minorHAnsi"/>
          <w:sz w:val="24"/>
          <w:lang w:val="sk-SK"/>
        </w:rPr>
        <w:t>podľa Cestovn</w:t>
      </w:r>
      <w:r w:rsidR="00DE77B9" w:rsidRPr="00553596">
        <w:rPr>
          <w:rFonts w:asciiTheme="minorHAnsi" w:hAnsiTheme="minorHAnsi" w:cstheme="minorHAnsi"/>
          <w:sz w:val="24"/>
          <w:lang w:val="sk-SK"/>
        </w:rPr>
        <w:t>ých</w:t>
      </w:r>
      <w:r w:rsidRPr="00553596">
        <w:rPr>
          <w:rFonts w:asciiTheme="minorHAnsi" w:hAnsiTheme="minorHAnsi" w:cstheme="minorHAnsi"/>
          <w:sz w:val="24"/>
          <w:lang w:val="sk-SK"/>
        </w:rPr>
        <w:t xml:space="preserve"> poriadk</w:t>
      </w:r>
      <w:r w:rsidR="00DE77B9" w:rsidRPr="00553596">
        <w:rPr>
          <w:rFonts w:asciiTheme="minorHAnsi" w:hAnsiTheme="minorHAnsi" w:cstheme="minorHAnsi"/>
          <w:sz w:val="24"/>
          <w:lang w:val="sk-SK"/>
        </w:rPr>
        <w:t>ov</w:t>
      </w:r>
      <w:r w:rsidR="00777562" w:rsidRPr="00553596">
        <w:rPr>
          <w:rFonts w:asciiTheme="minorHAnsi" w:hAnsiTheme="minorHAnsi" w:cstheme="minorHAnsi"/>
          <w:sz w:val="24"/>
          <w:lang w:val="sk-SK"/>
        </w:rPr>
        <w:t>.</w:t>
      </w:r>
      <w:r w:rsidR="00CF7A2F" w:rsidRPr="00553596">
        <w:rPr>
          <w:rFonts w:asciiTheme="minorHAnsi" w:hAnsiTheme="minorHAnsi" w:cstheme="minorHAnsi"/>
          <w:sz w:val="24"/>
          <w:lang w:val="sk-SK"/>
        </w:rPr>
        <w:t xml:space="preserve"> Zmluvné strany berú na vedomie, že vyššie uvedené rozsahy dopravného výkonu v km sú predpokladané z dôvodov, že rozsah dopravného výkonu, resp. rozsah </w:t>
      </w:r>
      <w:r w:rsidR="00D326B8" w:rsidRPr="00553596">
        <w:rPr>
          <w:rFonts w:asciiTheme="minorHAnsi" w:hAnsiTheme="minorHAnsi" w:cstheme="minorHAnsi"/>
          <w:sz w:val="24"/>
          <w:lang w:val="sk-SK"/>
        </w:rPr>
        <w:t>Služieb</w:t>
      </w:r>
      <w:r w:rsidR="00CF7A2F" w:rsidRPr="00553596">
        <w:rPr>
          <w:rFonts w:asciiTheme="minorHAnsi" w:hAnsiTheme="minorHAnsi" w:cstheme="minorHAnsi"/>
          <w:sz w:val="24"/>
          <w:lang w:val="sk-SK"/>
        </w:rPr>
        <w:t xml:space="preserve"> môže byť počas trvania Zmluvy menený: (</w:t>
      </w:r>
      <w:r w:rsidR="00CF7A2F" w:rsidRPr="00553596">
        <w:rPr>
          <w:rFonts w:asciiTheme="minorHAnsi" w:hAnsiTheme="minorHAnsi" w:cstheme="minorHAnsi"/>
          <w:b/>
          <w:sz w:val="24"/>
          <w:lang w:val="sk-SK"/>
        </w:rPr>
        <w:t>i</w:t>
      </w:r>
      <w:r w:rsidR="00CF7A2F" w:rsidRPr="00553596">
        <w:rPr>
          <w:rFonts w:asciiTheme="minorHAnsi" w:hAnsiTheme="minorHAnsi" w:cstheme="minorHAnsi"/>
          <w:sz w:val="24"/>
          <w:lang w:val="sk-SK"/>
        </w:rPr>
        <w:t>) v súlade s pravidlami výslovne dojednanými v tejto Zmluve, resp. z dôvodov predpokladaných touto Zmluvou, a/alebo (</w:t>
      </w:r>
      <w:r w:rsidR="00CF7A2F" w:rsidRPr="00553596">
        <w:rPr>
          <w:rFonts w:asciiTheme="minorHAnsi" w:hAnsiTheme="minorHAnsi" w:cstheme="minorHAnsi"/>
          <w:b/>
          <w:sz w:val="24"/>
          <w:lang w:val="sk-SK"/>
        </w:rPr>
        <w:t>ii</w:t>
      </w:r>
      <w:r w:rsidR="00CF7A2F" w:rsidRPr="00553596">
        <w:rPr>
          <w:rFonts w:asciiTheme="minorHAnsi" w:hAnsiTheme="minorHAnsi" w:cstheme="minorHAnsi"/>
          <w:sz w:val="24"/>
          <w:lang w:val="sk-SK"/>
        </w:rPr>
        <w:t>) v súlade so ZVO (najmä v súlade s pravidlami v  § 18 ZVO).</w:t>
      </w:r>
    </w:p>
    <w:p w14:paraId="3F320950" w14:textId="7A6C1423" w:rsidR="001B243E" w:rsidRPr="00553596" w:rsidRDefault="001B243E"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7D71B4" w:rsidRPr="00553596">
        <w:rPr>
          <w:rFonts w:asciiTheme="minorHAnsi" w:hAnsiTheme="minorHAnsi" w:cstheme="minorHAnsi"/>
          <w:sz w:val="24"/>
          <w:lang w:val="sk-SK"/>
        </w:rPr>
        <w:t xml:space="preserve">prípade poskytovania </w:t>
      </w:r>
      <w:r w:rsidR="00D326B8" w:rsidRPr="00553596">
        <w:rPr>
          <w:rFonts w:asciiTheme="minorHAnsi" w:hAnsiTheme="minorHAnsi" w:cstheme="minorHAnsi"/>
          <w:sz w:val="24"/>
          <w:lang w:val="sk-SK"/>
        </w:rPr>
        <w:t>S</w:t>
      </w:r>
      <w:r w:rsidR="007D71B4" w:rsidRPr="00553596">
        <w:rPr>
          <w:rFonts w:asciiTheme="minorHAnsi" w:hAnsiTheme="minorHAnsi" w:cstheme="minorHAnsi"/>
          <w:sz w:val="24"/>
          <w:lang w:val="sk-SK"/>
        </w:rPr>
        <w:t xml:space="preserve">lužieb </w:t>
      </w:r>
      <w:r w:rsidR="00441DB1" w:rsidRPr="00553596">
        <w:rPr>
          <w:rFonts w:asciiTheme="minorHAnsi" w:hAnsiTheme="minorHAnsi" w:cstheme="minorHAnsi"/>
          <w:sz w:val="24"/>
          <w:lang w:val="sk-SK"/>
        </w:rPr>
        <w:t xml:space="preserve">počas ktoréhokoľvek jedného kalendárneho roka </w:t>
      </w:r>
      <w:r w:rsidR="007D71B4" w:rsidRPr="00553596">
        <w:rPr>
          <w:rFonts w:asciiTheme="minorHAnsi" w:hAnsiTheme="minorHAnsi" w:cstheme="minorHAnsi"/>
          <w:sz w:val="24"/>
          <w:lang w:val="sk-SK"/>
        </w:rPr>
        <w:t>po dobu kratšiu ako jeden celý kalendárny rok</w:t>
      </w:r>
      <w:r w:rsidR="00441DB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441DB1" w:rsidRPr="00553596">
        <w:rPr>
          <w:rFonts w:asciiTheme="minorHAnsi" w:hAnsiTheme="minorHAnsi" w:cstheme="minorHAnsi"/>
          <w:sz w:val="24"/>
          <w:lang w:val="sk-SK"/>
        </w:rPr>
        <w:t>j. menej ako 365, resp. 366 kalendárnych dní)</w:t>
      </w:r>
      <w:r w:rsidR="007D71B4" w:rsidRPr="00553596">
        <w:rPr>
          <w:rFonts w:asciiTheme="minorHAnsi" w:hAnsiTheme="minorHAnsi" w:cstheme="minorHAnsi"/>
          <w:sz w:val="24"/>
          <w:lang w:val="sk-SK"/>
        </w:rPr>
        <w:t>, je rozsah dopravného výkonu pre toto obdobie znížený pomerne podľa počtu dní, v ktorých táto Zmluva v kalendárnom roku trvala, s prihliadnutím na počet sviatkov a poč</w:t>
      </w:r>
      <w:r w:rsidR="00C618E8" w:rsidRPr="00553596">
        <w:rPr>
          <w:rFonts w:asciiTheme="minorHAnsi" w:hAnsiTheme="minorHAnsi" w:cstheme="minorHAnsi"/>
          <w:sz w:val="24"/>
          <w:lang w:val="sk-SK"/>
        </w:rPr>
        <w:t>et</w:t>
      </w:r>
      <w:r w:rsidR="007D71B4" w:rsidRPr="00553596">
        <w:rPr>
          <w:rFonts w:asciiTheme="minorHAnsi" w:hAnsiTheme="minorHAnsi" w:cstheme="minorHAnsi"/>
          <w:sz w:val="24"/>
          <w:lang w:val="sk-SK"/>
        </w:rPr>
        <w:t xml:space="preserve"> pracovných dní. Rozsah ostatných výkonov (</w:t>
      </w:r>
      <w:r w:rsidR="00EB11DD">
        <w:rPr>
          <w:rFonts w:asciiTheme="minorHAnsi" w:hAnsiTheme="minorHAnsi" w:cstheme="minorHAnsi"/>
          <w:sz w:val="24"/>
          <w:lang w:val="sk-SK"/>
        </w:rPr>
        <w:t xml:space="preserve"> napr. </w:t>
      </w:r>
      <w:r w:rsidR="00692AD5">
        <w:rPr>
          <w:rFonts w:asciiTheme="minorHAnsi" w:hAnsiTheme="minorHAnsi" w:cstheme="minorHAnsi"/>
          <w:sz w:val="24"/>
          <w:lang w:val="sk-SK"/>
        </w:rPr>
        <w:t>Technické</w:t>
      </w:r>
      <w:r w:rsidR="00EB11DD">
        <w:rPr>
          <w:rFonts w:asciiTheme="minorHAnsi" w:hAnsiTheme="minorHAnsi" w:cstheme="minorHAnsi"/>
          <w:sz w:val="24"/>
          <w:lang w:val="sk-SK"/>
        </w:rPr>
        <w:t xml:space="preserve"> kilometre a pod.</w:t>
      </w:r>
      <w:r w:rsidR="007D71B4" w:rsidRPr="00553596">
        <w:rPr>
          <w:rFonts w:asciiTheme="minorHAnsi" w:hAnsiTheme="minorHAnsi" w:cstheme="minorHAnsi"/>
          <w:sz w:val="24"/>
          <w:lang w:val="sk-SK"/>
        </w:rPr>
        <w:t>) nie je Objednávateľom hradený</w:t>
      </w:r>
      <w:r w:rsidR="00B86CA2" w:rsidRPr="00553596">
        <w:rPr>
          <w:rFonts w:asciiTheme="minorHAnsi" w:hAnsiTheme="minorHAnsi" w:cstheme="minorHAnsi"/>
          <w:sz w:val="24"/>
          <w:lang w:val="sk-SK"/>
        </w:rPr>
        <w:t>, nakoľko</w:t>
      </w:r>
      <w:r w:rsidR="007D71B4" w:rsidRPr="00553596">
        <w:rPr>
          <w:rFonts w:asciiTheme="minorHAnsi" w:hAnsiTheme="minorHAnsi" w:cstheme="minorHAnsi"/>
          <w:sz w:val="24"/>
          <w:lang w:val="sk-SK"/>
        </w:rPr>
        <w:t xml:space="preserve"> </w:t>
      </w:r>
      <w:r w:rsidR="0052473D">
        <w:rPr>
          <w:rFonts w:asciiTheme="minorHAnsi" w:hAnsiTheme="minorHAnsi" w:cstheme="minorHAnsi"/>
          <w:sz w:val="24"/>
          <w:lang w:val="sk-SK"/>
        </w:rPr>
        <w:t xml:space="preserve">si ho určuje Dopravca a </w:t>
      </w:r>
      <w:r w:rsidR="007D71B4" w:rsidRPr="00553596">
        <w:rPr>
          <w:rFonts w:asciiTheme="minorHAnsi" w:hAnsiTheme="minorHAnsi" w:cstheme="minorHAnsi"/>
          <w:sz w:val="24"/>
          <w:lang w:val="sk-SK"/>
        </w:rPr>
        <w:t>je súčasťou dohodnutej Ceny dopravného výkonu na 1 km v kalendárnom roku</w:t>
      </w:r>
      <w:r w:rsidR="0096435B">
        <w:rPr>
          <w:rFonts w:asciiTheme="minorHAnsi" w:hAnsiTheme="minorHAnsi" w:cstheme="minorHAnsi"/>
          <w:sz w:val="24"/>
          <w:lang w:val="sk-SK"/>
        </w:rPr>
        <w:t>; to neplatí, ak Zmluva výslovne stanovuje inak</w:t>
      </w:r>
      <w:r w:rsidR="00B86CA2" w:rsidRPr="00553596">
        <w:rPr>
          <w:rFonts w:asciiTheme="minorHAnsi" w:hAnsiTheme="minorHAnsi" w:cstheme="minorHAnsi"/>
          <w:sz w:val="24"/>
          <w:lang w:val="sk-SK"/>
        </w:rPr>
        <w:t>.</w:t>
      </w:r>
    </w:p>
    <w:p w14:paraId="4260C81C" w14:textId="174A1C98" w:rsidR="00CD4F3F" w:rsidRPr="00553596" w:rsidRDefault="00CD4F3F"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b/>
          <w:sz w:val="24"/>
          <w:lang w:val="sk-SK"/>
        </w:rPr>
        <w:t>Cena dopravn</w:t>
      </w:r>
      <w:r w:rsidR="00F17D80" w:rsidRPr="00553596">
        <w:rPr>
          <w:rFonts w:asciiTheme="minorHAnsi" w:eastAsia="Arial" w:hAnsiTheme="minorHAnsi"/>
          <w:b/>
          <w:sz w:val="24"/>
          <w:lang w:val="sk-SK"/>
        </w:rPr>
        <w:t>é</w:t>
      </w:r>
      <w:r w:rsidRPr="00553596">
        <w:rPr>
          <w:rFonts w:asciiTheme="minorHAnsi" w:eastAsia="Arial" w:hAnsiTheme="minorHAnsi"/>
          <w:b/>
          <w:sz w:val="24"/>
          <w:lang w:val="sk-SK"/>
        </w:rPr>
        <w:t>ho výkonu na 1 km v kalendá</w:t>
      </w:r>
      <w:r w:rsidR="00F17D80" w:rsidRPr="00553596">
        <w:rPr>
          <w:rFonts w:asciiTheme="minorHAnsi" w:eastAsia="Arial" w:hAnsiTheme="minorHAnsi"/>
          <w:b/>
          <w:sz w:val="24"/>
          <w:lang w:val="sk-SK"/>
        </w:rPr>
        <w:t>r</w:t>
      </w:r>
      <w:r w:rsidRPr="00553596">
        <w:rPr>
          <w:rFonts w:asciiTheme="minorHAnsi" w:eastAsia="Arial" w:hAnsiTheme="minorHAnsi"/>
          <w:b/>
          <w:sz w:val="24"/>
          <w:lang w:val="sk-SK"/>
        </w:rPr>
        <w:t>n</w:t>
      </w:r>
      <w:r w:rsidR="00F17D80" w:rsidRPr="00553596">
        <w:rPr>
          <w:rFonts w:asciiTheme="minorHAnsi" w:eastAsia="Arial" w:hAnsiTheme="minorHAnsi"/>
          <w:b/>
          <w:sz w:val="24"/>
          <w:lang w:val="sk-SK"/>
        </w:rPr>
        <w:t>o</w:t>
      </w:r>
      <w:r w:rsidRPr="00553596">
        <w:rPr>
          <w:rFonts w:asciiTheme="minorHAnsi" w:eastAsia="Arial" w:hAnsiTheme="minorHAnsi"/>
          <w:b/>
          <w:sz w:val="24"/>
          <w:lang w:val="sk-SK"/>
        </w:rPr>
        <w:t>m ro</w:t>
      </w:r>
      <w:r w:rsidR="00F17D80" w:rsidRPr="00553596">
        <w:rPr>
          <w:rFonts w:asciiTheme="minorHAnsi" w:eastAsia="Arial" w:hAnsiTheme="minorHAnsi"/>
          <w:b/>
          <w:sz w:val="24"/>
          <w:lang w:val="sk-SK"/>
        </w:rPr>
        <w:t>ku</w:t>
      </w:r>
      <w:r w:rsidRPr="00553596">
        <w:rPr>
          <w:rFonts w:asciiTheme="minorHAnsi" w:eastAsia="Arial" w:hAnsiTheme="minorHAnsi"/>
          <w:b/>
          <w:sz w:val="24"/>
          <w:lang w:val="sk-SK"/>
        </w:rPr>
        <w:t xml:space="preserve">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391F25">
        <w:rPr>
          <w:rFonts w:cs="Calibri"/>
          <w:sz w:val="24"/>
          <w:lang w:val="sk-SK"/>
        </w:rPr>
        <w:t xml:space="preserve"> </w:t>
      </w:r>
      <w:r w:rsidR="004972C3" w:rsidRPr="00553596">
        <w:rPr>
          <w:rFonts w:asciiTheme="minorHAnsi" w:eastAsia="Arial" w:hAnsiTheme="minorHAnsi"/>
          <w:b/>
          <w:sz w:val="24"/>
          <w:lang w:val="sk-SK"/>
        </w:rPr>
        <w:t xml:space="preserve">ako </w:t>
      </w:r>
      <w:r w:rsidR="00C618E8" w:rsidRPr="00553596">
        <w:rPr>
          <w:rFonts w:asciiTheme="minorHAnsi" w:eastAsia="Arial" w:hAnsiTheme="minorHAnsi"/>
          <w:b/>
          <w:sz w:val="24"/>
          <w:lang w:val="sk-SK"/>
        </w:rPr>
        <w:t>východisková</w:t>
      </w:r>
      <w:r w:rsidR="004972C3" w:rsidRPr="00553596">
        <w:rPr>
          <w:rFonts w:asciiTheme="minorHAnsi" w:eastAsia="Arial" w:hAnsiTheme="minorHAnsi"/>
          <w:b/>
          <w:sz w:val="24"/>
          <w:lang w:val="sk-SK"/>
        </w:rPr>
        <w:t xml:space="preserve"> cena pr</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 xml:space="preserve"> pln</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n</w:t>
      </w:r>
      <w:r w:rsidR="00F17D80" w:rsidRPr="00553596">
        <w:rPr>
          <w:rFonts w:asciiTheme="minorHAnsi" w:eastAsia="Arial" w:hAnsiTheme="minorHAnsi"/>
          <w:b/>
          <w:sz w:val="24"/>
          <w:lang w:val="sk-SK"/>
        </w:rPr>
        <w:t>ie</w:t>
      </w:r>
      <w:r w:rsidR="004972C3" w:rsidRPr="00553596">
        <w:rPr>
          <w:rFonts w:asciiTheme="minorHAnsi" w:eastAsia="Arial" w:hAnsiTheme="minorHAnsi"/>
          <w:b/>
          <w:sz w:val="24"/>
          <w:lang w:val="sk-SK"/>
        </w:rPr>
        <w:t xml:space="preserve"> </w:t>
      </w:r>
      <w:r w:rsidR="00F17D80" w:rsidRPr="00553596">
        <w:rPr>
          <w:rFonts w:asciiTheme="minorHAnsi" w:eastAsia="Arial" w:hAnsiTheme="minorHAnsi"/>
          <w:b/>
          <w:sz w:val="24"/>
          <w:lang w:val="sk-SK"/>
        </w:rPr>
        <w:t>Z</w:t>
      </w:r>
      <w:r w:rsidR="004972C3" w:rsidRPr="00553596">
        <w:rPr>
          <w:rFonts w:asciiTheme="minorHAnsi" w:eastAsia="Arial" w:hAnsiTheme="minorHAnsi"/>
          <w:b/>
          <w:sz w:val="24"/>
          <w:lang w:val="sk-SK"/>
        </w:rPr>
        <w:t>ml</w:t>
      </w:r>
      <w:r w:rsidR="00F17D80" w:rsidRPr="00553596">
        <w:rPr>
          <w:rFonts w:asciiTheme="minorHAnsi" w:eastAsia="Arial" w:hAnsiTheme="minorHAnsi"/>
          <w:b/>
          <w:sz w:val="24"/>
          <w:lang w:val="sk-SK"/>
        </w:rPr>
        <w:t>u</w:t>
      </w:r>
      <w:r w:rsidR="004972C3" w:rsidRPr="00553596">
        <w:rPr>
          <w:rFonts w:asciiTheme="minorHAnsi" w:eastAsia="Arial" w:hAnsiTheme="minorHAnsi"/>
          <w:b/>
          <w:sz w:val="24"/>
          <w:lang w:val="sk-SK"/>
        </w:rPr>
        <w:t xml:space="preserve">vy </w:t>
      </w:r>
      <w:r w:rsidRPr="00553596">
        <w:rPr>
          <w:rFonts w:asciiTheme="minorHAnsi" w:eastAsia="Arial" w:hAnsiTheme="minorHAnsi"/>
          <w:b/>
          <w:sz w:val="24"/>
          <w:lang w:val="sk-SK"/>
        </w:rPr>
        <w:t xml:space="preserve">činí </w:t>
      </w:r>
      <w:r w:rsidRPr="00553596">
        <w:rPr>
          <w:rFonts w:cs="Calibri"/>
          <w:b/>
          <w:sz w:val="24"/>
          <w:highlight w:val="yellow"/>
          <w:lang w:val="sk-SK"/>
        </w:rPr>
        <w:t>[</w:t>
      </w:r>
      <w:r w:rsidR="00674491">
        <w:rPr>
          <w:rFonts w:cs="Calibri"/>
          <w:b/>
          <w:sz w:val="24"/>
          <w:highlight w:val="yellow"/>
          <w:lang w:val="sk-SK"/>
        </w:rPr>
        <w:t>BUDE DOPLNENÉ</w:t>
      </w:r>
      <w:r w:rsidRPr="00553596">
        <w:rPr>
          <w:rFonts w:cs="Calibri"/>
          <w:b/>
          <w:sz w:val="24"/>
          <w:highlight w:val="yellow"/>
          <w:lang w:val="sk-SK"/>
        </w:rPr>
        <w:t>]</w:t>
      </w:r>
      <w:r w:rsidR="00133D26" w:rsidRPr="00553596">
        <w:rPr>
          <w:rFonts w:cs="Calibri"/>
          <w:b/>
          <w:sz w:val="24"/>
          <w:lang w:val="sk-SK"/>
        </w:rPr>
        <w:t> </w:t>
      </w:r>
      <w:r w:rsidR="00E67C1D" w:rsidRPr="00553596">
        <w:rPr>
          <w:rFonts w:asciiTheme="minorHAnsi" w:eastAsia="Arial" w:hAnsiTheme="minorHAnsi"/>
          <w:b/>
          <w:sz w:val="24"/>
          <w:lang w:val="sk-SK"/>
        </w:rPr>
        <w:t>EUR</w:t>
      </w:r>
      <w:r w:rsidR="00A90140" w:rsidRPr="00553596">
        <w:rPr>
          <w:rFonts w:asciiTheme="minorHAnsi" w:eastAsia="Arial" w:hAnsiTheme="minorHAnsi"/>
          <w:b/>
          <w:sz w:val="24"/>
          <w:lang w:val="sk-SK"/>
        </w:rPr>
        <w:t xml:space="preserve"> bez DPH</w:t>
      </w:r>
      <w:r w:rsidRPr="00553596">
        <w:rPr>
          <w:rFonts w:asciiTheme="minorHAnsi" w:eastAsia="Arial" w:hAnsiTheme="minorHAnsi"/>
          <w:sz w:val="24"/>
          <w:lang w:val="sk-SK"/>
        </w:rPr>
        <w:t>.</w:t>
      </w:r>
      <w:r w:rsidR="00D06834" w:rsidRPr="00553596">
        <w:rPr>
          <w:rFonts w:asciiTheme="minorHAnsi" w:eastAsia="Arial" w:hAnsiTheme="minorHAnsi"/>
          <w:sz w:val="24"/>
          <w:lang w:val="sk-SK"/>
        </w:rPr>
        <w:t xml:space="preserve"> </w:t>
      </w:r>
      <w:r w:rsidR="007D71B4" w:rsidRPr="00553596">
        <w:rPr>
          <w:rFonts w:asciiTheme="minorHAnsi" w:eastAsia="Arial" w:hAnsiTheme="minorHAnsi"/>
          <w:sz w:val="24"/>
          <w:lang w:val="sk-SK"/>
        </w:rPr>
        <w:t xml:space="preserve">Výpočet Ceny dopravného výkonu na 1 km v kalendárnom </w:t>
      </w:r>
      <w:r w:rsidR="007D71B4" w:rsidRPr="00674491">
        <w:rPr>
          <w:rFonts w:asciiTheme="minorHAnsi" w:eastAsia="Arial" w:hAnsiTheme="minorHAnsi"/>
          <w:sz w:val="24"/>
          <w:lang w:val="sk-SK"/>
        </w:rPr>
        <w:t xml:space="preserve">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7D71B4" w:rsidRPr="00674491">
        <w:rPr>
          <w:rFonts w:asciiTheme="minorHAnsi" w:eastAsia="Arial" w:hAnsiTheme="minorHAnsi"/>
          <w:sz w:val="24"/>
          <w:lang w:val="sk-SK"/>
        </w:rPr>
        <w:t xml:space="preserve">, ktorý obsahuje tiež výpočet nákladov za dopravný výkon v kalendárnom 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D326B8" w:rsidRPr="00674491">
        <w:rPr>
          <w:rFonts w:cs="Calibri"/>
          <w:sz w:val="24"/>
          <w:lang w:val="sk-SK"/>
        </w:rPr>
        <w:t xml:space="preserve"> </w:t>
      </w:r>
      <w:r w:rsidR="007D71B4" w:rsidRPr="00674491">
        <w:rPr>
          <w:rFonts w:asciiTheme="minorHAnsi" w:eastAsia="Arial" w:hAnsiTheme="minorHAnsi"/>
          <w:sz w:val="24"/>
          <w:lang w:val="sk-SK"/>
        </w:rPr>
        <w:t>a</w:t>
      </w:r>
      <w:r w:rsidR="007D71B4" w:rsidRPr="00553596">
        <w:rPr>
          <w:rFonts w:asciiTheme="minorHAnsi" w:eastAsia="Arial" w:hAnsiTheme="minorHAnsi"/>
          <w:sz w:val="24"/>
          <w:lang w:val="sk-SK"/>
        </w:rPr>
        <w:t xml:space="preserve"> za celé obdobie plnenia Zmluvy, je</w:t>
      </w:r>
      <w:r w:rsidR="00446441" w:rsidRPr="00553596">
        <w:rPr>
          <w:rFonts w:asciiTheme="minorHAnsi" w:eastAsia="Arial" w:hAnsiTheme="minorHAnsi"/>
          <w:sz w:val="24"/>
          <w:lang w:val="sk-SK"/>
        </w:rPr>
        <w:t xml:space="preserve"> neoddeliteľnou súčasťou tejto Z</w:t>
      </w:r>
      <w:r w:rsidR="007D71B4" w:rsidRPr="00553596">
        <w:rPr>
          <w:rFonts w:asciiTheme="minorHAnsi" w:eastAsia="Arial" w:hAnsiTheme="minorHAnsi"/>
          <w:sz w:val="24"/>
          <w:lang w:val="sk-SK"/>
        </w:rPr>
        <w:t>mluvy ako</w:t>
      </w:r>
      <w:r w:rsidR="007D71B4" w:rsidRPr="00553596" w:rsidDel="007D71B4">
        <w:rPr>
          <w:rFonts w:asciiTheme="minorHAnsi" w:eastAsia="Arial" w:hAnsiTheme="minorHAnsi"/>
          <w:sz w:val="24"/>
          <w:lang w:val="sk-SK"/>
        </w:rPr>
        <w:t xml:space="preserve"> </w:t>
      </w:r>
      <w:r w:rsidR="00D06834" w:rsidRPr="00553596">
        <w:rPr>
          <w:rFonts w:asciiTheme="minorHAnsi" w:eastAsia="Arial" w:hAnsiTheme="minorHAnsi"/>
          <w:b/>
          <w:sz w:val="24"/>
          <w:lang w:val="sk-SK"/>
        </w:rPr>
        <w:t>P</w:t>
      </w:r>
      <w:r w:rsidR="00F17D80" w:rsidRPr="00553596">
        <w:rPr>
          <w:rFonts w:asciiTheme="minorHAnsi" w:eastAsia="Arial" w:hAnsiTheme="minorHAnsi"/>
          <w:b/>
          <w:sz w:val="24"/>
          <w:lang w:val="sk-SK"/>
        </w:rPr>
        <w:t>r</w:t>
      </w:r>
      <w:r w:rsidR="00D06834" w:rsidRPr="00553596">
        <w:rPr>
          <w:rFonts w:asciiTheme="minorHAnsi" w:eastAsia="Arial" w:hAnsiTheme="minorHAnsi"/>
          <w:b/>
          <w:sz w:val="24"/>
          <w:lang w:val="sk-SK"/>
        </w:rPr>
        <w:t xml:space="preserve">íloha č. </w:t>
      </w:r>
      <w:r w:rsidR="007A73B5" w:rsidRPr="00553596">
        <w:rPr>
          <w:rFonts w:asciiTheme="minorHAnsi" w:eastAsia="Arial" w:hAnsiTheme="minorHAnsi"/>
          <w:b/>
          <w:sz w:val="24"/>
          <w:lang w:val="sk-SK"/>
        </w:rPr>
        <w:t>6</w:t>
      </w:r>
      <w:r w:rsidR="00D06834" w:rsidRPr="00553596">
        <w:rPr>
          <w:rFonts w:asciiTheme="minorHAnsi" w:eastAsia="Arial" w:hAnsiTheme="minorHAnsi"/>
          <w:sz w:val="24"/>
          <w:lang w:val="sk-SK"/>
        </w:rPr>
        <w:t>.</w:t>
      </w:r>
      <w:r w:rsidR="00A825CE">
        <w:rPr>
          <w:rFonts w:asciiTheme="minorHAnsi" w:eastAsia="Arial" w:hAnsiTheme="minorHAnsi"/>
          <w:sz w:val="24"/>
          <w:lang w:val="sk-SK"/>
        </w:rPr>
        <w:t xml:space="preserve"> </w:t>
      </w:r>
    </w:p>
    <w:p w14:paraId="2AAA541F" w14:textId="3CBF71DC" w:rsidR="00E67C1D" w:rsidRPr="00553596" w:rsidRDefault="00E67C1D"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 xml:space="preserve">Pre vylúčenie akýchkoľvek pochybností, pokiaľ Zmluva výslovne nestanovuje inak, najmä čo sa týka úpravy výpočtu ceny, je cena podľa tohto článku V. cena úplná a konečná za všetko plnenie poskytované Dopravcom na základe tejto Zmluvy a sú v nej zahrnuté všetky priame, nepriame, ako aj akékoľvek iné náklady Dopravcu, potrebné pre riadne a včasné plnenie všetkých svojich povinností na základe tejto Zmluvy, teda Dopravca voči Objednávateľovi nemá nárok na žiadne iné plnenie. </w:t>
      </w:r>
    </w:p>
    <w:p w14:paraId="444DD3F6" w14:textId="11F54C76" w:rsidR="005D0202" w:rsidRPr="00553596" w:rsidRDefault="005D0202"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Zmluvou nie sú poskytované žiadne výlučné ani výhradné práva podľa článku 4 ods. 1 písm. b)</w:t>
      </w:r>
      <w:r w:rsidR="008662F8" w:rsidRPr="00553596">
        <w:rPr>
          <w:rFonts w:asciiTheme="minorHAnsi" w:eastAsia="Arial" w:hAnsiTheme="minorHAnsi"/>
          <w:sz w:val="24"/>
          <w:lang w:val="sk-SK"/>
        </w:rPr>
        <w:t xml:space="preserve"> odrážka ii) </w:t>
      </w:r>
      <w:r w:rsidRPr="00553596">
        <w:rPr>
          <w:rFonts w:asciiTheme="minorHAnsi" w:eastAsia="Arial" w:hAnsiTheme="minorHAnsi"/>
          <w:sz w:val="24"/>
          <w:lang w:val="sk-SK"/>
        </w:rPr>
        <w:t xml:space="preserve">Nariadenia </w:t>
      </w:r>
      <w:r w:rsidR="000B6012" w:rsidRPr="00553596">
        <w:rPr>
          <w:rFonts w:asciiTheme="minorHAnsi" w:eastAsia="Arial" w:hAnsiTheme="minorHAnsi"/>
          <w:sz w:val="24"/>
          <w:lang w:val="sk-SK"/>
        </w:rPr>
        <w:t xml:space="preserve">č. </w:t>
      </w:r>
      <w:r w:rsidRPr="00553596">
        <w:rPr>
          <w:rFonts w:asciiTheme="minorHAnsi" w:eastAsia="Arial" w:hAnsiTheme="minorHAnsi"/>
          <w:sz w:val="24"/>
          <w:lang w:val="sk-SK"/>
        </w:rPr>
        <w:t>1370/2007.</w:t>
      </w:r>
    </w:p>
    <w:p w14:paraId="6E39B077" w14:textId="7BACD4EF" w:rsidR="00E25B8C" w:rsidRPr="00553596" w:rsidRDefault="00E25B8C" w:rsidP="003F4803">
      <w:pPr>
        <w:pStyle w:val="Nadpis1"/>
        <w:ind w:left="709" w:hanging="709"/>
        <w:rPr>
          <w:lang w:val="sk-SK"/>
        </w:rPr>
      </w:pPr>
      <w:bookmarkStart w:id="24" w:name="_Toc38530393"/>
      <w:bookmarkStart w:id="25" w:name="_Toc27663269"/>
      <w:bookmarkStart w:id="26" w:name="_Toc41550277"/>
      <w:bookmarkStart w:id="27" w:name="_Toc77245830"/>
      <w:r w:rsidRPr="00553596">
        <w:rPr>
          <w:lang w:val="sk-SK"/>
        </w:rPr>
        <w:t>Zm</w:t>
      </w:r>
      <w:r w:rsidR="00F17D80" w:rsidRPr="00553596">
        <w:rPr>
          <w:lang w:val="sk-SK"/>
        </w:rPr>
        <w:t>e</w:t>
      </w:r>
      <w:r w:rsidRPr="00553596">
        <w:rPr>
          <w:lang w:val="sk-SK"/>
        </w:rPr>
        <w:t xml:space="preserve">na rozsahu </w:t>
      </w:r>
      <w:r w:rsidR="00F17D80" w:rsidRPr="00553596">
        <w:rPr>
          <w:lang w:val="sk-SK"/>
        </w:rPr>
        <w:t>plnenia</w:t>
      </w:r>
      <w:r w:rsidR="00643A2B" w:rsidRPr="00553596">
        <w:rPr>
          <w:lang w:val="sk-SK"/>
        </w:rPr>
        <w:t>,</w:t>
      </w:r>
      <w:r w:rsidR="00F17D80" w:rsidRPr="00553596">
        <w:rPr>
          <w:lang w:val="sk-SK"/>
        </w:rPr>
        <w:t xml:space="preserve"> vyhradená zmena záväzku</w:t>
      </w:r>
      <w:bookmarkEnd w:id="24"/>
      <w:r w:rsidR="00F17D80" w:rsidRPr="00553596" w:rsidDel="00F17D80">
        <w:rPr>
          <w:lang w:val="sk-SK"/>
        </w:rPr>
        <w:t xml:space="preserve"> </w:t>
      </w:r>
      <w:bookmarkEnd w:id="25"/>
      <w:r w:rsidR="00643A2B" w:rsidRPr="00553596">
        <w:rPr>
          <w:lang w:val="sk-SK"/>
        </w:rPr>
        <w:t>a ďalšie zmeny a dojednania</w:t>
      </w:r>
      <w:bookmarkEnd w:id="26"/>
      <w:bookmarkEnd w:id="27"/>
    </w:p>
    <w:p w14:paraId="2EA35B1F" w14:textId="3C202267" w:rsidR="00516EBB" w:rsidRPr="00516EBB" w:rsidRDefault="00E25B8C" w:rsidP="00516EBB">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F17D80" w:rsidRPr="00553596">
        <w:rPr>
          <w:rFonts w:asciiTheme="minorHAnsi" w:hAnsiTheme="minorHAnsi" w:cstheme="minorHAnsi"/>
          <w:sz w:val="24"/>
          <w:lang w:val="sk-SK"/>
        </w:rPr>
        <w:t xml:space="preserve">bjednávateľ </w:t>
      </w:r>
      <w:r w:rsidR="00E768ED" w:rsidRPr="00553596">
        <w:rPr>
          <w:rFonts w:asciiTheme="minorHAnsi" w:hAnsiTheme="minorHAnsi" w:cstheme="minorHAnsi"/>
          <w:sz w:val="24"/>
          <w:lang w:val="sk-SK"/>
        </w:rPr>
        <w:t>si v súlade s § 18 ods. 1 písm. a) ZVO vyhradzuje</w:t>
      </w:r>
      <w:r w:rsidR="00702FA5" w:rsidRPr="00553596">
        <w:rPr>
          <w:rFonts w:asciiTheme="minorHAnsi" w:hAnsiTheme="minorHAnsi" w:cstheme="minorHAnsi"/>
          <w:sz w:val="24"/>
          <w:lang w:val="sk-SK"/>
        </w:rPr>
        <w:t xml:space="preserve"> právo na</w:t>
      </w:r>
      <w:r w:rsidR="00E768ED" w:rsidRPr="00553596">
        <w:rPr>
          <w:rFonts w:asciiTheme="minorHAnsi" w:hAnsiTheme="minorHAnsi" w:cstheme="minorHAnsi"/>
          <w:sz w:val="24"/>
          <w:lang w:val="sk-SK"/>
        </w:rPr>
        <w:t xml:space="preserve"> </w:t>
      </w:r>
      <w:r w:rsidR="00B1623C" w:rsidRPr="00553596">
        <w:rPr>
          <w:rFonts w:asciiTheme="minorHAnsi" w:hAnsiTheme="minorHAnsi" w:cstheme="minorHAnsi"/>
          <w:sz w:val="24"/>
          <w:lang w:val="sk-SK"/>
        </w:rPr>
        <w:t xml:space="preserve">jednostrannú </w:t>
      </w:r>
      <w:r w:rsidR="00E768ED" w:rsidRPr="00553596">
        <w:rPr>
          <w:rFonts w:asciiTheme="minorHAnsi" w:hAnsiTheme="minorHAnsi" w:cstheme="minorHAnsi"/>
          <w:sz w:val="24"/>
          <w:lang w:val="sk-SK"/>
        </w:rPr>
        <w:t>zmenu Zmluvy v priebehu plnenia Zmluvy</w:t>
      </w:r>
      <w:r w:rsidR="00E53BFC" w:rsidRPr="00553596">
        <w:rPr>
          <w:rFonts w:asciiTheme="minorHAnsi" w:hAnsiTheme="minorHAnsi" w:cstheme="minorHAnsi"/>
          <w:sz w:val="24"/>
          <w:lang w:val="sk-SK"/>
        </w:rPr>
        <w:t xml:space="preserve"> aj</w:t>
      </w:r>
      <w:r w:rsidR="002B7A4A" w:rsidRPr="00553596">
        <w:rPr>
          <w:rFonts w:asciiTheme="minorHAnsi" w:hAnsiTheme="minorHAnsi" w:cstheme="minorHAnsi"/>
          <w:sz w:val="24"/>
          <w:lang w:val="sk-SK"/>
        </w:rPr>
        <w:t xml:space="preserve"> bez udania dôvodu</w:t>
      </w:r>
      <w:r w:rsidR="00E768ED" w:rsidRPr="00553596">
        <w:rPr>
          <w:rFonts w:asciiTheme="minorHAnsi" w:hAnsiTheme="minorHAnsi" w:cstheme="minorHAnsi"/>
          <w:sz w:val="24"/>
          <w:lang w:val="sk-SK"/>
        </w:rPr>
        <w:t>, a to v podobe</w:t>
      </w:r>
      <w:r w:rsidR="00F17D80" w:rsidRPr="00553596">
        <w:rPr>
          <w:rFonts w:asciiTheme="minorHAnsi" w:hAnsiTheme="minorHAnsi" w:cstheme="minorHAnsi"/>
          <w:sz w:val="24"/>
          <w:lang w:val="sk-SK"/>
        </w:rPr>
        <w:t xml:space="preserve"> </w:t>
      </w:r>
      <w:r w:rsidR="00E768ED" w:rsidRPr="00553596">
        <w:rPr>
          <w:rFonts w:asciiTheme="minorHAnsi" w:hAnsiTheme="minorHAnsi" w:cstheme="minorHAnsi"/>
          <w:sz w:val="24"/>
          <w:lang w:val="sk-SK"/>
        </w:rPr>
        <w:t xml:space="preserve">zmeny </w:t>
      </w:r>
      <w:r w:rsidR="00F17D80" w:rsidRPr="00553596">
        <w:rPr>
          <w:rFonts w:asciiTheme="minorHAnsi" w:hAnsiTheme="minorHAnsi" w:cstheme="minorHAnsi"/>
          <w:sz w:val="24"/>
          <w:lang w:val="sk-SK"/>
        </w:rPr>
        <w:t xml:space="preserve">rozsahu </w:t>
      </w:r>
      <w:r w:rsidR="00E768ED" w:rsidRPr="00553596">
        <w:rPr>
          <w:rFonts w:asciiTheme="minorHAnsi" w:hAnsiTheme="minorHAnsi" w:cstheme="minorHAnsi"/>
          <w:sz w:val="24"/>
          <w:lang w:val="sk-SK"/>
        </w:rPr>
        <w:t>plnenia (dopravného výkonu</w:t>
      </w:r>
      <w:r w:rsidR="0071655F" w:rsidRPr="00553596">
        <w:rPr>
          <w:rFonts w:asciiTheme="minorHAnsi" w:hAnsiTheme="minorHAnsi" w:cstheme="minorHAnsi"/>
          <w:sz w:val="24"/>
          <w:lang w:val="sk-SK"/>
        </w:rPr>
        <w:t xml:space="preserve"> vyjadreného v km</w:t>
      </w:r>
      <w:r w:rsidR="00E768ED" w:rsidRPr="00553596">
        <w:rPr>
          <w:rFonts w:asciiTheme="minorHAnsi" w:hAnsiTheme="minorHAnsi" w:cstheme="minorHAnsi"/>
          <w:sz w:val="24"/>
          <w:lang w:val="sk-SK"/>
        </w:rPr>
        <w:t xml:space="preserve">) </w:t>
      </w:r>
      <w:r w:rsidR="00F17D80" w:rsidRPr="00553596">
        <w:rPr>
          <w:rFonts w:asciiTheme="minorHAnsi" w:hAnsiTheme="minorHAnsi" w:cstheme="minorHAnsi"/>
          <w:sz w:val="24"/>
          <w:lang w:val="sk-SK"/>
        </w:rPr>
        <w:t xml:space="preserve">a Dopravca je povinný túto zmenu akceptovať. Dopravca pritom berie na vedomie, že zmena rozsahu poskytovaných </w:t>
      </w:r>
      <w:r w:rsidR="00D326B8" w:rsidRPr="00553596">
        <w:rPr>
          <w:rFonts w:asciiTheme="minorHAnsi" w:hAnsiTheme="minorHAnsi" w:cstheme="minorHAnsi"/>
          <w:sz w:val="24"/>
          <w:lang w:val="sk-SK"/>
        </w:rPr>
        <w:t>S</w:t>
      </w:r>
      <w:r w:rsidR="00F17D80" w:rsidRPr="00553596">
        <w:rPr>
          <w:rFonts w:asciiTheme="minorHAnsi" w:hAnsiTheme="minorHAnsi" w:cstheme="minorHAnsi"/>
          <w:sz w:val="24"/>
          <w:lang w:val="sk-SK"/>
        </w:rPr>
        <w:t xml:space="preserve">lužieb </w:t>
      </w:r>
      <w:r w:rsidR="00E768ED" w:rsidRPr="00553596">
        <w:rPr>
          <w:rFonts w:asciiTheme="minorHAnsi" w:hAnsiTheme="minorHAnsi" w:cstheme="minorHAnsi"/>
          <w:sz w:val="24"/>
          <w:lang w:val="sk-SK"/>
        </w:rPr>
        <w:t xml:space="preserve">podľa tohto bodu </w:t>
      </w:r>
      <w:r w:rsidR="00F17D80" w:rsidRPr="00553596">
        <w:rPr>
          <w:rFonts w:asciiTheme="minorHAnsi" w:hAnsiTheme="minorHAnsi" w:cstheme="minorHAnsi"/>
          <w:sz w:val="24"/>
          <w:lang w:val="sk-SK"/>
        </w:rPr>
        <w:t xml:space="preserve">môže znamenať </w:t>
      </w:r>
      <w:r w:rsidR="00F17D80" w:rsidRPr="00553596">
        <w:rPr>
          <w:rFonts w:asciiTheme="minorHAnsi" w:hAnsiTheme="minorHAnsi" w:cstheme="minorHAnsi"/>
          <w:b/>
          <w:bCs/>
          <w:sz w:val="24"/>
          <w:lang w:val="sk-SK"/>
        </w:rPr>
        <w:t>zvýšenie</w:t>
      </w:r>
      <w:r w:rsidR="00E768ED" w:rsidRPr="00553596">
        <w:rPr>
          <w:rFonts w:asciiTheme="minorHAnsi" w:hAnsiTheme="minorHAnsi" w:cstheme="minorHAnsi"/>
          <w:b/>
          <w:bCs/>
          <w:sz w:val="24"/>
          <w:lang w:val="sk-SK"/>
        </w:rPr>
        <w:t>, ako</w:t>
      </w:r>
      <w:r w:rsidR="00F17D80" w:rsidRPr="00553596">
        <w:rPr>
          <w:rFonts w:asciiTheme="minorHAnsi" w:hAnsiTheme="minorHAnsi" w:cstheme="minorHAnsi"/>
          <w:b/>
          <w:bCs/>
          <w:sz w:val="24"/>
          <w:lang w:val="sk-SK"/>
        </w:rPr>
        <w:t xml:space="preserve"> aj zníženie</w:t>
      </w:r>
      <w:r w:rsidR="00F17D80" w:rsidRPr="00553596">
        <w:rPr>
          <w:rFonts w:asciiTheme="minorHAnsi" w:hAnsiTheme="minorHAnsi" w:cstheme="minorHAnsi"/>
          <w:sz w:val="24"/>
          <w:lang w:val="sk-SK"/>
        </w:rPr>
        <w:t xml:space="preserve"> počtu km dopravného výkonu</w:t>
      </w:r>
      <w:r w:rsidR="00C06A42">
        <w:rPr>
          <w:rFonts w:asciiTheme="minorHAnsi" w:hAnsiTheme="minorHAnsi" w:cstheme="minorHAnsi"/>
          <w:sz w:val="24"/>
          <w:lang w:val="sk-SK"/>
        </w:rPr>
        <w:t>, ako aj súvisiacu potrebu zmeny počtu Vozidiel (ktorá môže nastať aj v prípade zmeny Cestovných poriadkov bez ohľadu na množstvo km dopravného výkonu)</w:t>
      </w:r>
      <w:r w:rsidR="00D479EF">
        <w:rPr>
          <w:rFonts w:asciiTheme="minorHAnsi" w:hAnsiTheme="minorHAnsi" w:cstheme="minorHAnsi"/>
          <w:sz w:val="24"/>
          <w:lang w:val="sk-SK"/>
        </w:rPr>
        <w:t>, s tým, že v závislosti od povahy zmeny (najmä množstevný rozsah a časové trvanie) dôjde k zmene Ceny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 všetko v súlade s pravidlami upravenými v </w:t>
      </w:r>
      <w:r w:rsidR="00D479EF" w:rsidRPr="00A10E85">
        <w:rPr>
          <w:rFonts w:asciiTheme="minorHAnsi" w:hAnsiTheme="minorHAnsi" w:cstheme="minorHAnsi"/>
          <w:b/>
          <w:sz w:val="24"/>
          <w:lang w:val="sk-SK"/>
        </w:rPr>
        <w:t>Prílohe č. 8</w:t>
      </w:r>
      <w:r w:rsidR="009B2568">
        <w:rPr>
          <w:rFonts w:asciiTheme="minorHAnsi" w:hAnsiTheme="minorHAnsi" w:cstheme="minorHAnsi"/>
          <w:b/>
          <w:sz w:val="24"/>
          <w:lang w:val="sk-SK"/>
        </w:rPr>
        <w:t xml:space="preserve"> </w:t>
      </w:r>
      <w:r w:rsidR="009B2568" w:rsidRPr="00E17BBA">
        <w:rPr>
          <w:rFonts w:asciiTheme="minorHAnsi" w:hAnsiTheme="minorHAnsi" w:cstheme="minorHAnsi"/>
          <w:sz w:val="24"/>
          <w:lang w:val="sk-SK"/>
        </w:rPr>
        <w:t>tejto Zmluvy</w:t>
      </w:r>
      <w:r w:rsidR="00D479EF">
        <w:rPr>
          <w:rFonts w:asciiTheme="minorHAnsi" w:hAnsiTheme="minorHAnsi" w:cstheme="minorHAnsi"/>
          <w:sz w:val="24"/>
          <w:lang w:val="sk-SK"/>
        </w:rPr>
        <w:t>, ktorá upravuje aj množstevný rozsah zmien, aj časové trvanie zmien, a ich dopad na Cenu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w:t>
      </w:r>
      <w:r w:rsidR="00516EBB">
        <w:rPr>
          <w:rFonts w:asciiTheme="minorHAnsi" w:hAnsiTheme="minorHAnsi" w:cstheme="minorHAnsi"/>
          <w:sz w:val="24"/>
          <w:lang w:val="sk-SK"/>
        </w:rPr>
        <w:t xml:space="preserve"> </w:t>
      </w:r>
      <w:r w:rsidR="00516EBB" w:rsidRPr="00553596">
        <w:rPr>
          <w:rFonts w:asciiTheme="minorHAnsi" w:hAnsiTheme="minorHAnsi" w:cstheme="minorHAnsi"/>
          <w:sz w:val="24"/>
          <w:lang w:val="sk-SK"/>
        </w:rPr>
        <w:t>V prípade, ak Objednávateľ Dopravcovi oznámi v súlade s touto Zmluvou požiadavku na úpravu Cestovného poriadku, s ktor</w:t>
      </w:r>
      <w:r w:rsidR="00516EBB">
        <w:rPr>
          <w:rFonts w:asciiTheme="minorHAnsi" w:hAnsiTheme="minorHAnsi" w:cstheme="minorHAnsi"/>
          <w:sz w:val="24"/>
          <w:lang w:val="sk-SK"/>
        </w:rPr>
        <w:t>ou</w:t>
      </w:r>
      <w:r w:rsidR="00516EBB" w:rsidRPr="00553596">
        <w:rPr>
          <w:rFonts w:asciiTheme="minorHAnsi" w:hAnsiTheme="minorHAnsi" w:cstheme="minorHAnsi"/>
          <w:sz w:val="24"/>
          <w:lang w:val="sk-SK"/>
        </w:rPr>
        <w:t xml:space="preserve"> je spojená potreba zvýšenia počtu Vozidiel, oproti počtu</w:t>
      </w:r>
      <w:r w:rsidR="00516EBB">
        <w:rPr>
          <w:rFonts w:asciiTheme="minorHAnsi" w:hAnsiTheme="minorHAnsi" w:cstheme="minorHAnsi"/>
          <w:sz w:val="24"/>
          <w:lang w:val="sk-SK"/>
        </w:rPr>
        <w:t xml:space="preserve"> Vozidiel uvedenému v </w:t>
      </w:r>
      <w:r w:rsidR="00516EBB" w:rsidRPr="00267A55">
        <w:rPr>
          <w:rFonts w:asciiTheme="minorHAnsi" w:hAnsiTheme="minorHAnsi" w:cstheme="minorHAnsi"/>
          <w:b/>
          <w:bCs/>
          <w:sz w:val="24"/>
          <w:lang w:val="sk-SK"/>
        </w:rPr>
        <w:t>Prílohe č. 3</w:t>
      </w:r>
      <w:r w:rsidR="00516EBB">
        <w:rPr>
          <w:rFonts w:asciiTheme="minorHAnsi" w:hAnsiTheme="minorHAnsi" w:cstheme="minorHAnsi"/>
          <w:sz w:val="24"/>
          <w:lang w:val="sk-SK"/>
        </w:rPr>
        <w:t xml:space="preserve"> k Zmluve, resp. </w:t>
      </w:r>
      <w:r w:rsidR="00516EBB">
        <w:rPr>
          <w:rFonts w:asciiTheme="minorHAnsi" w:hAnsiTheme="minorHAnsi" w:cstheme="minorHAnsi"/>
          <w:sz w:val="24"/>
          <w:lang w:val="sk-SK"/>
        </w:rPr>
        <w:lastRenderedPageBreak/>
        <w:t>počtu Vozidiel, ktoré Dopravca uviedol v ponuke do Súťaže</w:t>
      </w:r>
      <w:r w:rsidR="00516EBB" w:rsidRPr="00553596">
        <w:rPr>
          <w:rFonts w:asciiTheme="minorHAnsi" w:hAnsiTheme="minorHAnsi" w:cstheme="minorHAnsi"/>
          <w:sz w:val="24"/>
          <w:lang w:val="sk-SK"/>
        </w:rPr>
        <w:t>, Dopravca je povinný podniknúť také kroky, aby najneskôr do troch (3) mesiacov, a v prípade zmeny vyžadujúcej viac ako dve ďalšie Vozidlá najneskôr do šiestich (6) mesiacov, od oznámenia Objednávateľa podľa tohto bodu Zmluvy bol schopný vypraviť a prevádzkovať Vozidlá v požadovanom počte a štandarde v zmysle upraveného Cestovného poriadku.</w:t>
      </w:r>
    </w:p>
    <w:p w14:paraId="592FA748" w14:textId="663E15A0" w:rsidR="00677777" w:rsidRPr="00553596" w:rsidRDefault="00677777" w:rsidP="00677777">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K zmene záväzku zo strany Objednávateľa podľa bodov 6.1 Zmluvy môže dôjsť </w:t>
      </w:r>
      <w:r w:rsidR="00F02765" w:rsidRPr="00553596">
        <w:rPr>
          <w:rFonts w:asciiTheme="minorHAnsi" w:hAnsiTheme="minorHAnsi" w:cstheme="minorHAnsi"/>
          <w:sz w:val="24"/>
          <w:lang w:val="sk-SK"/>
        </w:rPr>
        <w:t>napríklad,</w:t>
      </w:r>
      <w:r w:rsidRPr="00553596">
        <w:rPr>
          <w:rFonts w:asciiTheme="minorHAnsi" w:hAnsiTheme="minorHAnsi" w:cstheme="minorHAnsi"/>
          <w:sz w:val="24"/>
          <w:lang w:val="sk-SK"/>
        </w:rPr>
        <w:t xml:space="preserve"> nie však výlučne, z nasledujúcich dôvodov:</w:t>
      </w:r>
    </w:p>
    <w:p w14:paraId="14315AB0" w14:textId="667A1B32"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v súvislosti so zmenou prepravných potrieb na území</w:t>
      </w:r>
      <w:r w:rsidR="006E787C" w:rsidRPr="00553596">
        <w:rPr>
          <w:sz w:val="24"/>
          <w:szCs w:val="24"/>
          <w:lang w:val="sk-SK"/>
        </w:rPr>
        <w:t>,</w:t>
      </w:r>
      <w:r w:rsidRPr="00553596">
        <w:rPr>
          <w:sz w:val="24"/>
          <w:szCs w:val="24"/>
          <w:lang w:val="sk-SK"/>
        </w:rPr>
        <w:t xml:space="preserve"> </w:t>
      </w:r>
      <w:r w:rsidR="006E787C" w:rsidRPr="00553596">
        <w:rPr>
          <w:rFonts w:cstheme="minorHAnsi"/>
          <w:sz w:val="24"/>
          <w:lang w:val="sk-SK"/>
        </w:rPr>
        <w:t xml:space="preserve">ktorého sa týka táto Zmluva v zmysle </w:t>
      </w:r>
      <w:r w:rsidR="006E787C" w:rsidRPr="00553596">
        <w:rPr>
          <w:rFonts w:cstheme="minorHAnsi"/>
          <w:b/>
          <w:sz w:val="24"/>
          <w:lang w:val="sk-SK"/>
        </w:rPr>
        <w:t>Prílohy č. 1</w:t>
      </w:r>
      <w:r w:rsidRPr="00553596">
        <w:rPr>
          <w:sz w:val="24"/>
          <w:szCs w:val="24"/>
          <w:lang w:val="sk-SK"/>
        </w:rPr>
        <w:t xml:space="preserve"> (napr. vznik či zánik školského zariadenia, zdravotníckeho zariadenia, úprava prevádzok zamestnávateľov, vznik alebo zánik pracovných príležitostí, </w:t>
      </w:r>
      <w:r w:rsidR="007E7230">
        <w:rPr>
          <w:sz w:val="24"/>
          <w:szCs w:val="24"/>
          <w:lang w:val="sk-SK"/>
        </w:rPr>
        <w:t xml:space="preserve">oprávnená </w:t>
      </w:r>
      <w:r w:rsidRPr="00553596">
        <w:rPr>
          <w:sz w:val="24"/>
          <w:szCs w:val="24"/>
          <w:lang w:val="sk-SK"/>
        </w:rPr>
        <w:t>požiadavka na zmenu cestovného poriadku zo strany obcí, zmena dopravného riešenia na území susedného samosprávneho kraja alebo susedného štátu, uzavretie zmluvy o úhrade kompenzácie na zabezpečenie dopravnej obslužnosti Prímestskou dopravou na území iného kraja alebo iného štátu s iným objednávateľom dopravy a pod.);</w:t>
      </w:r>
    </w:p>
    <w:p w14:paraId="4470CA22" w14:textId="75722DF8"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 xml:space="preserve">na základe aktuálnych prepravných </w:t>
      </w:r>
      <w:r w:rsidR="007E7230">
        <w:rPr>
          <w:sz w:val="24"/>
          <w:szCs w:val="24"/>
          <w:lang w:val="sk-SK"/>
        </w:rPr>
        <w:t xml:space="preserve">požiadaviek </w:t>
      </w:r>
      <w:r w:rsidRPr="00553596">
        <w:rPr>
          <w:sz w:val="24"/>
          <w:szCs w:val="24"/>
          <w:lang w:val="sk-SK"/>
        </w:rPr>
        <w:t>Objednávateľa;</w:t>
      </w:r>
    </w:p>
    <w:p w14:paraId="36075D08"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 dôvodu dopravných obmedzení, uzávierok a obchádzok;</w:t>
      </w:r>
    </w:p>
    <w:p w14:paraId="5388DE36"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zánik niektorých dopravných spojení;</w:t>
      </w:r>
    </w:p>
    <w:p w14:paraId="44C1A372" w14:textId="32128930" w:rsidR="00677777" w:rsidRPr="00553596" w:rsidRDefault="007404BD" w:rsidP="00677777">
      <w:pPr>
        <w:pStyle w:val="Odsekzoznamu"/>
        <w:numPr>
          <w:ilvl w:val="0"/>
          <w:numId w:val="20"/>
        </w:numPr>
        <w:ind w:left="1418" w:hanging="567"/>
        <w:jc w:val="both"/>
        <w:rPr>
          <w:sz w:val="24"/>
          <w:szCs w:val="24"/>
          <w:lang w:val="sk-SK"/>
        </w:rPr>
      </w:pPr>
      <w:r>
        <w:rPr>
          <w:sz w:val="24"/>
          <w:szCs w:val="24"/>
          <w:lang w:val="sk-SK"/>
        </w:rPr>
        <w:t xml:space="preserve">zmeny </w:t>
      </w:r>
      <w:r w:rsidR="008F21D6">
        <w:rPr>
          <w:sz w:val="24"/>
          <w:szCs w:val="24"/>
          <w:lang w:val="sk-SK"/>
        </w:rPr>
        <w:t xml:space="preserve">Technických a prevádzkových štandardov </w:t>
      </w:r>
      <w:r w:rsidR="00097BF7">
        <w:rPr>
          <w:rFonts w:cstheme="minorHAnsi"/>
          <w:sz w:val="24"/>
          <w:lang w:val="sk-SK"/>
        </w:rPr>
        <w:t xml:space="preserve">(TPS </w:t>
      </w:r>
      <w:r w:rsidR="008F21D6">
        <w:rPr>
          <w:sz w:val="24"/>
          <w:szCs w:val="24"/>
          <w:lang w:val="sk-SK"/>
        </w:rPr>
        <w:t>BBSK</w:t>
      </w:r>
      <w:r w:rsidR="00097BF7">
        <w:rPr>
          <w:sz w:val="24"/>
          <w:szCs w:val="24"/>
          <w:lang w:val="sk-SK"/>
        </w:rPr>
        <w:t>)</w:t>
      </w:r>
      <w:r>
        <w:rPr>
          <w:sz w:val="24"/>
          <w:szCs w:val="24"/>
          <w:lang w:val="sk-SK"/>
        </w:rPr>
        <w:t>, ktoré sú uvedené v </w:t>
      </w:r>
      <w:r>
        <w:rPr>
          <w:b/>
          <w:sz w:val="24"/>
          <w:szCs w:val="24"/>
          <w:lang w:val="sk-SK"/>
        </w:rPr>
        <w:t>Prílohe č. 2</w:t>
      </w:r>
      <w:r w:rsidR="00677777" w:rsidRPr="00553596">
        <w:rPr>
          <w:sz w:val="24"/>
          <w:szCs w:val="24"/>
          <w:lang w:val="sk-SK"/>
        </w:rPr>
        <w:t>;</w:t>
      </w:r>
    </w:p>
    <w:p w14:paraId="3339502F" w14:textId="38C5E1A8" w:rsidR="00E91041" w:rsidRPr="00553596" w:rsidRDefault="00E91041" w:rsidP="00677777">
      <w:pPr>
        <w:pStyle w:val="Odsekzoznamu"/>
        <w:numPr>
          <w:ilvl w:val="0"/>
          <w:numId w:val="20"/>
        </w:numPr>
        <w:ind w:left="1418" w:hanging="567"/>
        <w:jc w:val="both"/>
        <w:rPr>
          <w:sz w:val="24"/>
          <w:szCs w:val="24"/>
          <w:lang w:val="sk-SK"/>
        </w:rPr>
      </w:pPr>
      <w:r w:rsidRPr="00553596">
        <w:rPr>
          <w:sz w:val="24"/>
          <w:szCs w:val="24"/>
          <w:lang w:val="sk-SK"/>
        </w:rPr>
        <w:t>dôvody vyššej moci;</w:t>
      </w:r>
    </w:p>
    <w:p w14:paraId="53A8207C" w14:textId="77777777" w:rsidR="00677777" w:rsidRPr="00553596" w:rsidRDefault="00677777" w:rsidP="00677777">
      <w:pPr>
        <w:pStyle w:val="Odsekzoznamu"/>
        <w:numPr>
          <w:ilvl w:val="0"/>
          <w:numId w:val="20"/>
        </w:numPr>
        <w:spacing w:line="240" w:lineRule="auto"/>
        <w:ind w:left="1418" w:hanging="567"/>
        <w:jc w:val="both"/>
        <w:rPr>
          <w:rFonts w:cstheme="minorHAnsi"/>
          <w:sz w:val="24"/>
          <w:lang w:val="sk-SK"/>
        </w:rPr>
      </w:pPr>
      <w:r w:rsidRPr="00553596">
        <w:rPr>
          <w:sz w:val="24"/>
          <w:szCs w:val="24"/>
          <w:lang w:val="sk-SK"/>
        </w:rPr>
        <w:t>iné dôvody, ktoré vyvolali potrebu zmeny.</w:t>
      </w:r>
    </w:p>
    <w:p w14:paraId="73F3073E" w14:textId="347D943D" w:rsidR="00677777" w:rsidRPr="00553596" w:rsidRDefault="00677777" w:rsidP="00677777">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Pre platnosť takejto zmeny nie je uvedenie dôvodu Dopravcovi </w:t>
      </w:r>
      <w:r w:rsidR="007E7230">
        <w:rPr>
          <w:rFonts w:asciiTheme="minorHAnsi" w:hAnsiTheme="minorHAnsi" w:cstheme="minorHAnsi"/>
          <w:sz w:val="24"/>
          <w:lang w:val="sk-SK"/>
        </w:rPr>
        <w:t xml:space="preserve">nevyhnutné, </w:t>
      </w:r>
      <w:r w:rsidRPr="00553596">
        <w:rPr>
          <w:rFonts w:asciiTheme="minorHAnsi" w:hAnsiTheme="minorHAnsi" w:cstheme="minorHAnsi"/>
          <w:sz w:val="24"/>
          <w:lang w:val="sk-SK"/>
        </w:rPr>
        <w:t>postačuje oznám</w:t>
      </w:r>
      <w:r w:rsidR="007E7230">
        <w:rPr>
          <w:rFonts w:asciiTheme="minorHAnsi" w:hAnsiTheme="minorHAnsi" w:cstheme="minorHAnsi"/>
          <w:sz w:val="24"/>
          <w:lang w:val="sk-SK"/>
        </w:rPr>
        <w:t>enie</w:t>
      </w:r>
      <w:r w:rsidRPr="00553596">
        <w:rPr>
          <w:rFonts w:asciiTheme="minorHAnsi" w:hAnsiTheme="minorHAnsi" w:cstheme="minorHAnsi"/>
          <w:sz w:val="24"/>
          <w:lang w:val="sk-SK"/>
        </w:rPr>
        <w:t>, že sa zmena koná bez uvedenia dôvodu</w:t>
      </w:r>
      <w:r w:rsidR="00D479EF">
        <w:rPr>
          <w:rFonts w:asciiTheme="minorHAnsi" w:hAnsiTheme="minorHAnsi" w:cstheme="minorHAnsi"/>
          <w:sz w:val="24"/>
          <w:lang w:val="sk-SK"/>
        </w:rPr>
        <w:t>.</w:t>
      </w:r>
      <w:r w:rsidR="00E91041" w:rsidRPr="00553596">
        <w:rPr>
          <w:rFonts w:asciiTheme="minorHAnsi" w:hAnsiTheme="minorHAnsi" w:cstheme="minorHAnsi"/>
          <w:sz w:val="24"/>
          <w:lang w:val="sk-SK"/>
        </w:rPr>
        <w:t xml:space="preserve"> </w:t>
      </w:r>
    </w:p>
    <w:p w14:paraId="22007D80" w14:textId="50ACC598" w:rsidR="00451B2D" w:rsidRPr="00553596" w:rsidRDefault="00451B2D"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zmeny podľa bodov 6.1 Zmluvy sa môžu prejaviť okrem iného</w:t>
      </w:r>
      <w:r w:rsidR="007D670E" w:rsidRPr="00553596">
        <w:rPr>
          <w:rFonts w:asciiTheme="minorHAnsi" w:hAnsiTheme="minorHAnsi" w:cstheme="minorHAnsi"/>
          <w:sz w:val="24"/>
          <w:lang w:val="sk-SK"/>
        </w:rPr>
        <w:t>, teda nie výlučne,</w:t>
      </w:r>
      <w:r w:rsidRPr="00553596">
        <w:rPr>
          <w:rFonts w:asciiTheme="minorHAnsi" w:hAnsiTheme="minorHAnsi" w:cstheme="minorHAnsi"/>
          <w:sz w:val="24"/>
          <w:lang w:val="sk-SK"/>
        </w:rPr>
        <w:t xml:space="preserve"> aj nasledujúcim spôsobom: </w:t>
      </w:r>
    </w:p>
    <w:p w14:paraId="7CF148A2" w14:textId="7A680621"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dopravnej trasy (predĺženie / skrátenie trasy); Objednávateľ upozorňuje, že v rámci spolupráce so susednými (resp. inými) kraj</w:t>
      </w:r>
      <w:r w:rsidR="000E07E3" w:rsidRPr="00553596">
        <w:rPr>
          <w:sz w:val="24"/>
          <w:szCs w:val="24"/>
          <w:lang w:val="sk-SK"/>
        </w:rPr>
        <w:t>m</w:t>
      </w:r>
      <w:r w:rsidRPr="00553596">
        <w:rPr>
          <w:sz w:val="24"/>
          <w:szCs w:val="24"/>
          <w:lang w:val="sk-SK"/>
        </w:rPr>
        <w:t>i či územnými samosprávnymi celkami môže dôjsť k predĺženiu Liniek na územie týchto subjektov</w:t>
      </w:r>
      <w:r w:rsidR="004B15ED" w:rsidRPr="00553596">
        <w:rPr>
          <w:sz w:val="24"/>
          <w:szCs w:val="24"/>
          <w:lang w:val="sk-SK"/>
        </w:rPr>
        <w:t>, resp. na iné obsluhované územia Objednávateľa</w:t>
      </w:r>
      <w:r w:rsidRPr="00553596">
        <w:rPr>
          <w:sz w:val="24"/>
          <w:szCs w:val="24"/>
          <w:lang w:val="sk-SK"/>
        </w:rPr>
        <w:t xml:space="preserve"> alebo k zavedeniu nových Liniek</w:t>
      </w:r>
      <w:r w:rsidR="008F21D6">
        <w:rPr>
          <w:sz w:val="24"/>
          <w:szCs w:val="24"/>
          <w:lang w:val="sk-SK"/>
        </w:rPr>
        <w:t>, vrátane Liniek, ktoré môžu plniť potreby mestskej či obecnej dopravy</w:t>
      </w:r>
      <w:r w:rsidRPr="00553596">
        <w:rPr>
          <w:sz w:val="24"/>
          <w:szCs w:val="24"/>
          <w:lang w:val="sk-SK"/>
        </w:rPr>
        <w:t>;</w:t>
      </w:r>
    </w:p>
    <w:p w14:paraId="569D6EFC" w14:textId="2715643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pridaním / odobratím Spojov v rámci Linky;</w:t>
      </w:r>
    </w:p>
    <w:p w14:paraId="70B792C9" w14:textId="5DB21666"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číslovania Linky;</w:t>
      </w:r>
    </w:p>
    <w:p w14:paraId="4D870FAC" w14:textId="468539C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počtu Vozidiel;</w:t>
      </w:r>
    </w:p>
    <w:p w14:paraId="51710DA1" w14:textId="7EA84F2E"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dopravných výkonov pri vypravení rovnakého počtu Vozidiel;</w:t>
      </w:r>
    </w:p>
    <w:p w14:paraId="7924B2A6" w14:textId="01C81E17"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zabezpečením Prímestskej dopravy na inej Linke po dobu uzávierky alebo obchádzky.</w:t>
      </w:r>
    </w:p>
    <w:p w14:paraId="136A72A3" w14:textId="67D95DCE" w:rsidR="00E53BFC" w:rsidRPr="00553596" w:rsidRDefault="00E53BFC"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Vyhraden</w:t>
      </w:r>
      <w:r w:rsidR="00451B2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zmen</w:t>
      </w:r>
      <w:r w:rsidR="00451B2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záväzku </w:t>
      </w:r>
      <w:r w:rsidR="00D63524" w:rsidRPr="00553596">
        <w:rPr>
          <w:rFonts w:asciiTheme="minorHAnsi" w:hAnsiTheme="minorHAnsi" w:cstheme="minorHAnsi"/>
          <w:sz w:val="24"/>
          <w:lang w:val="sk-SK"/>
        </w:rPr>
        <w:t xml:space="preserve">podľa </w:t>
      </w:r>
      <w:r w:rsidR="00B83E8D" w:rsidRPr="00553596">
        <w:rPr>
          <w:rFonts w:asciiTheme="minorHAnsi" w:hAnsiTheme="minorHAnsi" w:cstheme="minorHAnsi"/>
          <w:sz w:val="24"/>
          <w:lang w:val="sk-SK"/>
        </w:rPr>
        <w:t>jednotlivých bodov článku VI.</w:t>
      </w:r>
      <w:r w:rsidR="00D63524"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nemen</w:t>
      </w:r>
      <w:r w:rsidR="00451B2D"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celkovú povahu predmetu plnenia Zmluvy, pretože ide o zmenu rozsahu plnenia </w:t>
      </w:r>
      <w:r w:rsidRPr="00553596">
        <w:rPr>
          <w:rFonts w:asciiTheme="minorHAnsi" w:hAnsiTheme="minorHAnsi" w:cstheme="minorHAnsi"/>
          <w:sz w:val="24"/>
          <w:lang w:val="sk-SK"/>
        </w:rPr>
        <w:lastRenderedPageBreak/>
        <w:t>(poskytovanie prepravných služieb) za súčasnej úpravy Ceny za 1 km dopravného výkonu podľa dojednaných, objektívnych a transparentných podmienok, s ktorými je Dopravca vopred oboznámený</w:t>
      </w:r>
      <w:r w:rsidR="00451B2D" w:rsidRPr="00553596">
        <w:rPr>
          <w:rFonts w:asciiTheme="minorHAnsi" w:hAnsiTheme="minorHAnsi" w:cstheme="minorHAnsi"/>
          <w:sz w:val="24"/>
          <w:lang w:val="sk-SK"/>
        </w:rPr>
        <w:t>, ktoré berie na vedomie a s ktorých aplikáciou súhlasí.</w:t>
      </w:r>
    </w:p>
    <w:p w14:paraId="5876B5B4" w14:textId="1137BAA1" w:rsidR="00CC66A6" w:rsidRPr="00553596" w:rsidRDefault="00D943CC"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Bez ohľadu na ostatné dojednania tejto Zmluvy, </w:t>
      </w:r>
      <w:r w:rsidR="00CC4F01" w:rsidRPr="00553596">
        <w:rPr>
          <w:rFonts w:asciiTheme="minorHAnsi" w:hAnsiTheme="minorHAnsi" w:cstheme="minorHAnsi"/>
          <w:sz w:val="24"/>
          <w:lang w:val="sk-SK"/>
        </w:rPr>
        <w:t xml:space="preserve">Dopravca je povinný v medziach prevádzkových možností splniť pokyny Objednávateľa na </w:t>
      </w:r>
      <w:r w:rsidR="007457AE">
        <w:rPr>
          <w:rFonts w:asciiTheme="minorHAnsi" w:hAnsiTheme="minorHAnsi" w:cstheme="minorHAnsi"/>
          <w:sz w:val="24"/>
          <w:lang w:val="sk-SK"/>
        </w:rPr>
        <w:t>jednorazové</w:t>
      </w:r>
      <w:r w:rsidR="007E7230">
        <w:rPr>
          <w:rFonts w:asciiTheme="minorHAnsi" w:hAnsiTheme="minorHAnsi" w:cstheme="minorHAnsi"/>
          <w:sz w:val="24"/>
          <w:lang w:val="sk-SK"/>
        </w:rPr>
        <w:t xml:space="preserve"> alebo nepravidelné </w:t>
      </w:r>
      <w:r w:rsidR="00CC4F01" w:rsidRPr="00553596">
        <w:rPr>
          <w:rFonts w:asciiTheme="minorHAnsi" w:hAnsiTheme="minorHAnsi" w:cstheme="minorHAnsi"/>
          <w:sz w:val="24"/>
          <w:lang w:val="sk-SK"/>
        </w:rPr>
        <w:t xml:space="preserve">zmeny v trasách podľa udelenej licencie (napr. </w:t>
      </w:r>
      <w:r w:rsidR="0014701F" w:rsidRPr="00553596">
        <w:rPr>
          <w:rFonts w:asciiTheme="minorHAnsi" w:hAnsiTheme="minorHAnsi" w:cstheme="minorHAnsi"/>
          <w:sz w:val="24"/>
          <w:lang w:val="sk-SK"/>
        </w:rPr>
        <w:t>z</w:t>
      </w:r>
      <w:r w:rsidR="007E7230">
        <w:rPr>
          <w:rFonts w:asciiTheme="minorHAnsi" w:hAnsiTheme="minorHAnsi" w:cstheme="minorHAnsi"/>
          <w:sz w:val="24"/>
          <w:lang w:val="sk-SK"/>
        </w:rPr>
        <w:t> </w:t>
      </w:r>
      <w:r w:rsidR="00CC4F01" w:rsidRPr="00553596">
        <w:rPr>
          <w:rFonts w:asciiTheme="minorHAnsi" w:hAnsiTheme="minorHAnsi" w:cstheme="minorHAnsi"/>
          <w:sz w:val="24"/>
          <w:lang w:val="sk-SK"/>
        </w:rPr>
        <w:t>dôvodu</w:t>
      </w:r>
      <w:r w:rsidR="007E7230">
        <w:rPr>
          <w:rFonts w:asciiTheme="minorHAnsi" w:hAnsiTheme="minorHAnsi" w:cstheme="minorHAnsi"/>
          <w:sz w:val="24"/>
          <w:lang w:val="sk-SK"/>
        </w:rPr>
        <w:t xml:space="preserve"> havárií, krátkodo</w:t>
      </w:r>
      <w:r w:rsidR="00595ABE">
        <w:rPr>
          <w:rFonts w:asciiTheme="minorHAnsi" w:hAnsiTheme="minorHAnsi" w:cstheme="minorHAnsi"/>
          <w:sz w:val="24"/>
          <w:lang w:val="sk-SK"/>
        </w:rPr>
        <w:t>b</w:t>
      </w:r>
      <w:r w:rsidR="007E7230">
        <w:rPr>
          <w:rFonts w:asciiTheme="minorHAnsi" w:hAnsiTheme="minorHAnsi" w:cstheme="minorHAnsi"/>
          <w:sz w:val="24"/>
          <w:lang w:val="sk-SK"/>
        </w:rPr>
        <w:t>ých</w:t>
      </w:r>
      <w:r w:rsidR="00CC4F01" w:rsidRPr="00553596">
        <w:rPr>
          <w:rFonts w:asciiTheme="minorHAnsi" w:hAnsiTheme="minorHAnsi" w:cstheme="minorHAnsi"/>
          <w:sz w:val="24"/>
          <w:lang w:val="sk-SK"/>
        </w:rPr>
        <w:t xml:space="preserve"> výluk či obchádzok) a počtoch </w:t>
      </w:r>
      <w:r w:rsidR="005A1BE0" w:rsidRPr="00553596">
        <w:rPr>
          <w:rFonts w:asciiTheme="minorHAnsi" w:hAnsiTheme="minorHAnsi" w:cstheme="minorHAnsi"/>
          <w:sz w:val="24"/>
          <w:lang w:val="sk-SK"/>
        </w:rPr>
        <w:t>S</w:t>
      </w:r>
      <w:r w:rsidR="00CC4F01" w:rsidRPr="00553596">
        <w:rPr>
          <w:rFonts w:asciiTheme="minorHAnsi" w:hAnsiTheme="minorHAnsi" w:cstheme="minorHAnsi"/>
          <w:sz w:val="24"/>
          <w:lang w:val="sk-SK"/>
        </w:rPr>
        <w:t>pojov</w:t>
      </w:r>
      <w:r w:rsidR="009D48E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9D48E1" w:rsidRPr="00553596">
        <w:rPr>
          <w:rFonts w:asciiTheme="minorHAnsi" w:hAnsiTheme="minorHAnsi" w:cstheme="minorHAnsi"/>
          <w:sz w:val="24"/>
          <w:lang w:val="sk-SK"/>
        </w:rPr>
        <w:t xml:space="preserve">j. </w:t>
      </w:r>
      <w:r w:rsidR="007E7230">
        <w:rPr>
          <w:rFonts w:asciiTheme="minorHAnsi" w:hAnsiTheme="minorHAnsi" w:cstheme="minorHAnsi"/>
          <w:sz w:val="24"/>
          <w:lang w:val="sk-SK"/>
        </w:rPr>
        <w:t xml:space="preserve">bezprostredne potrebným </w:t>
      </w:r>
      <w:r w:rsidR="009D48E1" w:rsidRPr="00553596">
        <w:rPr>
          <w:rFonts w:asciiTheme="minorHAnsi" w:hAnsiTheme="minorHAnsi" w:cstheme="minorHAnsi"/>
          <w:sz w:val="24"/>
          <w:lang w:val="sk-SK"/>
        </w:rPr>
        <w:t xml:space="preserve">posilnením </w:t>
      </w:r>
      <w:r w:rsidR="00926771" w:rsidRPr="00553596">
        <w:rPr>
          <w:rFonts w:asciiTheme="minorHAnsi" w:hAnsiTheme="minorHAnsi" w:cstheme="minorHAnsi"/>
          <w:sz w:val="24"/>
          <w:lang w:val="sk-SK"/>
        </w:rPr>
        <w:t xml:space="preserve">alebo oslabením </w:t>
      </w:r>
      <w:r w:rsidR="007E7230">
        <w:rPr>
          <w:rFonts w:asciiTheme="minorHAnsi" w:hAnsiTheme="minorHAnsi" w:cstheme="minorHAnsi"/>
          <w:sz w:val="24"/>
          <w:lang w:val="sk-SK"/>
        </w:rPr>
        <w:t xml:space="preserve">frekvencie </w:t>
      </w:r>
      <w:r w:rsidR="009D48E1" w:rsidRPr="00553596">
        <w:rPr>
          <w:rFonts w:asciiTheme="minorHAnsi" w:hAnsiTheme="minorHAnsi" w:cstheme="minorHAnsi"/>
          <w:sz w:val="24"/>
          <w:lang w:val="sk-SK"/>
        </w:rPr>
        <w:t>dopravy)</w:t>
      </w:r>
      <w:r w:rsidR="00CC4F01" w:rsidRPr="00553596">
        <w:rPr>
          <w:rFonts w:asciiTheme="minorHAnsi" w:hAnsiTheme="minorHAnsi" w:cstheme="minorHAnsi"/>
          <w:sz w:val="24"/>
          <w:lang w:val="sk-SK"/>
        </w:rPr>
        <w:t>. Ak je to možné, oznámi Objednávateľ potrebu posilnenia</w:t>
      </w:r>
      <w:r w:rsidR="00595ABE">
        <w:rPr>
          <w:rFonts w:asciiTheme="minorHAnsi" w:hAnsiTheme="minorHAnsi" w:cstheme="minorHAnsi"/>
          <w:sz w:val="24"/>
          <w:lang w:val="sk-SK"/>
        </w:rPr>
        <w:t xml:space="preserve"> alebo oslabenia</w:t>
      </w:r>
      <w:r w:rsidR="00CC4F01" w:rsidRPr="00553596">
        <w:rPr>
          <w:rFonts w:asciiTheme="minorHAnsi" w:hAnsiTheme="minorHAnsi" w:cstheme="minorHAnsi"/>
          <w:sz w:val="24"/>
          <w:lang w:val="sk-SK"/>
        </w:rPr>
        <w:t xml:space="preserve"> dopravy </w:t>
      </w:r>
      <w:r w:rsidR="00595ABE">
        <w:rPr>
          <w:rFonts w:asciiTheme="minorHAnsi" w:hAnsiTheme="minorHAnsi" w:cstheme="minorHAnsi"/>
          <w:sz w:val="24"/>
          <w:lang w:val="sk-SK"/>
        </w:rPr>
        <w:t>Dopravcovi minimálne 3 dni vopred,</w:t>
      </w:r>
      <w:r w:rsidR="00831DDC">
        <w:rPr>
          <w:rFonts w:asciiTheme="minorHAnsi" w:hAnsiTheme="minorHAnsi" w:cstheme="minorHAnsi"/>
          <w:sz w:val="24"/>
          <w:lang w:val="sk-SK"/>
        </w:rPr>
        <w:t xml:space="preserve"> inak bezprostredne po tom, čo sa o takej skutočnosti dozvie.</w:t>
      </w:r>
      <w:r w:rsidR="00595ABE">
        <w:rPr>
          <w:rFonts w:asciiTheme="minorHAnsi" w:hAnsiTheme="minorHAnsi" w:cstheme="minorHAnsi"/>
          <w:sz w:val="24"/>
          <w:lang w:val="sk-SK"/>
        </w:rPr>
        <w:t xml:space="preserve"> </w:t>
      </w:r>
      <w:r w:rsidR="009D48E1" w:rsidRPr="00553596">
        <w:rPr>
          <w:rFonts w:asciiTheme="minorHAnsi" w:hAnsiTheme="minorHAnsi" w:cstheme="minorHAnsi"/>
          <w:sz w:val="24"/>
          <w:lang w:val="sk-SK"/>
        </w:rPr>
        <w:t>Pokiaľ ide o zvýšený alebo znížený nájazd z dôvodov výluk, obchádzok alebo z obdobných objektívnych</w:t>
      </w:r>
      <w:r w:rsidR="002F4639" w:rsidRPr="00553596">
        <w:rPr>
          <w:rFonts w:asciiTheme="minorHAnsi" w:hAnsiTheme="minorHAnsi" w:cstheme="minorHAnsi"/>
          <w:sz w:val="24"/>
          <w:lang w:val="sk-SK"/>
        </w:rPr>
        <w:t xml:space="preserve"> alebo prevádzkových</w:t>
      </w:r>
      <w:r w:rsidR="009D48E1" w:rsidRPr="00553596">
        <w:rPr>
          <w:rFonts w:asciiTheme="minorHAnsi" w:hAnsiTheme="minorHAnsi" w:cstheme="minorHAnsi"/>
          <w:sz w:val="24"/>
          <w:lang w:val="sk-SK"/>
        </w:rPr>
        <w:t xml:space="preserve"> príčin, aplikuje sa jednotková cena na 1 km dopravného </w:t>
      </w:r>
      <w:r w:rsidR="00DE702B">
        <w:rPr>
          <w:rFonts w:asciiTheme="minorHAnsi" w:hAnsiTheme="minorHAnsi" w:cstheme="minorHAnsi"/>
          <w:sz w:val="24"/>
          <w:lang w:val="sk-SK"/>
        </w:rPr>
        <w:t xml:space="preserve">výkonu </w:t>
      </w:r>
      <w:r w:rsidR="009D48E1" w:rsidRPr="00553596">
        <w:rPr>
          <w:rFonts w:asciiTheme="minorHAnsi" w:hAnsiTheme="minorHAnsi" w:cstheme="minorHAnsi"/>
          <w:sz w:val="24"/>
          <w:lang w:val="sk-SK"/>
        </w:rPr>
        <w:t>v zmysle Zmluvy a</w:t>
      </w:r>
      <w:r w:rsidR="00CB3B87" w:rsidRPr="00553596">
        <w:rPr>
          <w:rFonts w:asciiTheme="minorHAnsi" w:hAnsiTheme="minorHAnsi" w:cstheme="minorHAnsi"/>
          <w:sz w:val="24"/>
          <w:lang w:val="sk-SK"/>
        </w:rPr>
        <w:t> táto skutočnosť (zmena nájazdu) bude premietnutá v Skutočnom dopravnom výkone za príslušný mesiac</w:t>
      </w:r>
      <w:r w:rsidR="009D48E1" w:rsidRPr="00553596">
        <w:rPr>
          <w:rFonts w:asciiTheme="minorHAnsi" w:hAnsiTheme="minorHAnsi" w:cstheme="minorHAnsi"/>
          <w:sz w:val="24"/>
          <w:lang w:val="sk-SK"/>
        </w:rPr>
        <w:t xml:space="preserve">. </w:t>
      </w:r>
    </w:p>
    <w:p w14:paraId="29390A1F" w14:textId="158D683C" w:rsidR="00CC66A6" w:rsidRPr="00AE7FD1" w:rsidRDefault="00CC66A6"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je v prípadoch jednorazových alebo dočasných krátkodobých potrieb na posilnenie dopravnej obslužnosti </w:t>
      </w:r>
      <w:r w:rsidRPr="00553596">
        <w:rPr>
          <w:rFonts w:asciiTheme="minorHAnsi" w:hAnsiTheme="minorHAnsi" w:cstheme="minorHAnsi"/>
          <w:i/>
          <w:sz w:val="24"/>
          <w:lang w:val="sk-SK"/>
        </w:rPr>
        <w:t>ad hoc</w:t>
      </w:r>
      <w:r w:rsidRPr="00553596">
        <w:rPr>
          <w:rFonts w:asciiTheme="minorHAnsi" w:hAnsiTheme="minorHAnsi" w:cstheme="minorHAnsi"/>
          <w:sz w:val="24"/>
          <w:lang w:val="sk-SK"/>
        </w:rPr>
        <w:t xml:space="preserve"> (napr. festival, koncert, športový zápas a/alebo iné kultúrne, spoločenské, športové alebo iné obdobné podujatie) oprávnený samostatnou objednávkou od Dopravcu objednať predmetné služby, ktoré budú považované za idúce nad rámec tejto Zmluvy a riešené v súlade s  § 18 ZVO alebo samostatnou objednávkou alebo dohodou, v súlade s pravidlami ZVO</w:t>
      </w:r>
      <w:r w:rsidR="004B15ED"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C</w:t>
      </w:r>
      <w:r w:rsidRPr="00553596">
        <w:rPr>
          <w:rFonts w:asciiTheme="minorHAnsi" w:hAnsiTheme="minorHAnsi" w:cstheme="minorHAnsi"/>
          <w:sz w:val="24"/>
          <w:lang w:val="sk-SK"/>
        </w:rPr>
        <w:t>ena dopravného výkonu</w:t>
      </w:r>
      <w:r w:rsidR="004B15ED" w:rsidRPr="00553596">
        <w:rPr>
          <w:rFonts w:asciiTheme="minorHAnsi" w:hAnsiTheme="minorHAnsi" w:cstheme="minorHAnsi"/>
          <w:sz w:val="24"/>
          <w:lang w:val="sk-SK"/>
        </w:rPr>
        <w:t xml:space="preserve"> na 1 km</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 xml:space="preserve">bude </w:t>
      </w:r>
      <w:r w:rsidRPr="00553596">
        <w:rPr>
          <w:rFonts w:asciiTheme="minorHAnsi" w:hAnsiTheme="minorHAnsi" w:cstheme="minorHAnsi"/>
          <w:sz w:val="24"/>
          <w:lang w:val="sk-SK"/>
        </w:rPr>
        <w:t>v takýchto prípadoch individuálne dojednaná za zachovania pravidiel ZVO.</w:t>
      </w:r>
      <w:r w:rsidR="004832A8" w:rsidRPr="00553596">
        <w:rPr>
          <w:rFonts w:asciiTheme="minorHAnsi" w:hAnsiTheme="minorHAnsi" w:cstheme="minorHAnsi"/>
          <w:sz w:val="24"/>
          <w:lang w:val="sk-SK"/>
        </w:rPr>
        <w:t xml:space="preserve"> V týchto prípadoch nemusia </w:t>
      </w:r>
      <w:r w:rsidR="004832A8" w:rsidRPr="00553596">
        <w:rPr>
          <w:rFonts w:asciiTheme="minorHAnsi" w:hAnsiTheme="minorHAnsi" w:cstheme="minorHAnsi"/>
          <w:i/>
          <w:sz w:val="24"/>
          <w:lang w:val="sk-SK"/>
        </w:rPr>
        <w:t xml:space="preserve">ad hoc </w:t>
      </w:r>
      <w:r w:rsidR="004832A8" w:rsidRPr="00553596">
        <w:rPr>
          <w:rFonts w:asciiTheme="minorHAnsi" w:hAnsiTheme="minorHAnsi" w:cstheme="minorHAnsi"/>
          <w:sz w:val="24"/>
          <w:lang w:val="sk-SK"/>
        </w:rPr>
        <w:t xml:space="preserve">využité Vozidlá spĺňať Technické a prevádzkové štandardy </w:t>
      </w:r>
      <w:r w:rsidR="00097BF7">
        <w:rPr>
          <w:rFonts w:asciiTheme="minorHAnsi" w:hAnsiTheme="minorHAnsi" w:cstheme="minorHAnsi"/>
          <w:sz w:val="24"/>
          <w:lang w:val="sk-SK"/>
        </w:rPr>
        <w:t xml:space="preserve">(TPS </w:t>
      </w:r>
      <w:r w:rsidR="004832A8" w:rsidRPr="00553596">
        <w:rPr>
          <w:rFonts w:asciiTheme="minorHAnsi" w:hAnsiTheme="minorHAnsi" w:cstheme="minorHAnsi"/>
          <w:sz w:val="24"/>
          <w:lang w:val="sk-SK"/>
        </w:rPr>
        <w:t>BBSK</w:t>
      </w:r>
      <w:r w:rsidR="00097BF7">
        <w:rPr>
          <w:rFonts w:asciiTheme="minorHAnsi" w:hAnsiTheme="minorHAnsi" w:cstheme="minorHAnsi"/>
          <w:sz w:val="24"/>
          <w:lang w:val="sk-SK"/>
        </w:rPr>
        <w:t>)</w:t>
      </w:r>
      <w:r w:rsidR="004832A8" w:rsidRPr="00553596">
        <w:rPr>
          <w:rFonts w:asciiTheme="minorHAnsi" w:hAnsiTheme="minorHAnsi" w:cstheme="minorHAnsi"/>
          <w:sz w:val="24"/>
          <w:lang w:val="sk-SK"/>
        </w:rPr>
        <w:t xml:space="preserve">; tieto Vozidlá však musia byť za každých okolností schopné riadnej </w:t>
      </w:r>
      <w:r w:rsidR="00C95856" w:rsidRPr="00553596">
        <w:rPr>
          <w:rFonts w:asciiTheme="minorHAnsi" w:hAnsiTheme="minorHAnsi" w:cstheme="minorHAnsi"/>
          <w:sz w:val="24"/>
          <w:lang w:val="sk-SK"/>
        </w:rPr>
        <w:t xml:space="preserve">a bezpečnej </w:t>
      </w:r>
      <w:r w:rsidR="004832A8" w:rsidRPr="00553596">
        <w:rPr>
          <w:rFonts w:asciiTheme="minorHAnsi" w:hAnsiTheme="minorHAnsi" w:cstheme="minorHAnsi"/>
          <w:sz w:val="24"/>
          <w:lang w:val="sk-SK"/>
        </w:rPr>
        <w:t>prevádzky</w:t>
      </w:r>
      <w:r w:rsidR="007404BD" w:rsidRPr="007404BD">
        <w:rPr>
          <w:rFonts w:asciiTheme="minorHAnsi" w:hAnsiTheme="minorHAnsi" w:cstheme="minorHAnsi"/>
          <w:sz w:val="24"/>
          <w:lang w:val="sk-SK"/>
        </w:rPr>
        <w:t xml:space="preserve"> </w:t>
      </w:r>
      <w:r w:rsidR="0096435B">
        <w:rPr>
          <w:rFonts w:asciiTheme="minorHAnsi" w:hAnsiTheme="minorHAnsi" w:cstheme="minorHAnsi"/>
          <w:sz w:val="24"/>
          <w:lang w:val="sk-SK"/>
        </w:rPr>
        <w:t xml:space="preserve">vrátane </w:t>
      </w:r>
      <w:r w:rsidR="007404BD">
        <w:rPr>
          <w:rFonts w:asciiTheme="minorHAnsi" w:hAnsiTheme="minorHAnsi" w:cstheme="minorHAnsi"/>
          <w:sz w:val="24"/>
          <w:lang w:val="sk-SK"/>
        </w:rPr>
        <w:t>plneni</w:t>
      </w:r>
      <w:r w:rsidR="00595ABE">
        <w:rPr>
          <w:rFonts w:asciiTheme="minorHAnsi" w:hAnsiTheme="minorHAnsi" w:cstheme="minorHAnsi"/>
          <w:sz w:val="24"/>
          <w:lang w:val="sk-SK"/>
        </w:rPr>
        <w:t>a</w:t>
      </w:r>
      <w:r w:rsidR="007404BD">
        <w:rPr>
          <w:rFonts w:asciiTheme="minorHAnsi" w:hAnsiTheme="minorHAnsi" w:cstheme="minorHAnsi"/>
          <w:sz w:val="24"/>
          <w:lang w:val="sk-SK"/>
        </w:rPr>
        <w:t xml:space="preserve"> štandardu odbavenia cestujúcich uvedených v</w:t>
      </w:r>
      <w:r w:rsidR="00595ABE">
        <w:rPr>
          <w:rFonts w:asciiTheme="minorHAnsi" w:hAnsiTheme="minorHAnsi" w:cstheme="minorHAnsi"/>
          <w:sz w:val="24"/>
          <w:lang w:val="sk-SK"/>
        </w:rPr>
        <w:t> </w:t>
      </w:r>
      <w:r w:rsidR="007404BD">
        <w:rPr>
          <w:rFonts w:asciiTheme="minorHAnsi" w:hAnsiTheme="minorHAnsi" w:cstheme="minorHAnsi"/>
          <w:sz w:val="24"/>
          <w:lang w:val="sk-SK"/>
        </w:rPr>
        <w:t>TPS</w:t>
      </w:r>
      <w:r w:rsidR="00595ABE">
        <w:rPr>
          <w:rFonts w:asciiTheme="minorHAnsi" w:hAnsiTheme="minorHAnsi" w:cstheme="minorHAnsi"/>
          <w:sz w:val="24"/>
          <w:lang w:val="sk-SK"/>
        </w:rPr>
        <w:t xml:space="preserve"> (ak si to charakter podujatia vyžaduje)</w:t>
      </w:r>
      <w:r w:rsidR="004832A8" w:rsidRPr="00553596">
        <w:rPr>
          <w:rFonts w:asciiTheme="minorHAnsi" w:hAnsiTheme="minorHAnsi" w:cstheme="minorHAnsi"/>
          <w:sz w:val="24"/>
          <w:lang w:val="sk-SK"/>
        </w:rPr>
        <w:t xml:space="preserve"> a spĺňať </w:t>
      </w:r>
      <w:r w:rsidR="004832A8" w:rsidRPr="003735CC">
        <w:rPr>
          <w:rFonts w:asciiTheme="minorHAnsi" w:hAnsiTheme="minorHAnsi" w:cstheme="minorHAnsi"/>
          <w:sz w:val="24"/>
          <w:lang w:val="sk-SK"/>
        </w:rPr>
        <w:t xml:space="preserve">príslušné </w:t>
      </w:r>
      <w:r w:rsidR="00FF5DCF" w:rsidRPr="003735CC">
        <w:rPr>
          <w:rFonts w:asciiTheme="minorHAnsi" w:hAnsiTheme="minorHAnsi" w:cstheme="minorHAnsi"/>
          <w:sz w:val="24"/>
          <w:lang w:val="sk-SK"/>
        </w:rPr>
        <w:t xml:space="preserve">prevádzkové </w:t>
      </w:r>
      <w:r w:rsidR="004832A8" w:rsidRPr="00AE7FD1">
        <w:rPr>
          <w:rFonts w:asciiTheme="minorHAnsi" w:hAnsiTheme="minorHAnsi" w:cstheme="minorHAnsi"/>
          <w:sz w:val="24"/>
          <w:lang w:val="sk-SK"/>
        </w:rPr>
        <w:t>technické normy.</w:t>
      </w:r>
    </w:p>
    <w:p w14:paraId="49D8E72C" w14:textId="1A6A4AA6" w:rsidR="00884251" w:rsidRPr="00AE7FD1" w:rsidRDefault="00926771" w:rsidP="00850DA0">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Dopravca berie na vedomie a súhlasí s tým, že dôvodom alebo podkladom pre akékoľvek zmeny Zmluvy, zmenu dopravného výkonu, výluky a akékoľvek iné obdobné zmeny, ktoré priamo vyplývajú z tejto Zmluvy, nemusí byť len rozhodnutie Objednávateľa, ale môže ísť aj o rozhodnutie </w:t>
      </w:r>
      <w:r w:rsidR="007404BD">
        <w:rPr>
          <w:rFonts w:asciiTheme="minorHAnsi" w:hAnsiTheme="minorHAnsi" w:cstheme="minorHAnsi"/>
          <w:sz w:val="24"/>
          <w:lang w:val="sk-SK"/>
        </w:rPr>
        <w:t>O</w:t>
      </w:r>
      <w:r w:rsidRPr="00AE7FD1">
        <w:rPr>
          <w:rFonts w:asciiTheme="minorHAnsi" w:hAnsiTheme="minorHAnsi" w:cstheme="minorHAnsi"/>
          <w:sz w:val="24"/>
          <w:lang w:val="sk-SK"/>
        </w:rPr>
        <w:t>rganizátora</w:t>
      </w:r>
      <w:r w:rsidR="00812DD7" w:rsidRPr="00DE21BC">
        <w:rPr>
          <w:rFonts w:asciiTheme="minorHAnsi" w:hAnsiTheme="minorHAnsi" w:cstheme="minorHAnsi"/>
          <w:sz w:val="24"/>
          <w:lang w:val="sk-SK"/>
        </w:rPr>
        <w:t xml:space="preserve"> </w:t>
      </w:r>
      <w:r w:rsidRPr="00DE21BC">
        <w:rPr>
          <w:rFonts w:asciiTheme="minorHAnsi" w:hAnsiTheme="minorHAnsi" w:cstheme="minorHAnsi"/>
          <w:sz w:val="24"/>
          <w:lang w:val="sk-SK"/>
        </w:rPr>
        <w:t>a</w:t>
      </w:r>
      <w:r w:rsidRPr="00AE7FD1">
        <w:rPr>
          <w:rFonts w:asciiTheme="minorHAnsi" w:hAnsiTheme="minorHAnsi" w:cstheme="minorHAnsi"/>
          <w:sz w:val="24"/>
          <w:lang w:val="sk-SK"/>
        </w:rPr>
        <w:t xml:space="preserve">lebo akéhokoľvek iného na to kompetentného orgánu verejnej moci, ak sú činené na základe alebo v súlade s akýmkoľvek v danom čase aplikovateľným právnym predpisom (vrátane podzákonných noriem). </w:t>
      </w:r>
      <w:r w:rsidR="0024609B" w:rsidRPr="00AE7FD1">
        <w:rPr>
          <w:rFonts w:asciiTheme="minorHAnsi" w:hAnsiTheme="minorHAnsi" w:cstheme="minorHAnsi"/>
          <w:sz w:val="24"/>
          <w:lang w:val="sk-SK"/>
        </w:rPr>
        <w:t>Rovnako tak sa Dopravca zaväzuje, ak mu dá na to Objednávateľ pokyn, začleniť sa do IDS a/alebo vykonať všetky nevyhnutné zmeny vo svojej</w:t>
      </w:r>
      <w:r w:rsidR="00F04104" w:rsidRPr="00AE7FD1">
        <w:rPr>
          <w:rFonts w:asciiTheme="minorHAnsi" w:hAnsiTheme="minorHAnsi" w:cstheme="minorHAnsi"/>
          <w:sz w:val="24"/>
          <w:lang w:val="sk-SK"/>
        </w:rPr>
        <w:t xml:space="preserve"> akejkoľvek</w:t>
      </w:r>
      <w:r w:rsidR="0024609B" w:rsidRPr="00AE7FD1">
        <w:rPr>
          <w:rFonts w:asciiTheme="minorHAnsi" w:hAnsiTheme="minorHAnsi" w:cstheme="minorHAnsi"/>
          <w:sz w:val="24"/>
          <w:lang w:val="sk-SK"/>
        </w:rPr>
        <w:t xml:space="preserve"> činnosti</w:t>
      </w:r>
      <w:r w:rsidR="00F04104" w:rsidRPr="00AE7FD1">
        <w:rPr>
          <w:rFonts w:asciiTheme="minorHAnsi" w:hAnsiTheme="minorHAnsi" w:cstheme="minorHAnsi"/>
          <w:sz w:val="24"/>
          <w:lang w:val="sk-SK"/>
        </w:rPr>
        <w:t xml:space="preserve"> podľa tejto Zmluvy</w:t>
      </w:r>
      <w:r w:rsidR="00BD4255" w:rsidRPr="00AE7FD1">
        <w:rPr>
          <w:rFonts w:asciiTheme="minorHAnsi" w:hAnsiTheme="minorHAnsi" w:cstheme="minorHAnsi"/>
          <w:sz w:val="24"/>
          <w:lang w:val="sk-SK"/>
        </w:rPr>
        <w:t>, ako  aj všetky ďalšie potrebné činnosti, vrátane faktických úkonov a právnych úkonov</w:t>
      </w:r>
      <w:r w:rsidR="0024609B" w:rsidRPr="00AE7FD1">
        <w:rPr>
          <w:rFonts w:asciiTheme="minorHAnsi" w:hAnsiTheme="minorHAnsi" w:cstheme="minorHAnsi"/>
          <w:sz w:val="24"/>
          <w:lang w:val="sk-SK"/>
        </w:rPr>
        <w:t xml:space="preserve"> tak, aby spĺňal všetky podmienky integrácie do IDS, resp. </w:t>
      </w:r>
      <w:r w:rsidR="00FC2309" w:rsidRPr="00AE7FD1">
        <w:rPr>
          <w:rFonts w:asciiTheme="minorHAnsi" w:hAnsiTheme="minorHAnsi" w:cstheme="minorHAnsi"/>
          <w:sz w:val="24"/>
          <w:lang w:val="sk-SK"/>
        </w:rPr>
        <w:t>pravidlá</w:t>
      </w:r>
      <w:r w:rsidR="0024609B" w:rsidRPr="00AE7FD1">
        <w:rPr>
          <w:rFonts w:asciiTheme="minorHAnsi" w:hAnsiTheme="minorHAnsi" w:cstheme="minorHAnsi"/>
          <w:sz w:val="24"/>
          <w:lang w:val="sk-SK"/>
        </w:rPr>
        <w:t xml:space="preserve"> tohto IDS, vrátane podmienok výkonu všetkých činností podľa tejto Zmluvy. </w:t>
      </w:r>
      <w:r w:rsidR="00FC2309" w:rsidRPr="00AE7FD1">
        <w:rPr>
          <w:rFonts w:asciiTheme="minorHAnsi" w:hAnsiTheme="minorHAnsi" w:cstheme="minorHAnsi"/>
          <w:sz w:val="24"/>
          <w:lang w:val="sk-SK"/>
        </w:rPr>
        <w:t>V pokyne Objednávateľ uvedie</w:t>
      </w:r>
      <w:r w:rsidR="00884251" w:rsidRPr="00AE7FD1">
        <w:rPr>
          <w:rFonts w:asciiTheme="minorHAnsi" w:hAnsiTheme="minorHAnsi" w:cstheme="minorHAnsi"/>
          <w:sz w:val="24"/>
          <w:lang w:val="sk-SK"/>
        </w:rPr>
        <w:t>:</w:t>
      </w:r>
      <w:r w:rsidR="00FC2309" w:rsidRPr="00AE7FD1">
        <w:rPr>
          <w:rFonts w:asciiTheme="minorHAnsi" w:hAnsiTheme="minorHAnsi" w:cstheme="minorHAnsi"/>
          <w:sz w:val="24"/>
          <w:lang w:val="sk-SK"/>
        </w:rPr>
        <w:t xml:space="preserve"> </w:t>
      </w:r>
    </w:p>
    <w:p w14:paraId="17ADCEF5" w14:textId="2C652321" w:rsidR="0092677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 xml:space="preserve">Či má ísť </w:t>
      </w:r>
      <w:r w:rsidR="00EC0991" w:rsidRPr="00AE7FD1">
        <w:rPr>
          <w:rFonts w:asciiTheme="minorHAnsi" w:hAnsiTheme="minorHAnsi" w:cstheme="minorHAnsi"/>
          <w:sz w:val="24"/>
          <w:lang w:val="sk-SK"/>
        </w:rPr>
        <w:t>o</w:t>
      </w:r>
      <w:r w:rsidRPr="00AE7FD1">
        <w:rPr>
          <w:rFonts w:asciiTheme="minorHAnsi" w:hAnsiTheme="minorHAnsi" w:cstheme="minorHAnsi"/>
          <w:sz w:val="24"/>
          <w:lang w:val="sk-SK"/>
        </w:rPr>
        <w:t> úplné a neobmedzené začlenenie do IDS vrátane dodržiavania všetkých pravidiel</w:t>
      </w:r>
      <w:r w:rsidR="00801425" w:rsidRPr="00AE7FD1">
        <w:rPr>
          <w:rFonts w:asciiTheme="minorHAnsi" w:hAnsiTheme="minorHAnsi" w:cstheme="minorHAnsi"/>
          <w:sz w:val="24"/>
          <w:lang w:val="sk-SK"/>
        </w:rPr>
        <w:t xml:space="preserve"> predmetného IDS</w:t>
      </w:r>
      <w:r w:rsidRPr="00AE7FD1">
        <w:rPr>
          <w:rFonts w:asciiTheme="minorHAnsi" w:hAnsiTheme="minorHAnsi" w:cstheme="minorHAnsi"/>
          <w:sz w:val="24"/>
          <w:lang w:val="sk-SK"/>
        </w:rPr>
        <w:t xml:space="preserve"> a/alebo mieru začlenenia do IDS a </w:t>
      </w:r>
      <w:r w:rsidR="00FC2309" w:rsidRPr="00AE7FD1">
        <w:rPr>
          <w:rFonts w:asciiTheme="minorHAnsi" w:hAnsiTheme="minorHAnsi" w:cstheme="minorHAnsi"/>
          <w:sz w:val="24"/>
          <w:lang w:val="sk-SK"/>
        </w:rPr>
        <w:t>rozsah pravidiel IDS, ktoré bude Dopravca povinný dodrž</w:t>
      </w:r>
      <w:r w:rsidRPr="00AE7FD1">
        <w:rPr>
          <w:rFonts w:asciiTheme="minorHAnsi" w:hAnsiTheme="minorHAnsi" w:cstheme="minorHAnsi"/>
          <w:sz w:val="24"/>
          <w:lang w:val="sk-SK"/>
        </w:rPr>
        <w:t>i</w:t>
      </w:r>
      <w:r w:rsidR="00FC2309" w:rsidRPr="00AE7FD1">
        <w:rPr>
          <w:rFonts w:asciiTheme="minorHAnsi" w:hAnsiTheme="minorHAnsi" w:cstheme="minorHAnsi"/>
          <w:sz w:val="24"/>
          <w:lang w:val="sk-SK"/>
        </w:rPr>
        <w:t>a</w:t>
      </w:r>
      <w:r w:rsidRPr="00AE7FD1">
        <w:rPr>
          <w:rFonts w:asciiTheme="minorHAnsi" w:hAnsiTheme="minorHAnsi" w:cstheme="minorHAnsi"/>
          <w:sz w:val="24"/>
          <w:lang w:val="sk-SK"/>
        </w:rPr>
        <w:t>va</w:t>
      </w:r>
      <w:r w:rsidR="00FC2309" w:rsidRPr="00AE7FD1">
        <w:rPr>
          <w:rFonts w:asciiTheme="minorHAnsi" w:hAnsiTheme="minorHAnsi" w:cstheme="minorHAnsi"/>
          <w:sz w:val="24"/>
          <w:lang w:val="sk-SK"/>
        </w:rPr>
        <w:t>ť (ak budú v rozpore s pravidlami v prílohách tejto Z</w:t>
      </w:r>
      <w:r w:rsidR="00884251" w:rsidRPr="00AE7FD1">
        <w:rPr>
          <w:rFonts w:asciiTheme="minorHAnsi" w:hAnsiTheme="minorHAnsi" w:cstheme="minorHAnsi"/>
          <w:sz w:val="24"/>
          <w:lang w:val="sk-SK"/>
        </w:rPr>
        <w:t>mluvy upravujúcimi obdobnú činnosť, prednosť majú pravidlá IDS, pokiaľ Objednávateľ nestanoví pre jednotlivé prípady inak)</w:t>
      </w:r>
      <w:r w:rsidRPr="00AE7FD1">
        <w:rPr>
          <w:rFonts w:asciiTheme="minorHAnsi" w:hAnsiTheme="minorHAnsi" w:cstheme="minorHAnsi"/>
          <w:sz w:val="24"/>
          <w:lang w:val="sk-SK"/>
        </w:rPr>
        <w:t xml:space="preserve"> a v prípade potreby alebo ak to jednoznačne nevyplýva z pravidiel IDS, ktoré má Dopravca dodržiavať, tak aj konkrétne zmeny a činností, ktoré má Dopravca vykonať</w:t>
      </w:r>
      <w:r w:rsidR="00884251" w:rsidRPr="00AE7FD1">
        <w:rPr>
          <w:rFonts w:asciiTheme="minorHAnsi" w:hAnsiTheme="minorHAnsi" w:cstheme="minorHAnsi"/>
          <w:sz w:val="24"/>
          <w:lang w:val="sk-SK"/>
        </w:rPr>
        <w:t>;</w:t>
      </w:r>
    </w:p>
    <w:p w14:paraId="7C57F816" w14:textId="7C4F278A" w:rsidR="0088425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lastRenderedPageBreak/>
        <w:t>D</w:t>
      </w:r>
      <w:r w:rsidR="00884251" w:rsidRPr="00AE7FD1">
        <w:rPr>
          <w:rFonts w:asciiTheme="minorHAnsi" w:hAnsiTheme="minorHAnsi" w:cstheme="minorHAnsi"/>
          <w:sz w:val="24"/>
          <w:lang w:val="sk-SK"/>
        </w:rPr>
        <w:t xml:space="preserve">átum, od ktorého je Dopravca povinný začleniť sa do IDS a/alebo dodržiavať pravidlá </w:t>
      </w:r>
      <w:r w:rsidRPr="00AE7FD1">
        <w:rPr>
          <w:rFonts w:asciiTheme="minorHAnsi" w:hAnsiTheme="minorHAnsi" w:cstheme="minorHAnsi"/>
          <w:sz w:val="24"/>
          <w:lang w:val="sk-SK"/>
        </w:rPr>
        <w:t xml:space="preserve">a/alebo vykonať činnosti a zmeny </w:t>
      </w:r>
      <w:r w:rsidR="00884251" w:rsidRPr="00AE7FD1">
        <w:rPr>
          <w:rFonts w:asciiTheme="minorHAnsi" w:hAnsiTheme="minorHAnsi" w:cstheme="minorHAnsi"/>
          <w:sz w:val="24"/>
          <w:lang w:val="sk-SK"/>
        </w:rPr>
        <w:t>(viď predchádzajúce písm. a.)</w:t>
      </w:r>
      <w:r w:rsidR="00403686" w:rsidRPr="00AE7FD1">
        <w:rPr>
          <w:rFonts w:asciiTheme="minorHAnsi" w:hAnsiTheme="minorHAnsi" w:cstheme="minorHAnsi"/>
          <w:sz w:val="24"/>
          <w:lang w:val="sk-SK"/>
        </w:rPr>
        <w:t>.</w:t>
      </w:r>
    </w:p>
    <w:p w14:paraId="62028D4D" w14:textId="6CE47F57" w:rsidR="00403686" w:rsidRPr="00AE7FD1" w:rsidRDefault="00403686" w:rsidP="00F04104">
      <w:pPr>
        <w:pStyle w:val="11slovantext"/>
        <w:tabs>
          <w:tab w:val="clear" w:pos="1163"/>
        </w:tabs>
        <w:spacing w:line="240" w:lineRule="auto"/>
        <w:ind w:left="709" w:hanging="1"/>
        <w:rPr>
          <w:rFonts w:asciiTheme="minorHAnsi" w:hAnsiTheme="minorHAnsi" w:cstheme="minorHAnsi"/>
          <w:sz w:val="24"/>
          <w:lang w:val="sk-SK"/>
        </w:rPr>
      </w:pPr>
      <w:r w:rsidRPr="00AE7FD1">
        <w:rPr>
          <w:rFonts w:asciiTheme="minorHAnsi" w:hAnsiTheme="minorHAnsi" w:cstheme="minorHAnsi"/>
          <w:sz w:val="24"/>
          <w:lang w:val="sk-SK"/>
        </w:rPr>
        <w:t>Záväzky Dopravcu podľa tohto bodu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sa považujú za vyhradenú zmenu Zmluvy podľa § 18 ods. 1 písm. a) ZVO, pričom na otázky v tomto bode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neupravené, najmä, nie však výlučne, čo sa týka lehôt (vrátane lehoty podľa písm. b. vyššie), ako aj riešenia nákladov, ak Dopravcovi v súvislosti s pokynom podľa bodu 6.</w:t>
      </w:r>
      <w:r w:rsidR="00D479EF">
        <w:rPr>
          <w:rFonts w:asciiTheme="minorHAnsi" w:hAnsiTheme="minorHAnsi" w:cstheme="minorHAnsi"/>
          <w:sz w:val="24"/>
          <w:lang w:val="sk-SK"/>
        </w:rPr>
        <w:t>7</w:t>
      </w:r>
      <w:r w:rsidR="00F04104" w:rsidRPr="00AE7FD1">
        <w:rPr>
          <w:rFonts w:asciiTheme="minorHAnsi" w:hAnsiTheme="minorHAnsi" w:cstheme="minorHAnsi"/>
          <w:sz w:val="24"/>
          <w:lang w:val="sk-SK"/>
        </w:rPr>
        <w:t xml:space="preserve"> (najmä písm. a. vyššie)</w:t>
      </w:r>
      <w:r w:rsidRPr="00AE7FD1">
        <w:rPr>
          <w:rFonts w:asciiTheme="minorHAnsi" w:hAnsiTheme="minorHAnsi" w:cstheme="minorHAnsi"/>
          <w:sz w:val="24"/>
          <w:lang w:val="sk-SK"/>
        </w:rPr>
        <w:t>, sa primerane aplikuje článok XI. tejto Zmluvy, s tým rozdielom, že za každých okolností platí</w:t>
      </w:r>
      <w:r w:rsidR="00F04104" w:rsidRPr="00AE7FD1">
        <w:rPr>
          <w:rFonts w:asciiTheme="minorHAnsi" w:hAnsiTheme="minorHAnsi" w:cstheme="minorHAnsi"/>
          <w:sz w:val="24"/>
          <w:lang w:val="sk-SK"/>
        </w:rPr>
        <w:t xml:space="preserve"> nasledujúce</w:t>
      </w:r>
      <w:r w:rsidRPr="00AE7FD1">
        <w:rPr>
          <w:rFonts w:asciiTheme="minorHAnsi" w:hAnsiTheme="minorHAnsi" w:cstheme="minorHAnsi"/>
          <w:sz w:val="24"/>
          <w:lang w:val="sk-SK"/>
        </w:rPr>
        <w:t>:</w:t>
      </w:r>
    </w:p>
    <w:p w14:paraId="308FB757" w14:textId="091CB4DC" w:rsidR="00403686"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Ide o vyhradenú jednostrannú zmenu Zmluvy, ktorú je Dopravca povinný rešpektovať, nie je potrebná dohoda Zmluvných strán</w:t>
      </w:r>
      <w:r w:rsidR="00F04104" w:rsidRPr="00AE7FD1">
        <w:rPr>
          <w:rFonts w:asciiTheme="minorHAnsi" w:hAnsiTheme="minorHAnsi" w:cstheme="minorHAnsi"/>
          <w:sz w:val="24"/>
          <w:lang w:val="sk-SK"/>
        </w:rPr>
        <w:t xml:space="preserve"> (Dopravca však je povinný vykonať vyjadrenie, upozornenia, odporúčania a ďalšie úkony podľa bodu 11.3);</w:t>
      </w:r>
    </w:p>
    <w:p w14:paraId="3987C36E" w14:textId="77777777" w:rsidR="00C04744"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Príslušné dokumenty IDS nebudú tvoriť prílohu tejto Z</w:t>
      </w:r>
      <w:r w:rsidR="00F04104" w:rsidRPr="00AE7FD1">
        <w:rPr>
          <w:rFonts w:asciiTheme="minorHAnsi" w:hAnsiTheme="minorHAnsi" w:cstheme="minorHAnsi"/>
          <w:sz w:val="24"/>
          <w:lang w:val="sk-SK"/>
        </w:rPr>
        <w:t>mluvy (</w:t>
      </w:r>
      <w:r w:rsidRPr="00AE7FD1">
        <w:rPr>
          <w:rFonts w:asciiTheme="minorHAnsi" w:hAnsiTheme="minorHAnsi" w:cstheme="minorHAnsi"/>
          <w:sz w:val="24"/>
          <w:lang w:val="sk-SK"/>
        </w:rPr>
        <w:t xml:space="preserve">čím nie sú dotknuté ostatné ustanovenia Zmluvy o zmene </w:t>
      </w:r>
      <w:r w:rsidR="00F04104" w:rsidRPr="00AE7FD1">
        <w:rPr>
          <w:rFonts w:asciiTheme="minorHAnsi" w:hAnsiTheme="minorHAnsi" w:cstheme="minorHAnsi"/>
          <w:sz w:val="24"/>
          <w:lang w:val="sk-SK"/>
        </w:rPr>
        <w:t xml:space="preserve">jej </w:t>
      </w:r>
      <w:r w:rsidRPr="00AE7FD1">
        <w:rPr>
          <w:rFonts w:asciiTheme="minorHAnsi" w:hAnsiTheme="minorHAnsi" w:cstheme="minorHAnsi"/>
          <w:sz w:val="24"/>
          <w:lang w:val="sk-SK"/>
        </w:rPr>
        <w:t>príloh</w:t>
      </w:r>
      <w:r w:rsidR="00F04104" w:rsidRPr="00AE7FD1">
        <w:rPr>
          <w:rFonts w:asciiTheme="minorHAnsi" w:hAnsiTheme="minorHAnsi" w:cstheme="minorHAnsi"/>
          <w:sz w:val="24"/>
          <w:lang w:val="sk-SK"/>
        </w:rPr>
        <w:t>, ak budú osobitne uplatnené)</w:t>
      </w:r>
      <w:r w:rsidRPr="00AE7FD1">
        <w:rPr>
          <w:rFonts w:asciiTheme="minorHAnsi" w:hAnsiTheme="minorHAnsi" w:cstheme="minorHAnsi"/>
          <w:sz w:val="24"/>
          <w:lang w:val="sk-SK"/>
        </w:rPr>
        <w:t xml:space="preserve"> a dokumenty IDS sa budú spravovať pravidlami IDS a budú pre Dopravcu záväzné v rozsahu v zmysle písm. a. vyššie.</w:t>
      </w:r>
    </w:p>
    <w:p w14:paraId="105B4144" w14:textId="483601CF" w:rsidR="00BD4255" w:rsidRPr="00AE7FD1" w:rsidRDefault="00BD4255" w:rsidP="00391F25">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Zmluvné strany sa výslovne dohodli, </w:t>
      </w:r>
      <w:r w:rsidR="001B3CBB" w:rsidRPr="00AE7FD1">
        <w:rPr>
          <w:rFonts w:asciiTheme="minorHAnsi" w:hAnsiTheme="minorHAnsi" w:cstheme="minorHAnsi"/>
          <w:sz w:val="24"/>
          <w:lang w:val="sk-SK"/>
        </w:rPr>
        <w:t>bez toho, aby tým bol akokoľvek obmedzený rozsah povinností Dopravcu podľa bodu 6.</w:t>
      </w:r>
      <w:r w:rsidR="00D479EF">
        <w:rPr>
          <w:rFonts w:asciiTheme="minorHAnsi" w:hAnsiTheme="minorHAnsi" w:cstheme="minorHAnsi"/>
          <w:sz w:val="24"/>
          <w:lang w:val="sk-SK"/>
        </w:rPr>
        <w:t>7</w:t>
      </w:r>
      <w:r w:rsidR="001B3CBB" w:rsidRPr="00AE7FD1">
        <w:rPr>
          <w:rFonts w:asciiTheme="minorHAnsi" w:hAnsiTheme="minorHAnsi" w:cstheme="minorHAnsi"/>
          <w:sz w:val="24"/>
          <w:lang w:val="sk-SK"/>
        </w:rPr>
        <w:t xml:space="preserve"> vyššie, </w:t>
      </w:r>
      <w:r w:rsidRPr="00AE7FD1">
        <w:rPr>
          <w:rFonts w:asciiTheme="minorHAnsi" w:hAnsiTheme="minorHAnsi" w:cstheme="minorHAnsi"/>
          <w:sz w:val="24"/>
          <w:lang w:val="sk-SK"/>
        </w:rPr>
        <w:t>že faktické a právne úkony Doprav</w:t>
      </w:r>
      <w:r w:rsidR="00DE21BC">
        <w:rPr>
          <w:rFonts w:asciiTheme="minorHAnsi" w:hAnsiTheme="minorHAnsi" w:cstheme="minorHAnsi"/>
          <w:sz w:val="24"/>
          <w:lang w:val="sk-SK"/>
        </w:rPr>
        <w:t>c</w:t>
      </w:r>
      <w:r w:rsidRPr="00AE7FD1">
        <w:rPr>
          <w:rFonts w:asciiTheme="minorHAnsi" w:hAnsiTheme="minorHAnsi" w:cstheme="minorHAnsi"/>
          <w:sz w:val="24"/>
          <w:lang w:val="sk-SK"/>
        </w:rPr>
        <w:t>u v zmysle bodu 6.</w:t>
      </w:r>
      <w:r w:rsidR="00D479EF">
        <w:rPr>
          <w:rFonts w:asciiTheme="minorHAnsi" w:hAnsiTheme="minorHAnsi" w:cstheme="minorHAnsi"/>
          <w:sz w:val="24"/>
          <w:lang w:val="sk-SK"/>
        </w:rPr>
        <w:t>7</w:t>
      </w:r>
      <w:r w:rsidR="00D479EF" w:rsidRPr="00AE7FD1">
        <w:rPr>
          <w:rFonts w:asciiTheme="minorHAnsi" w:hAnsiTheme="minorHAnsi" w:cstheme="minorHAnsi"/>
          <w:sz w:val="24"/>
          <w:lang w:val="sk-SK"/>
        </w:rPr>
        <w:t xml:space="preserve"> </w:t>
      </w:r>
      <w:r w:rsidRPr="00AE7FD1">
        <w:rPr>
          <w:rFonts w:asciiTheme="minorHAnsi" w:hAnsiTheme="minorHAnsi" w:cstheme="minorHAnsi"/>
          <w:sz w:val="24"/>
          <w:lang w:val="sk-SK"/>
        </w:rPr>
        <w:t xml:space="preserve">vyššie </w:t>
      </w:r>
      <w:r w:rsidR="0015011A" w:rsidRPr="00AE7FD1">
        <w:rPr>
          <w:rFonts w:asciiTheme="minorHAnsi" w:hAnsiTheme="minorHAnsi" w:cstheme="minorHAnsi"/>
          <w:sz w:val="24"/>
          <w:lang w:val="sk-SK"/>
        </w:rPr>
        <w:t>môžu zahŕňať,</w:t>
      </w:r>
      <w:r w:rsidRPr="00AE7FD1">
        <w:rPr>
          <w:rFonts w:asciiTheme="minorHAnsi" w:hAnsiTheme="minorHAnsi" w:cstheme="minorHAnsi"/>
          <w:sz w:val="24"/>
          <w:lang w:val="sk-SK"/>
        </w:rPr>
        <w:t xml:space="preserve"> </w:t>
      </w:r>
      <w:r w:rsidR="0015011A" w:rsidRPr="00AE7FD1">
        <w:rPr>
          <w:rFonts w:asciiTheme="minorHAnsi" w:hAnsiTheme="minorHAnsi" w:cstheme="minorHAnsi"/>
          <w:sz w:val="24"/>
          <w:lang w:val="sk-SK"/>
        </w:rPr>
        <w:t>popri v bode 6.</w:t>
      </w:r>
      <w:r w:rsidR="00D479EF">
        <w:rPr>
          <w:rFonts w:asciiTheme="minorHAnsi" w:hAnsiTheme="minorHAnsi" w:cstheme="minorHAnsi"/>
          <w:sz w:val="24"/>
          <w:lang w:val="sk-SK"/>
        </w:rPr>
        <w:t>7</w:t>
      </w:r>
      <w:r w:rsidR="0015011A" w:rsidRPr="00AE7FD1">
        <w:rPr>
          <w:rFonts w:asciiTheme="minorHAnsi" w:hAnsiTheme="minorHAnsi" w:cstheme="minorHAnsi"/>
          <w:sz w:val="24"/>
          <w:lang w:val="sk-SK"/>
        </w:rPr>
        <w:t xml:space="preserve"> uvedenom, </w:t>
      </w:r>
      <w:r w:rsidRPr="00AE7FD1">
        <w:rPr>
          <w:rFonts w:asciiTheme="minorHAnsi" w:hAnsiTheme="minorHAnsi" w:cstheme="minorHAnsi"/>
          <w:sz w:val="24"/>
          <w:lang w:val="sk-SK"/>
        </w:rPr>
        <w:t xml:space="preserve">najmä, nie však výlučne: </w:t>
      </w:r>
    </w:p>
    <w:p w14:paraId="491E1050" w14:textId="41B25B1F" w:rsidR="00BD4255" w:rsidRPr="00AE7FD1" w:rsidRDefault="001B3CBB" w:rsidP="000B6FF7">
      <w:pPr>
        <w:pStyle w:val="Odsekzoznamu"/>
        <w:widowControl w:val="0"/>
        <w:numPr>
          <w:ilvl w:val="2"/>
          <w:numId w:val="2"/>
        </w:numPr>
        <w:tabs>
          <w:tab w:val="left" w:pos="1418"/>
        </w:tabs>
        <w:autoSpaceDE w:val="0"/>
        <w:autoSpaceDN w:val="0"/>
        <w:spacing w:before="134" w:after="0" w:line="240" w:lineRule="auto"/>
        <w:ind w:left="1418" w:right="114" w:hanging="709"/>
        <w:jc w:val="both"/>
        <w:rPr>
          <w:sz w:val="24"/>
          <w:szCs w:val="24"/>
          <w:lang w:val="sk-SK"/>
        </w:rPr>
      </w:pPr>
      <w:r w:rsidRPr="00AE7FD1">
        <w:rPr>
          <w:sz w:val="24"/>
          <w:szCs w:val="24"/>
          <w:lang w:val="sk-SK"/>
        </w:rPr>
        <w:t>Z</w:t>
      </w:r>
      <w:r w:rsidR="00BD4255" w:rsidRPr="00AE7FD1">
        <w:rPr>
          <w:sz w:val="24"/>
          <w:szCs w:val="24"/>
          <w:lang w:val="sk-SK"/>
        </w:rPr>
        <w:t>apojenie sa Dopravcu</w:t>
      </w:r>
      <w:r w:rsidR="00BD4255" w:rsidRPr="00AE7FD1">
        <w:rPr>
          <w:spacing w:val="-5"/>
          <w:sz w:val="24"/>
          <w:szCs w:val="24"/>
          <w:lang w:val="sk-SK"/>
        </w:rPr>
        <w:t xml:space="preserve"> </w:t>
      </w:r>
      <w:r w:rsidR="00BD4255" w:rsidRPr="00AE7FD1">
        <w:rPr>
          <w:sz w:val="24"/>
          <w:szCs w:val="24"/>
          <w:lang w:val="sk-SK"/>
        </w:rPr>
        <w:t>do tvorby,</w:t>
      </w:r>
      <w:r w:rsidR="00BD4255" w:rsidRPr="00AE7FD1">
        <w:rPr>
          <w:spacing w:val="-1"/>
          <w:sz w:val="24"/>
          <w:szCs w:val="24"/>
          <w:lang w:val="sk-SK"/>
        </w:rPr>
        <w:t xml:space="preserve"> </w:t>
      </w:r>
      <w:r w:rsidR="00BD4255" w:rsidRPr="00AE7FD1">
        <w:rPr>
          <w:sz w:val="24"/>
          <w:szCs w:val="24"/>
          <w:lang w:val="sk-SK"/>
        </w:rPr>
        <w:t>rozvoja</w:t>
      </w:r>
      <w:r w:rsidR="00BD4255" w:rsidRPr="00AE7FD1">
        <w:rPr>
          <w:spacing w:val="-5"/>
          <w:sz w:val="24"/>
          <w:szCs w:val="24"/>
          <w:lang w:val="sk-SK"/>
        </w:rPr>
        <w:t xml:space="preserve"> </w:t>
      </w:r>
      <w:r w:rsidR="00BD4255" w:rsidRPr="00AE7FD1">
        <w:rPr>
          <w:sz w:val="24"/>
          <w:szCs w:val="24"/>
          <w:lang w:val="sk-SK"/>
        </w:rPr>
        <w:t>a</w:t>
      </w:r>
      <w:r w:rsidR="00BD4255" w:rsidRPr="00AE7FD1">
        <w:rPr>
          <w:spacing w:val="-1"/>
          <w:sz w:val="24"/>
          <w:szCs w:val="24"/>
          <w:lang w:val="sk-SK"/>
        </w:rPr>
        <w:t xml:space="preserve"> </w:t>
      </w:r>
      <w:r w:rsidR="00BD4255" w:rsidRPr="00AE7FD1">
        <w:rPr>
          <w:sz w:val="24"/>
          <w:szCs w:val="24"/>
          <w:lang w:val="sk-SK"/>
        </w:rPr>
        <w:t>prevádzky</w:t>
      </w:r>
      <w:r w:rsidR="00BD4255" w:rsidRPr="00AE7FD1">
        <w:rPr>
          <w:spacing w:val="-2"/>
          <w:sz w:val="24"/>
          <w:szCs w:val="24"/>
          <w:lang w:val="sk-SK"/>
        </w:rPr>
        <w:t xml:space="preserve"> </w:t>
      </w:r>
      <w:r w:rsidR="00BD4255" w:rsidRPr="00AE7FD1">
        <w:rPr>
          <w:sz w:val="24"/>
          <w:szCs w:val="24"/>
          <w:lang w:val="sk-SK"/>
        </w:rPr>
        <w:t>IDS,</w:t>
      </w:r>
      <w:r w:rsidR="00BD4255" w:rsidRPr="00AE7FD1">
        <w:rPr>
          <w:spacing w:val="1"/>
          <w:sz w:val="24"/>
          <w:szCs w:val="24"/>
          <w:lang w:val="sk-SK"/>
        </w:rPr>
        <w:t xml:space="preserve"> </w:t>
      </w:r>
      <w:r w:rsidR="00BD4255" w:rsidRPr="00AE7FD1">
        <w:rPr>
          <w:sz w:val="24"/>
          <w:szCs w:val="24"/>
          <w:lang w:val="sk-SK"/>
        </w:rPr>
        <w:t>a to</w:t>
      </w:r>
      <w:r w:rsidR="00BD4255" w:rsidRPr="00AE7FD1">
        <w:rPr>
          <w:spacing w:val="1"/>
          <w:sz w:val="24"/>
          <w:szCs w:val="24"/>
          <w:lang w:val="sk-SK"/>
        </w:rPr>
        <w:t xml:space="preserve"> </w:t>
      </w:r>
      <w:r w:rsidR="00BD4255" w:rsidRPr="00AE7FD1">
        <w:rPr>
          <w:sz w:val="24"/>
          <w:szCs w:val="24"/>
          <w:lang w:val="sk-SK"/>
        </w:rPr>
        <w:t>aj</w:t>
      </w:r>
      <w:r w:rsidR="00BD4255" w:rsidRPr="00AE7FD1">
        <w:rPr>
          <w:spacing w:val="1"/>
          <w:sz w:val="24"/>
          <w:szCs w:val="24"/>
          <w:lang w:val="sk-SK"/>
        </w:rPr>
        <w:t xml:space="preserve"> </w:t>
      </w:r>
      <w:r w:rsidR="00BD4255" w:rsidRPr="00AE7FD1">
        <w:rPr>
          <w:sz w:val="24"/>
          <w:szCs w:val="24"/>
          <w:lang w:val="sk-SK"/>
        </w:rPr>
        <w:t>bez</w:t>
      </w:r>
      <w:r w:rsidR="00BD4255" w:rsidRPr="00AE7FD1">
        <w:rPr>
          <w:spacing w:val="1"/>
          <w:sz w:val="24"/>
          <w:szCs w:val="24"/>
          <w:lang w:val="sk-SK"/>
        </w:rPr>
        <w:t xml:space="preserve"> </w:t>
      </w:r>
      <w:r w:rsidR="00BD4255" w:rsidRPr="00AE7FD1">
        <w:rPr>
          <w:sz w:val="24"/>
          <w:szCs w:val="24"/>
          <w:lang w:val="sk-SK"/>
        </w:rPr>
        <w:t>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1"/>
          <w:sz w:val="24"/>
          <w:szCs w:val="24"/>
          <w:lang w:val="sk-SK"/>
        </w:rPr>
        <w:t xml:space="preserve"> </w:t>
      </w:r>
      <w:r w:rsidR="00BD4255" w:rsidRPr="00AE7FD1">
        <w:rPr>
          <w:sz w:val="24"/>
          <w:szCs w:val="24"/>
          <w:lang w:val="sk-SK"/>
        </w:rPr>
        <w:t>medzi</w:t>
      </w:r>
      <w:r w:rsidR="00BD4255" w:rsidRPr="00AE7FD1">
        <w:rPr>
          <w:spacing w:val="1"/>
          <w:sz w:val="24"/>
          <w:szCs w:val="24"/>
          <w:lang w:val="sk-SK"/>
        </w:rPr>
        <w:t xml:space="preserve"> </w:t>
      </w:r>
      <w:r w:rsidR="00BD4255" w:rsidRPr="00AE7FD1">
        <w:rPr>
          <w:sz w:val="24"/>
          <w:szCs w:val="24"/>
          <w:lang w:val="sk-SK"/>
        </w:rPr>
        <w:t>Dopravcom</w:t>
      </w:r>
      <w:r w:rsidR="00BD4255" w:rsidRPr="00AE7FD1">
        <w:rPr>
          <w:spacing w:val="-3"/>
          <w:sz w:val="24"/>
          <w:szCs w:val="24"/>
          <w:lang w:val="sk-SK"/>
        </w:rPr>
        <w:t xml:space="preserve"> </w:t>
      </w:r>
      <w:r w:rsidR="00BD4255" w:rsidRPr="00AE7FD1">
        <w:rPr>
          <w:sz w:val="24"/>
          <w:szCs w:val="24"/>
          <w:lang w:val="sk-SK"/>
        </w:rPr>
        <w:t>a</w:t>
      </w:r>
      <w:r w:rsidR="008C459C">
        <w:rPr>
          <w:spacing w:val="1"/>
          <w:sz w:val="24"/>
          <w:szCs w:val="24"/>
          <w:lang w:val="sk-SK"/>
        </w:rPr>
        <w:t xml:space="preserve"> Organizátorom </w:t>
      </w:r>
      <w:r w:rsidR="00BD4255" w:rsidRPr="00AE7FD1">
        <w:rPr>
          <w:sz w:val="24"/>
          <w:szCs w:val="24"/>
          <w:lang w:val="sk-SK"/>
        </w:rPr>
        <w:t>;</w:t>
      </w:r>
    </w:p>
    <w:p w14:paraId="2164ABB3" w14:textId="47C35440" w:rsidR="00BD4255" w:rsidRPr="00AE7FD1" w:rsidRDefault="001B3CB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w:t>
      </w:r>
      <w:r w:rsidR="00BD4255" w:rsidRPr="00AE7FD1">
        <w:rPr>
          <w:sz w:val="24"/>
          <w:szCs w:val="24"/>
          <w:lang w:val="sk-SK"/>
        </w:rPr>
        <w:t>polupr</w:t>
      </w:r>
      <w:r w:rsidR="00177F60" w:rsidRPr="00AE7FD1">
        <w:rPr>
          <w:sz w:val="24"/>
          <w:szCs w:val="24"/>
          <w:lang w:val="sk-SK"/>
        </w:rPr>
        <w:t>ác</w:t>
      </w:r>
      <w:r w:rsidR="00AE05FD">
        <w:rPr>
          <w:sz w:val="24"/>
          <w:szCs w:val="24"/>
          <w:lang w:val="sk-SK"/>
        </w:rPr>
        <w:t>u</w:t>
      </w:r>
      <w:r w:rsidR="00BD4255" w:rsidRPr="00AE7FD1">
        <w:rPr>
          <w:spacing w:val="72"/>
          <w:sz w:val="24"/>
          <w:szCs w:val="24"/>
          <w:lang w:val="sk-SK"/>
        </w:rPr>
        <w:t xml:space="preserve"> </w:t>
      </w:r>
      <w:r w:rsidR="00BD4255" w:rsidRPr="00AE7FD1">
        <w:rPr>
          <w:sz w:val="24"/>
          <w:szCs w:val="24"/>
          <w:lang w:val="sk-SK"/>
        </w:rPr>
        <w:t>pri</w:t>
      </w:r>
      <w:r w:rsidR="00BD4255" w:rsidRPr="00AE7FD1">
        <w:rPr>
          <w:spacing w:val="66"/>
          <w:sz w:val="24"/>
          <w:szCs w:val="24"/>
          <w:lang w:val="sk-SK"/>
        </w:rPr>
        <w:t xml:space="preserve"> </w:t>
      </w:r>
      <w:r w:rsidR="00BD4255" w:rsidRPr="00AE7FD1">
        <w:rPr>
          <w:sz w:val="24"/>
          <w:szCs w:val="24"/>
          <w:lang w:val="sk-SK"/>
        </w:rPr>
        <w:t>prevádzkovej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0"/>
          <w:sz w:val="24"/>
          <w:szCs w:val="24"/>
          <w:lang w:val="sk-SK"/>
        </w:rPr>
        <w:t xml:space="preserve"> </w:t>
      </w:r>
      <w:r w:rsidR="00BD4255" w:rsidRPr="00AE7FD1">
        <w:rPr>
          <w:sz w:val="24"/>
          <w:szCs w:val="24"/>
          <w:lang w:val="sk-SK"/>
        </w:rPr>
        <w:t>tarifnej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2"/>
          <w:sz w:val="24"/>
          <w:szCs w:val="24"/>
          <w:lang w:val="sk-SK"/>
        </w:rPr>
        <w:t xml:space="preserve"> </w:t>
      </w:r>
      <w:r w:rsidR="00BD4255" w:rsidRPr="00AE7FD1">
        <w:rPr>
          <w:sz w:val="24"/>
          <w:szCs w:val="24"/>
          <w:lang w:val="sk-SK"/>
        </w:rPr>
        <w:t>administratívnej</w:t>
      </w:r>
      <w:r w:rsidR="00452482">
        <w:rPr>
          <w:spacing w:val="-48"/>
          <w:sz w:val="24"/>
          <w:szCs w:val="24"/>
          <w:lang w:val="sk-SK"/>
        </w:rPr>
        <w:t xml:space="preserve">, </w:t>
      </w:r>
      <w:r w:rsidR="00177F60" w:rsidRPr="00AE7FD1">
        <w:rPr>
          <w:sz w:val="24"/>
          <w:szCs w:val="24"/>
          <w:lang w:val="sk-SK"/>
        </w:rPr>
        <w:t>dátovej integrácii,</w:t>
      </w:r>
      <w:r w:rsidR="00FC24ED">
        <w:rPr>
          <w:sz w:val="24"/>
          <w:szCs w:val="24"/>
          <w:lang w:val="sk-SK"/>
        </w:rPr>
        <w:t xml:space="preserve"> ako aj iných potrebných formách integrácie,</w:t>
      </w:r>
      <w:r w:rsidR="00177F60" w:rsidRPr="00AE7FD1">
        <w:rPr>
          <w:sz w:val="24"/>
          <w:szCs w:val="24"/>
          <w:lang w:val="sk-SK"/>
        </w:rPr>
        <w:t xml:space="preserve"> a to nielen </w:t>
      </w:r>
      <w:r w:rsidR="00BD4255" w:rsidRPr="00AE7FD1">
        <w:rPr>
          <w:sz w:val="24"/>
          <w:szCs w:val="24"/>
          <w:lang w:val="sk-SK"/>
        </w:rPr>
        <w:t>s Objednávateľom, ale aj s </w:t>
      </w:r>
      <w:r w:rsidR="008C459C">
        <w:rPr>
          <w:spacing w:val="1"/>
          <w:sz w:val="24"/>
          <w:szCs w:val="24"/>
          <w:lang w:val="sk-SK"/>
        </w:rPr>
        <w:t>Organizátorom</w:t>
      </w:r>
      <w:r w:rsidR="00BD4255" w:rsidRPr="00AE7FD1">
        <w:rPr>
          <w:sz w:val="24"/>
          <w:szCs w:val="24"/>
          <w:lang w:val="sk-SK"/>
        </w:rPr>
        <w:t xml:space="preserve">, a to </w:t>
      </w:r>
      <w:r w:rsidR="00177F60" w:rsidRPr="00AE7FD1">
        <w:rPr>
          <w:sz w:val="24"/>
          <w:szCs w:val="24"/>
          <w:lang w:val="sk-SK"/>
        </w:rPr>
        <w:t xml:space="preserve">aj </w:t>
      </w:r>
      <w:r w:rsidR="00BD4255" w:rsidRPr="00AE7FD1">
        <w:rPr>
          <w:sz w:val="24"/>
          <w:szCs w:val="24"/>
          <w:lang w:val="sk-SK"/>
        </w:rPr>
        <w:t>bez 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3"/>
          <w:sz w:val="24"/>
          <w:szCs w:val="24"/>
          <w:lang w:val="sk-SK"/>
        </w:rPr>
        <w:t xml:space="preserve"> </w:t>
      </w:r>
      <w:r w:rsidR="00BD4255" w:rsidRPr="00AE7FD1">
        <w:rPr>
          <w:sz w:val="24"/>
          <w:szCs w:val="24"/>
          <w:lang w:val="sk-SK"/>
        </w:rPr>
        <w:t>medzi Dopravcom</w:t>
      </w:r>
      <w:r w:rsidR="00BD4255" w:rsidRPr="00AE7FD1">
        <w:rPr>
          <w:spacing w:val="-1"/>
          <w:sz w:val="24"/>
          <w:szCs w:val="24"/>
          <w:lang w:val="sk-SK"/>
        </w:rPr>
        <w:t xml:space="preserve"> </w:t>
      </w:r>
      <w:r w:rsidR="00BD4255" w:rsidRPr="00AE7FD1">
        <w:rPr>
          <w:sz w:val="24"/>
          <w:szCs w:val="24"/>
          <w:lang w:val="sk-SK"/>
        </w:rPr>
        <w:t>a</w:t>
      </w:r>
      <w:r w:rsidR="00BD4255" w:rsidRPr="00AE7FD1">
        <w:rPr>
          <w:spacing w:val="-2"/>
          <w:sz w:val="24"/>
          <w:szCs w:val="24"/>
          <w:lang w:val="sk-SK"/>
        </w:rPr>
        <w:t xml:space="preserve"> </w:t>
      </w:r>
      <w:r w:rsidR="008C459C">
        <w:rPr>
          <w:spacing w:val="1"/>
          <w:sz w:val="24"/>
          <w:szCs w:val="24"/>
          <w:lang w:val="sk-SK"/>
        </w:rPr>
        <w:t xml:space="preserve">Organizátorom </w:t>
      </w:r>
      <w:r w:rsidRPr="00AE7FD1">
        <w:rPr>
          <w:sz w:val="24"/>
          <w:szCs w:val="24"/>
          <w:lang w:val="sk-SK"/>
        </w:rPr>
        <w:t>;</w:t>
      </w:r>
    </w:p>
    <w:p w14:paraId="320D3D40" w14:textId="37B03FDB" w:rsidR="005B085B" w:rsidRPr="00AE7FD1" w:rsidRDefault="005B085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Spoluprác</w:t>
      </w:r>
      <w:r w:rsidR="00AE05FD">
        <w:rPr>
          <w:sz w:val="24"/>
          <w:szCs w:val="24"/>
          <w:lang w:val="sk-SK"/>
        </w:rPr>
        <w:t>u</w:t>
      </w:r>
      <w:r w:rsidRPr="00AE7FD1">
        <w:rPr>
          <w:sz w:val="24"/>
          <w:szCs w:val="24"/>
          <w:lang w:val="sk-SK"/>
        </w:rPr>
        <w:t xml:space="preserve"> s clearingovým </w:t>
      </w:r>
      <w:r w:rsidR="00452482">
        <w:rPr>
          <w:sz w:val="24"/>
          <w:szCs w:val="24"/>
          <w:lang w:val="sk-SK"/>
        </w:rPr>
        <w:t xml:space="preserve">a informačným </w:t>
      </w:r>
      <w:r w:rsidRPr="00AE7FD1">
        <w:rPr>
          <w:sz w:val="24"/>
          <w:szCs w:val="24"/>
          <w:lang w:val="sk-SK"/>
        </w:rPr>
        <w:t xml:space="preserve">centrom a dispečingom IDS, ak sú alebo budú zriadené, resp. </w:t>
      </w:r>
      <w:r w:rsidR="009B465B" w:rsidRPr="00AE7FD1">
        <w:rPr>
          <w:sz w:val="24"/>
          <w:szCs w:val="24"/>
          <w:lang w:val="sk-SK"/>
        </w:rPr>
        <w:t xml:space="preserve">s </w:t>
      </w:r>
      <w:r w:rsidRPr="00AE7FD1">
        <w:rPr>
          <w:sz w:val="24"/>
          <w:szCs w:val="24"/>
          <w:lang w:val="sk-SK"/>
        </w:rPr>
        <w:t xml:space="preserve">inými obdobnými </w:t>
      </w:r>
      <w:r w:rsidR="009B465B" w:rsidRPr="00AE7FD1">
        <w:rPr>
          <w:sz w:val="24"/>
          <w:szCs w:val="24"/>
          <w:lang w:val="sk-SK"/>
        </w:rPr>
        <w:t xml:space="preserve">zložkami </w:t>
      </w:r>
      <w:r w:rsidRPr="00AE7FD1">
        <w:rPr>
          <w:sz w:val="24"/>
          <w:szCs w:val="24"/>
          <w:lang w:val="sk-SK"/>
        </w:rPr>
        <w:t xml:space="preserve">a ďalšími zložkami IDS alebo subjektmi, ktoré bude </w:t>
      </w:r>
      <w:r w:rsidR="008C459C">
        <w:rPr>
          <w:spacing w:val="1"/>
          <w:sz w:val="24"/>
          <w:szCs w:val="24"/>
          <w:lang w:val="sk-SK"/>
        </w:rPr>
        <w:t xml:space="preserve">Organizátorom </w:t>
      </w:r>
      <w:r w:rsidRPr="00AE7FD1">
        <w:rPr>
          <w:sz w:val="24"/>
          <w:szCs w:val="24"/>
          <w:lang w:val="sk-SK"/>
        </w:rPr>
        <w:t xml:space="preserve"> na</w:t>
      </w:r>
      <w:r w:rsidR="009B465B" w:rsidRPr="00AE7FD1">
        <w:rPr>
          <w:sz w:val="24"/>
          <w:szCs w:val="24"/>
          <w:lang w:val="sk-SK"/>
        </w:rPr>
        <w:t xml:space="preserve"> riadne a úplné</w:t>
      </w:r>
      <w:r w:rsidRPr="00AE7FD1">
        <w:rPr>
          <w:sz w:val="24"/>
          <w:szCs w:val="24"/>
          <w:lang w:val="sk-SK"/>
        </w:rPr>
        <w:t xml:space="preserve"> zabezpečenie IDS využívať, v rozsahu </w:t>
      </w:r>
      <w:r w:rsidR="009B465B" w:rsidRPr="00AE7FD1">
        <w:rPr>
          <w:sz w:val="24"/>
          <w:szCs w:val="24"/>
          <w:lang w:val="sk-SK"/>
        </w:rPr>
        <w:t>potrebnom</w:t>
      </w:r>
      <w:r w:rsidRPr="00AE7FD1">
        <w:rPr>
          <w:sz w:val="24"/>
          <w:szCs w:val="24"/>
          <w:lang w:val="sk-SK"/>
        </w:rPr>
        <w:t xml:space="preserve"> na úplné</w:t>
      </w:r>
      <w:r w:rsidR="009B465B" w:rsidRPr="00AE7FD1">
        <w:rPr>
          <w:sz w:val="24"/>
          <w:szCs w:val="24"/>
          <w:lang w:val="sk-SK"/>
        </w:rPr>
        <w:t>,</w:t>
      </w:r>
      <w:r w:rsidRPr="00AE7FD1">
        <w:rPr>
          <w:sz w:val="24"/>
          <w:szCs w:val="24"/>
          <w:lang w:val="sk-SK"/>
        </w:rPr>
        <w:t> riadne</w:t>
      </w:r>
      <w:r w:rsidR="009B465B" w:rsidRPr="00AE7FD1">
        <w:rPr>
          <w:sz w:val="24"/>
          <w:szCs w:val="24"/>
          <w:lang w:val="sk-SK"/>
        </w:rPr>
        <w:t xml:space="preserve"> a kvalitné</w:t>
      </w:r>
      <w:r w:rsidRPr="00AE7FD1">
        <w:rPr>
          <w:sz w:val="24"/>
          <w:szCs w:val="24"/>
          <w:lang w:val="sk-SK"/>
        </w:rPr>
        <w:t xml:space="preserve"> zabezpečenie všetkých činností a </w:t>
      </w:r>
      <w:r w:rsidR="009B465B" w:rsidRPr="00AE7FD1">
        <w:rPr>
          <w:sz w:val="24"/>
          <w:szCs w:val="24"/>
          <w:lang w:val="sk-SK"/>
        </w:rPr>
        <w:t>funkcionalít</w:t>
      </w:r>
      <w:r w:rsidRPr="00AE7FD1">
        <w:rPr>
          <w:sz w:val="24"/>
          <w:szCs w:val="24"/>
          <w:lang w:val="sk-SK"/>
        </w:rPr>
        <w:t xml:space="preserve"> IDS, na zabezpečenie ktorých je súčinnosť, resp. vykonanie potrebných činností </w:t>
      </w:r>
      <w:r w:rsidR="009B465B" w:rsidRPr="00AE7FD1">
        <w:rPr>
          <w:sz w:val="24"/>
          <w:szCs w:val="24"/>
          <w:lang w:val="sk-SK"/>
        </w:rPr>
        <w:t xml:space="preserve">Dopravcu potrebná </w:t>
      </w:r>
      <w:r w:rsidRPr="00AE7FD1">
        <w:rPr>
          <w:sz w:val="24"/>
          <w:szCs w:val="24"/>
          <w:lang w:val="sk-SK"/>
        </w:rPr>
        <w:t xml:space="preserve">(vrátane, avšak nie výlučne, integrácia na príslušné systémy, čo môže </w:t>
      </w:r>
      <w:proofErr w:type="spellStart"/>
      <w:r w:rsidRPr="00AE7FD1">
        <w:rPr>
          <w:sz w:val="24"/>
          <w:szCs w:val="24"/>
          <w:lang w:val="sk-SK"/>
        </w:rPr>
        <w:t>obnášať</w:t>
      </w:r>
      <w:proofErr w:type="spellEnd"/>
      <w:r w:rsidRPr="00AE7FD1">
        <w:rPr>
          <w:sz w:val="24"/>
          <w:szCs w:val="24"/>
          <w:lang w:val="sk-SK"/>
        </w:rPr>
        <w:t xml:space="preserve"> aj nové hardwarové a softwarové požiadavky</w:t>
      </w:r>
      <w:r w:rsidR="000A5777">
        <w:rPr>
          <w:sz w:val="24"/>
          <w:szCs w:val="24"/>
          <w:lang w:val="sk-SK"/>
        </w:rPr>
        <w:t>, zdieľanie dát, rešpektovanie pokynov dispečingu</w:t>
      </w:r>
      <w:r w:rsidRPr="00AE7FD1">
        <w:rPr>
          <w:sz w:val="24"/>
          <w:szCs w:val="24"/>
          <w:lang w:val="sk-SK"/>
        </w:rPr>
        <w:t xml:space="preserve"> a pod.); </w:t>
      </w:r>
    </w:p>
    <w:p w14:paraId="2E1BB550" w14:textId="7ABE8390" w:rsidR="00BD4255" w:rsidRPr="00AE7FD1" w:rsidRDefault="001B3CBB" w:rsidP="000B6FF7">
      <w:pPr>
        <w:pStyle w:val="Odsekzoznamu"/>
        <w:widowControl w:val="0"/>
        <w:numPr>
          <w:ilvl w:val="2"/>
          <w:numId w:val="2"/>
        </w:numPr>
        <w:tabs>
          <w:tab w:val="left" w:pos="1418"/>
        </w:tabs>
        <w:autoSpaceDE w:val="0"/>
        <w:autoSpaceDN w:val="0"/>
        <w:spacing w:before="121" w:after="0" w:line="240" w:lineRule="auto"/>
        <w:ind w:left="1418" w:right="112" w:hanging="709"/>
        <w:contextualSpacing w:val="0"/>
        <w:jc w:val="both"/>
        <w:rPr>
          <w:sz w:val="24"/>
          <w:szCs w:val="24"/>
          <w:lang w:val="sk-SK"/>
        </w:rPr>
      </w:pPr>
      <w:r w:rsidRPr="00AE7FD1">
        <w:rPr>
          <w:sz w:val="24"/>
          <w:szCs w:val="24"/>
          <w:lang w:val="sk-SK"/>
        </w:rPr>
        <w:t>U</w:t>
      </w:r>
      <w:r w:rsidR="00BD4255" w:rsidRPr="00AE7FD1">
        <w:rPr>
          <w:sz w:val="24"/>
          <w:szCs w:val="24"/>
          <w:lang w:val="sk-SK"/>
        </w:rPr>
        <w:t>zatvo</w:t>
      </w:r>
      <w:r w:rsidR="00177F60" w:rsidRPr="00AE7FD1">
        <w:rPr>
          <w:sz w:val="24"/>
          <w:szCs w:val="24"/>
          <w:lang w:val="sk-SK"/>
        </w:rPr>
        <w:t>renie písomnej zmluvy o spolupráci pri prevádzke IDS s</w:t>
      </w:r>
      <w:r w:rsidRPr="00AE7FD1">
        <w:rPr>
          <w:sz w:val="24"/>
          <w:szCs w:val="24"/>
          <w:lang w:val="sk-SK"/>
        </w:rPr>
        <w:t> Objednávateľom a</w:t>
      </w:r>
      <w:r w:rsidR="00177F60" w:rsidRPr="00AE7FD1">
        <w:rPr>
          <w:sz w:val="24"/>
          <w:szCs w:val="24"/>
          <w:lang w:val="sk-SK"/>
        </w:rPr>
        <w:t> </w:t>
      </w:r>
      <w:r w:rsidR="008C459C">
        <w:rPr>
          <w:spacing w:val="1"/>
          <w:sz w:val="24"/>
          <w:szCs w:val="24"/>
          <w:lang w:val="sk-SK"/>
        </w:rPr>
        <w:t>Organizátorom</w:t>
      </w:r>
      <w:r w:rsidR="006C0B3F">
        <w:rPr>
          <w:spacing w:val="1"/>
          <w:sz w:val="24"/>
          <w:szCs w:val="24"/>
          <w:lang w:val="sk-SK"/>
        </w:rPr>
        <w:t>;</w:t>
      </w:r>
      <w:r w:rsidR="00177F60" w:rsidRPr="00AE7FD1">
        <w:rPr>
          <w:sz w:val="24"/>
          <w:szCs w:val="24"/>
          <w:lang w:val="sk-SK"/>
        </w:rPr>
        <w:t xml:space="preserve"> </w:t>
      </w:r>
      <w:r w:rsidR="00BD4255" w:rsidRPr="00AE7FD1">
        <w:rPr>
          <w:sz w:val="24"/>
          <w:szCs w:val="24"/>
          <w:lang w:val="sk-SK"/>
        </w:rPr>
        <w:t>a</w:t>
      </w:r>
      <w:r w:rsidR="00BD4255" w:rsidRPr="00AE7FD1">
        <w:rPr>
          <w:spacing w:val="-4"/>
          <w:sz w:val="24"/>
          <w:szCs w:val="24"/>
          <w:lang w:val="sk-SK"/>
        </w:rPr>
        <w:t xml:space="preserve"> </w:t>
      </w:r>
      <w:r w:rsidR="00BD4255" w:rsidRPr="00AE7FD1">
        <w:rPr>
          <w:sz w:val="24"/>
          <w:szCs w:val="24"/>
          <w:lang w:val="sk-SK"/>
        </w:rPr>
        <w:t>to</w:t>
      </w:r>
      <w:r w:rsidR="00BD4255" w:rsidRPr="00AE7FD1">
        <w:rPr>
          <w:spacing w:val="-2"/>
          <w:sz w:val="24"/>
          <w:szCs w:val="24"/>
          <w:lang w:val="sk-SK"/>
        </w:rPr>
        <w:t xml:space="preserve"> </w:t>
      </w:r>
      <w:r w:rsidR="00BD4255" w:rsidRPr="00AE7FD1">
        <w:rPr>
          <w:sz w:val="24"/>
          <w:szCs w:val="24"/>
          <w:lang w:val="sk-SK"/>
        </w:rPr>
        <w:t>v</w:t>
      </w:r>
      <w:r w:rsidR="00BD4255" w:rsidRPr="00AE7FD1">
        <w:rPr>
          <w:spacing w:val="1"/>
          <w:sz w:val="24"/>
          <w:szCs w:val="24"/>
          <w:lang w:val="sk-SK"/>
        </w:rPr>
        <w:t xml:space="preserve"> </w:t>
      </w:r>
      <w:r w:rsidR="00BD4255" w:rsidRPr="00AE7FD1">
        <w:rPr>
          <w:sz w:val="24"/>
          <w:szCs w:val="24"/>
          <w:lang w:val="sk-SK"/>
        </w:rPr>
        <w:t>lehote</w:t>
      </w:r>
      <w:r w:rsidR="00BD4255" w:rsidRPr="00AE7FD1">
        <w:rPr>
          <w:spacing w:val="-2"/>
          <w:sz w:val="24"/>
          <w:szCs w:val="24"/>
          <w:lang w:val="sk-SK"/>
        </w:rPr>
        <w:t xml:space="preserve"> </w:t>
      </w:r>
      <w:r w:rsidR="00177F60" w:rsidRPr="00AE7FD1">
        <w:rPr>
          <w:spacing w:val="-2"/>
          <w:sz w:val="24"/>
          <w:szCs w:val="24"/>
          <w:lang w:val="sk-SK"/>
        </w:rPr>
        <w:t xml:space="preserve">stanovenej v písomnej </w:t>
      </w:r>
      <w:r w:rsidR="00DE21BC" w:rsidRPr="00AE7FD1">
        <w:rPr>
          <w:spacing w:val="-2"/>
          <w:sz w:val="24"/>
          <w:szCs w:val="24"/>
          <w:lang w:val="sk-SK"/>
        </w:rPr>
        <w:t>výzv</w:t>
      </w:r>
      <w:r w:rsidR="00DE21BC">
        <w:rPr>
          <w:spacing w:val="-2"/>
          <w:sz w:val="24"/>
          <w:szCs w:val="24"/>
          <w:lang w:val="sk-SK"/>
        </w:rPr>
        <w:t>e</w:t>
      </w:r>
      <w:r w:rsidR="00DE21BC" w:rsidRPr="00AE7FD1">
        <w:rPr>
          <w:spacing w:val="-2"/>
          <w:sz w:val="24"/>
          <w:szCs w:val="24"/>
          <w:lang w:val="sk-SK"/>
        </w:rPr>
        <w:t xml:space="preserve"> </w:t>
      </w:r>
      <w:r w:rsidR="00177F60" w:rsidRPr="00AE7FD1">
        <w:rPr>
          <w:spacing w:val="-2"/>
          <w:sz w:val="24"/>
          <w:szCs w:val="24"/>
          <w:lang w:val="sk-SK"/>
        </w:rPr>
        <w:t xml:space="preserve">Objednávateľa, </w:t>
      </w:r>
      <w:r w:rsidR="00BD4255" w:rsidRPr="00AE7FD1">
        <w:rPr>
          <w:sz w:val="24"/>
          <w:szCs w:val="24"/>
          <w:lang w:val="sk-SK"/>
        </w:rPr>
        <w:t>nie kratšej</w:t>
      </w:r>
      <w:r w:rsidR="00BD4255" w:rsidRPr="00AE7FD1">
        <w:rPr>
          <w:spacing w:val="-1"/>
          <w:sz w:val="24"/>
          <w:szCs w:val="24"/>
          <w:lang w:val="sk-SK"/>
        </w:rPr>
        <w:t xml:space="preserve"> </w:t>
      </w:r>
      <w:r w:rsidR="00BD4255" w:rsidRPr="0002279B">
        <w:rPr>
          <w:sz w:val="24"/>
          <w:szCs w:val="24"/>
          <w:lang w:val="sk-SK"/>
        </w:rPr>
        <w:t>ako</w:t>
      </w:r>
      <w:r w:rsidR="00BD4255" w:rsidRPr="0002279B">
        <w:rPr>
          <w:spacing w:val="-2"/>
          <w:sz w:val="24"/>
          <w:szCs w:val="24"/>
          <w:lang w:val="sk-SK"/>
        </w:rPr>
        <w:t xml:space="preserve"> </w:t>
      </w:r>
      <w:r w:rsidR="00177F60" w:rsidRPr="005B2F38">
        <w:rPr>
          <w:sz w:val="24"/>
          <w:szCs w:val="24"/>
          <w:lang w:val="sk-SK"/>
        </w:rPr>
        <w:t>1 mesiac</w:t>
      </w:r>
      <w:r w:rsidR="005B085B" w:rsidRPr="00AE7FD1">
        <w:rPr>
          <w:sz w:val="24"/>
          <w:szCs w:val="24"/>
          <w:lang w:val="sk-SK"/>
        </w:rPr>
        <w:t>;</w:t>
      </w:r>
    </w:p>
    <w:p w14:paraId="78079C3F" w14:textId="32BC1B7B" w:rsidR="00BD4255" w:rsidRDefault="001B3CBB" w:rsidP="00391F25">
      <w:pPr>
        <w:pStyle w:val="Odsekzoznamu"/>
        <w:widowControl w:val="0"/>
        <w:numPr>
          <w:ilvl w:val="2"/>
          <w:numId w:val="2"/>
        </w:numPr>
        <w:tabs>
          <w:tab w:val="left" w:pos="1418"/>
        </w:tabs>
        <w:autoSpaceDE w:val="0"/>
        <w:autoSpaceDN w:val="0"/>
        <w:spacing w:before="119" w:after="0" w:line="240" w:lineRule="auto"/>
        <w:ind w:left="1418" w:right="114" w:hanging="709"/>
        <w:contextualSpacing w:val="0"/>
        <w:jc w:val="both"/>
        <w:rPr>
          <w:sz w:val="24"/>
          <w:szCs w:val="24"/>
          <w:lang w:val="sk-SK"/>
        </w:rPr>
      </w:pPr>
      <w:r w:rsidRPr="00AE7FD1">
        <w:rPr>
          <w:sz w:val="24"/>
          <w:szCs w:val="24"/>
          <w:lang w:val="sk-SK"/>
        </w:rPr>
        <w:t>P</w:t>
      </w:r>
      <w:r w:rsidR="00BD4255" w:rsidRPr="00AE7FD1">
        <w:rPr>
          <w:sz w:val="24"/>
          <w:szCs w:val="24"/>
          <w:lang w:val="sk-SK"/>
        </w:rPr>
        <w:t>oskytova</w:t>
      </w:r>
      <w:r w:rsidR="00177F60" w:rsidRPr="00AE7FD1">
        <w:rPr>
          <w:sz w:val="24"/>
          <w:szCs w:val="24"/>
          <w:lang w:val="sk-SK"/>
        </w:rPr>
        <w:t>nie všetkej potrebnej súčinnosti pri prevádzke a rozvoji IDS, a to aj</w:t>
      </w:r>
      <w:r w:rsidR="00BD4255" w:rsidRPr="00AE7FD1">
        <w:rPr>
          <w:sz w:val="24"/>
          <w:szCs w:val="24"/>
          <w:lang w:val="sk-SK"/>
        </w:rPr>
        <w:t xml:space="preserve"> Objednávateľovi, ako aj </w:t>
      </w:r>
      <w:r w:rsidR="008C459C">
        <w:rPr>
          <w:spacing w:val="1"/>
          <w:sz w:val="24"/>
          <w:szCs w:val="24"/>
          <w:lang w:val="sk-SK"/>
        </w:rPr>
        <w:t xml:space="preserve">Organizátorovi </w:t>
      </w:r>
      <w:r w:rsidR="00177F60" w:rsidRPr="00AE7FD1">
        <w:rPr>
          <w:sz w:val="24"/>
          <w:szCs w:val="24"/>
          <w:lang w:val="sk-SK"/>
        </w:rPr>
        <w:t>(pod súčinnosť</w:t>
      </w:r>
      <w:r w:rsidR="006C0B3F">
        <w:rPr>
          <w:sz w:val="24"/>
          <w:szCs w:val="24"/>
          <w:lang w:val="sk-SK"/>
        </w:rPr>
        <w:t>ou sa rozumie</w:t>
      </w:r>
      <w:r w:rsidR="00177F60" w:rsidRPr="00AE7FD1">
        <w:rPr>
          <w:sz w:val="24"/>
          <w:szCs w:val="24"/>
          <w:lang w:val="sk-SK"/>
        </w:rPr>
        <w:t xml:space="preserve"> okrem iného poskytovanie údajov o</w:t>
      </w:r>
      <w:r w:rsidR="006C0B3F">
        <w:rPr>
          <w:sz w:val="24"/>
          <w:szCs w:val="24"/>
          <w:lang w:val="sk-SK"/>
        </w:rPr>
        <w:t xml:space="preserve"> počtoch a štruktúre cestujúcich na </w:t>
      </w:r>
      <w:r w:rsidR="00177F60" w:rsidRPr="00AE7FD1">
        <w:rPr>
          <w:sz w:val="24"/>
          <w:szCs w:val="24"/>
          <w:lang w:val="sk-SK"/>
        </w:rPr>
        <w:t xml:space="preserve">jednotlivých Spojoch </w:t>
      </w:r>
      <w:r w:rsidR="006C0B3F">
        <w:rPr>
          <w:sz w:val="24"/>
          <w:szCs w:val="24"/>
          <w:lang w:val="sk-SK"/>
        </w:rPr>
        <w:t>a</w:t>
      </w:r>
      <w:r w:rsidR="00177F60" w:rsidRPr="00AE7FD1">
        <w:rPr>
          <w:sz w:val="24"/>
          <w:szCs w:val="24"/>
          <w:lang w:val="sk-SK"/>
        </w:rPr>
        <w:t xml:space="preserve"> Linkách a o výbere cestovného,</w:t>
      </w:r>
      <w:r w:rsidR="00177F60" w:rsidRPr="00AE7FD1">
        <w:rPr>
          <w:spacing w:val="1"/>
          <w:sz w:val="24"/>
          <w:szCs w:val="24"/>
          <w:lang w:val="sk-SK"/>
        </w:rPr>
        <w:t xml:space="preserve"> </w:t>
      </w:r>
      <w:r w:rsidR="00CA0DDF">
        <w:rPr>
          <w:spacing w:val="1"/>
          <w:sz w:val="24"/>
          <w:szCs w:val="24"/>
          <w:lang w:val="sk-SK"/>
        </w:rPr>
        <w:t xml:space="preserve">v požadovanom formáte a za definované obdobie, </w:t>
      </w:r>
      <w:r w:rsidR="00177F60" w:rsidRPr="00AE7FD1">
        <w:rPr>
          <w:sz w:val="24"/>
          <w:szCs w:val="24"/>
          <w:lang w:val="sk-SK"/>
        </w:rPr>
        <w:t>ktorými</w:t>
      </w:r>
      <w:r w:rsidR="00177F60" w:rsidRPr="00AE7FD1">
        <w:rPr>
          <w:spacing w:val="-1"/>
          <w:sz w:val="24"/>
          <w:szCs w:val="24"/>
          <w:lang w:val="sk-SK"/>
        </w:rPr>
        <w:t xml:space="preserve"> Dopravca </w:t>
      </w:r>
      <w:r w:rsidR="00177F60" w:rsidRPr="00AE7FD1">
        <w:rPr>
          <w:sz w:val="24"/>
          <w:szCs w:val="24"/>
          <w:lang w:val="sk-SK"/>
        </w:rPr>
        <w:t>disponuje, vždy na vyžiadanie).</w:t>
      </w:r>
    </w:p>
    <w:p w14:paraId="7576FF78" w14:textId="77777777" w:rsidR="00391F25" w:rsidRPr="00AE7FD1" w:rsidRDefault="00391F25" w:rsidP="000B6FF7">
      <w:pPr>
        <w:pStyle w:val="Odsekzoznamu"/>
        <w:widowControl w:val="0"/>
        <w:tabs>
          <w:tab w:val="left" w:pos="1418"/>
        </w:tabs>
        <w:autoSpaceDE w:val="0"/>
        <w:autoSpaceDN w:val="0"/>
        <w:spacing w:before="119" w:after="0" w:line="240" w:lineRule="auto"/>
        <w:ind w:left="1418" w:right="114"/>
        <w:contextualSpacing w:val="0"/>
        <w:jc w:val="both"/>
        <w:rPr>
          <w:sz w:val="24"/>
          <w:szCs w:val="24"/>
          <w:lang w:val="sk-SK"/>
        </w:rPr>
      </w:pPr>
    </w:p>
    <w:p w14:paraId="28AB24AB" w14:textId="77777777" w:rsidR="007961F1" w:rsidRPr="00BC7782" w:rsidRDefault="0015011A"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V súvislosti s </w:t>
      </w:r>
      <w:r w:rsidR="009732FB" w:rsidRPr="000B6FF7">
        <w:rPr>
          <w:rFonts w:asciiTheme="minorHAnsi" w:hAnsiTheme="minorHAnsi" w:cstheme="minorHAnsi"/>
          <w:sz w:val="24"/>
          <w:lang w:val="sk-SK"/>
        </w:rPr>
        <w:t>i</w:t>
      </w:r>
      <w:r w:rsidRPr="000B6FF7">
        <w:rPr>
          <w:rFonts w:asciiTheme="minorHAnsi" w:hAnsiTheme="minorHAnsi" w:cstheme="minorHAnsi"/>
          <w:sz w:val="24"/>
          <w:lang w:val="sk-SK"/>
        </w:rPr>
        <w:t xml:space="preserve">ntegráciou </w:t>
      </w:r>
      <w:r w:rsidR="00C04744" w:rsidRPr="000B6FF7">
        <w:rPr>
          <w:rFonts w:asciiTheme="minorHAnsi" w:hAnsiTheme="minorHAnsi" w:cstheme="minorHAnsi"/>
          <w:sz w:val="24"/>
          <w:lang w:val="sk-SK"/>
        </w:rPr>
        <w:t xml:space="preserve">Dopravca berie na vedomie a výslovne súhlasí s tým, že je Objednávateľ oprávnený písomne splnomocniť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výkonom vybraných práv, povinností a činností, ktoré pre Objednávateľa vyplývajú z tejto Zmluvy (vrátane uplatňovania a vymáhania nárokov Objednávateľa na zmluvné pokuty). Objednávateľ písomne oznámi Dopravcovi rozsah plnomocenstva udeleného </w:t>
      </w:r>
      <w:r w:rsidR="008C459C" w:rsidRPr="000B6FF7">
        <w:rPr>
          <w:rFonts w:asciiTheme="minorHAnsi" w:hAnsiTheme="minorHAnsi" w:cstheme="minorHAnsi"/>
          <w:sz w:val="24"/>
          <w:lang w:val="sk-SK"/>
        </w:rPr>
        <w:t xml:space="preserve">Organizátorovi IDS </w:t>
      </w:r>
      <w:r w:rsidR="00C04744" w:rsidRPr="000B6FF7">
        <w:rPr>
          <w:rFonts w:asciiTheme="minorHAnsi" w:hAnsiTheme="minorHAnsi" w:cstheme="minorHAnsi"/>
          <w:sz w:val="24"/>
          <w:lang w:val="sk-SK"/>
        </w:rPr>
        <w:t xml:space="preserve">konať v mene a na účet Objednávateľa a Dopravca sa zaväzuje takéto oznámenie akceptovať a ďalej konať </w:t>
      </w:r>
      <w:r w:rsidR="006C0B3F" w:rsidRPr="000B6FF7">
        <w:rPr>
          <w:rFonts w:asciiTheme="minorHAnsi" w:hAnsiTheme="minorHAnsi" w:cstheme="minorHAnsi"/>
          <w:sz w:val="24"/>
          <w:lang w:val="sk-SK"/>
        </w:rPr>
        <w:t xml:space="preserve">v rozsahu plnomocenstva </w:t>
      </w:r>
      <w:r w:rsidR="00C04744" w:rsidRPr="000B6FF7">
        <w:rPr>
          <w:rFonts w:asciiTheme="minorHAnsi" w:hAnsiTheme="minorHAnsi" w:cstheme="minorHAnsi"/>
          <w:sz w:val="24"/>
          <w:lang w:val="sk-SK"/>
        </w:rPr>
        <w:t>priamo s </w:t>
      </w:r>
      <w:r w:rsidR="008C459C" w:rsidRPr="000B6FF7">
        <w:rPr>
          <w:rFonts w:asciiTheme="minorHAnsi" w:hAnsiTheme="minorHAnsi" w:cstheme="minorHAnsi"/>
          <w:sz w:val="24"/>
          <w:lang w:val="sk-SK"/>
        </w:rPr>
        <w:t>Organizátorom IDS</w:t>
      </w:r>
      <w:r w:rsidR="006C0B3F" w:rsidRPr="000B6FF7">
        <w:rPr>
          <w:rFonts w:asciiTheme="minorHAnsi" w:hAnsiTheme="minorHAnsi" w:cstheme="minorHAnsi"/>
          <w:sz w:val="24"/>
          <w:lang w:val="sk-SK"/>
        </w:rPr>
        <w:t xml:space="preserve">. </w:t>
      </w:r>
      <w:r w:rsidR="00C04744" w:rsidRPr="000B6FF7">
        <w:rPr>
          <w:rFonts w:asciiTheme="minorHAnsi" w:hAnsiTheme="minorHAnsi" w:cstheme="minorHAnsi"/>
          <w:sz w:val="24"/>
          <w:lang w:val="sk-SK"/>
        </w:rPr>
        <w:t xml:space="preserve">Objednávateľ si vyhradzuje právo v splnomocnení určiť, o ktorých úkonoch alebo činnostiach vykonaných </w:t>
      </w:r>
      <w:r w:rsidR="008C459C" w:rsidRPr="000B6FF7">
        <w:rPr>
          <w:rFonts w:asciiTheme="minorHAnsi" w:hAnsiTheme="minorHAnsi" w:cstheme="minorHAnsi"/>
          <w:sz w:val="24"/>
          <w:lang w:val="sk-SK"/>
        </w:rPr>
        <w:t>Organizátorom IDS</w:t>
      </w:r>
      <w:r w:rsidR="00C04744" w:rsidRPr="000B6FF7">
        <w:rPr>
          <w:rFonts w:asciiTheme="minorHAnsi" w:hAnsiTheme="minorHAnsi" w:cstheme="minorHAnsi"/>
          <w:sz w:val="24"/>
          <w:lang w:val="sk-SK"/>
        </w:rPr>
        <w:t xml:space="preserve"> má byť po ich vykonaní vyrozumený, alebo ktoré úkony alebo činnosti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podliehajú pred ich vykonaním predchádzajúcemu súhlasu Objednávateľa. Písomné plnomocenstvo</w:t>
      </w:r>
      <w:r w:rsidR="00FC24ED" w:rsidRPr="000B6FF7">
        <w:rPr>
          <w:rFonts w:asciiTheme="minorHAnsi" w:hAnsiTheme="minorHAnsi" w:cstheme="minorHAnsi"/>
          <w:sz w:val="24"/>
          <w:lang w:val="sk-SK"/>
        </w:rPr>
        <w:t xml:space="preserve"> Objednávateľa pre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môže mať podobu samostatného plnomocenstva alebo osobitnej zmluvy, ktorej súčasťou bude udelenie plnomocenstva. </w:t>
      </w:r>
      <w:r w:rsidRPr="000B6FF7">
        <w:rPr>
          <w:rFonts w:asciiTheme="minorHAnsi" w:hAnsiTheme="minorHAnsi" w:cstheme="minorHAnsi"/>
          <w:sz w:val="24"/>
          <w:lang w:val="sk-SK"/>
        </w:rPr>
        <w:t>Týmto  bodom 6.</w:t>
      </w:r>
      <w:r w:rsidR="00D479EF" w:rsidRPr="000B6FF7">
        <w:rPr>
          <w:rFonts w:asciiTheme="minorHAnsi" w:hAnsiTheme="minorHAnsi" w:cstheme="minorHAnsi"/>
          <w:sz w:val="24"/>
          <w:lang w:val="sk-SK"/>
        </w:rPr>
        <w:t>9</w:t>
      </w:r>
      <w:r w:rsidRPr="000B6FF7">
        <w:rPr>
          <w:rFonts w:asciiTheme="minorHAnsi" w:hAnsiTheme="minorHAnsi" w:cstheme="minorHAnsi"/>
          <w:sz w:val="24"/>
          <w:lang w:val="sk-SK"/>
        </w:rPr>
        <w:t xml:space="preserve"> nie sú dotknuté ostatné práva a povinnosti Zmluvných strán podľa tejto Zmluvy.</w:t>
      </w:r>
    </w:p>
    <w:p w14:paraId="070DEE14" w14:textId="77777777" w:rsidR="001015F4" w:rsidRPr="00BC7782" w:rsidRDefault="007961F1"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 xml:space="preserve">Dopravca deklaruje, že pred skončením platnosti tejto Zmluvy, za predpokladu, že nebude pokračovať v poskytovaní prímestskej autobusovej dopravy aj naďalej, ako úspešný uchádzač v budúcom verejnom obstarávaní, ktoré sa bude konať pred skončením platnosti a účinnosti </w:t>
      </w:r>
      <w:r w:rsidR="001015F4" w:rsidRPr="000B6FF7">
        <w:rPr>
          <w:rFonts w:asciiTheme="minorHAnsi" w:hAnsiTheme="minorHAnsi" w:cstheme="minorHAnsi"/>
          <w:sz w:val="24"/>
          <w:lang w:val="sk-SK"/>
        </w:rPr>
        <w:t>tejto Zmluvy, poskytne všetku možnú súčinnosť budúcemu dopravcovi, ak tento o ňu požiada, pri prechode zamestnancov Dopravcu, najmä vodičov autobusov, na budúceho dopravcu. Pod súčinnosťou sa rozumie najmä:</w:t>
      </w:r>
    </w:p>
    <w:p w14:paraId="0B896F21" w14:textId="25AEF4EE"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Vyžiadanie súhlasu od zamestnancov na poskytnutie údajov novému dopravcovi a poskytnutie týchto údajov,</w:t>
      </w:r>
    </w:p>
    <w:p w14:paraId="43F71711" w14:textId="77777777"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 prípade vôle zamestnancov skončiť pracovný pomer s Dopravcom a prejsť k novému dopravcovi nevykonávať žiadne úkony smerujúce k sťaženiu tohto prechodu,</w:t>
      </w:r>
    </w:p>
    <w:p w14:paraId="620581FA" w14:textId="34A5B013" w:rsidR="00AB46AF" w:rsidRDefault="001015F4" w:rsidP="00391F25">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Umožniť novému dopravcovi propagovať možnosti zamestnávania, ako napríklad pracovné podmienky, mzda, sociálna politika a iné.</w:t>
      </w:r>
    </w:p>
    <w:p w14:paraId="5360A969" w14:textId="77777777" w:rsidR="00391F25" w:rsidRPr="00452482" w:rsidRDefault="00391F25" w:rsidP="000B6FF7">
      <w:pPr>
        <w:pStyle w:val="Odsekzoznamu"/>
        <w:widowControl w:val="0"/>
        <w:tabs>
          <w:tab w:val="left" w:pos="709"/>
        </w:tabs>
        <w:autoSpaceDE w:val="0"/>
        <w:autoSpaceDN w:val="0"/>
        <w:spacing w:before="120" w:after="0" w:line="240" w:lineRule="auto"/>
        <w:ind w:left="1485" w:right="113"/>
        <w:jc w:val="both"/>
        <w:rPr>
          <w:sz w:val="24"/>
          <w:szCs w:val="24"/>
          <w:lang w:val="sk-SK"/>
        </w:rPr>
      </w:pPr>
    </w:p>
    <w:p w14:paraId="1D6D741A" w14:textId="62343CFE" w:rsidR="009E01D0" w:rsidRPr="006C7EA7" w:rsidRDefault="008C459C" w:rsidP="003F4803">
      <w:pPr>
        <w:pStyle w:val="Nadpis1"/>
        <w:ind w:left="709" w:hanging="709"/>
        <w:rPr>
          <w:lang w:val="sk-SK"/>
        </w:rPr>
      </w:pPr>
      <w:bookmarkStart w:id="28" w:name="_Toc27663270"/>
      <w:bookmarkStart w:id="29" w:name="_Toc38530394"/>
      <w:bookmarkStart w:id="30" w:name="_Toc41550278"/>
      <w:bookmarkStart w:id="31" w:name="_Toc77245831"/>
      <w:r>
        <w:rPr>
          <w:lang w:val="sk-SK"/>
        </w:rPr>
        <w:t>Podmienky</w:t>
      </w:r>
      <w:r w:rsidRPr="00553596">
        <w:rPr>
          <w:lang w:val="sk-SK"/>
        </w:rPr>
        <w:t xml:space="preserve"> </w:t>
      </w:r>
      <w:r w:rsidR="00DA532F" w:rsidRPr="00553596">
        <w:rPr>
          <w:lang w:val="sk-SK"/>
        </w:rPr>
        <w:t>poskytov</w:t>
      </w:r>
      <w:r w:rsidR="00CC4F01" w:rsidRPr="00553596">
        <w:rPr>
          <w:lang w:val="sk-SK"/>
        </w:rPr>
        <w:t>ania</w:t>
      </w:r>
      <w:r w:rsidR="00DA532F" w:rsidRPr="00553596">
        <w:rPr>
          <w:lang w:val="sk-SK"/>
        </w:rPr>
        <w:t xml:space="preserve"> </w:t>
      </w:r>
      <w:r w:rsidR="00C34A51" w:rsidRPr="00553596">
        <w:rPr>
          <w:lang w:val="sk-SK"/>
        </w:rPr>
        <w:t>Prímestskej</w:t>
      </w:r>
      <w:r w:rsidR="00E85589" w:rsidRPr="00553596">
        <w:rPr>
          <w:lang w:val="sk-SK"/>
        </w:rPr>
        <w:t xml:space="preserve"> dopravy</w:t>
      </w:r>
      <w:bookmarkEnd w:id="28"/>
      <w:bookmarkEnd w:id="29"/>
      <w:bookmarkEnd w:id="30"/>
      <w:bookmarkEnd w:id="31"/>
    </w:p>
    <w:p w14:paraId="0B0BBAE7" w14:textId="2B76B3D4" w:rsidR="009E01D0" w:rsidRPr="00553596" w:rsidRDefault="009E01D0"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C4F01" w:rsidRPr="00553596">
        <w:rPr>
          <w:rFonts w:asciiTheme="minorHAnsi" w:hAnsiTheme="minorHAnsi" w:cstheme="minorHAnsi"/>
          <w:sz w:val="24"/>
          <w:lang w:val="sk-SK"/>
        </w:rPr>
        <w:t xml:space="preserve">opravca sa zaväzuje mať na účely plnenia tejto Zmluvy </w:t>
      </w:r>
      <w:r w:rsidR="00977137" w:rsidRPr="00553596">
        <w:rPr>
          <w:rFonts w:asciiTheme="minorHAnsi" w:hAnsiTheme="minorHAnsi" w:cstheme="minorHAnsi"/>
          <w:sz w:val="24"/>
          <w:lang w:val="sk-SK"/>
        </w:rPr>
        <w:t xml:space="preserve">od </w:t>
      </w:r>
      <w:r w:rsidR="00E93D55" w:rsidRPr="00553596">
        <w:rPr>
          <w:rFonts w:asciiTheme="minorHAnsi" w:hAnsiTheme="minorHAnsi" w:cstheme="minorHAnsi"/>
          <w:sz w:val="24"/>
          <w:lang w:val="sk-SK"/>
        </w:rPr>
        <w:t xml:space="preserve">momentu </w:t>
      </w:r>
      <w:r w:rsidR="00977137" w:rsidRPr="00553596">
        <w:rPr>
          <w:rFonts w:asciiTheme="minorHAnsi" w:hAnsiTheme="minorHAnsi" w:cstheme="minorHAnsi"/>
          <w:sz w:val="24"/>
          <w:lang w:val="sk-SK"/>
        </w:rPr>
        <w:t>zač</w:t>
      </w:r>
      <w:r w:rsidR="00E93D55" w:rsidRPr="00553596">
        <w:rPr>
          <w:rFonts w:asciiTheme="minorHAnsi" w:hAnsiTheme="minorHAnsi" w:cstheme="minorHAnsi"/>
          <w:sz w:val="24"/>
          <w:lang w:val="sk-SK"/>
        </w:rPr>
        <w:t xml:space="preserve">atia poskytovania </w:t>
      </w:r>
      <w:r w:rsidR="004B15ED" w:rsidRPr="00553596">
        <w:rPr>
          <w:rFonts w:asciiTheme="minorHAnsi" w:hAnsiTheme="minorHAnsi" w:cstheme="minorHAnsi"/>
          <w:sz w:val="24"/>
          <w:lang w:val="sk-SK"/>
        </w:rPr>
        <w:t>S</w:t>
      </w:r>
      <w:r w:rsidR="00E93D55" w:rsidRPr="00553596">
        <w:rPr>
          <w:rFonts w:asciiTheme="minorHAnsi" w:hAnsiTheme="minorHAnsi" w:cstheme="minorHAnsi"/>
          <w:sz w:val="24"/>
          <w:lang w:val="sk-SK"/>
        </w:rPr>
        <w:t>lužieb</w:t>
      </w:r>
      <w:r w:rsidR="00CC4F01" w:rsidRPr="00553596">
        <w:rPr>
          <w:rFonts w:asciiTheme="minorHAnsi" w:hAnsiTheme="minorHAnsi" w:cstheme="minorHAnsi"/>
          <w:sz w:val="24"/>
          <w:lang w:val="sk-SK"/>
        </w:rPr>
        <w:t xml:space="preserve"> k dispozícii </w:t>
      </w:r>
      <w:r w:rsidR="005E400C" w:rsidRPr="00553596">
        <w:rPr>
          <w:rFonts w:asciiTheme="minorHAnsi" w:hAnsiTheme="minorHAnsi" w:cstheme="minorHAnsi"/>
          <w:sz w:val="24"/>
          <w:lang w:val="sk-SK"/>
        </w:rPr>
        <w:t>Vozidl</w:t>
      </w:r>
      <w:r w:rsidR="005E400C">
        <w:rPr>
          <w:rFonts w:asciiTheme="minorHAnsi" w:hAnsiTheme="minorHAnsi" w:cstheme="minorHAnsi"/>
          <w:sz w:val="24"/>
          <w:lang w:val="sk-SK"/>
        </w:rPr>
        <w:t xml:space="preserve">á </w:t>
      </w:r>
      <w:r w:rsidR="00CC4F01" w:rsidRPr="00553596">
        <w:rPr>
          <w:rFonts w:asciiTheme="minorHAnsi" w:hAnsiTheme="minorHAnsi" w:cstheme="minorHAnsi"/>
          <w:sz w:val="24"/>
          <w:lang w:val="sk-SK"/>
        </w:rPr>
        <w:t>a záložné Vozidlá</w:t>
      </w:r>
      <w:r w:rsidR="001964A4">
        <w:rPr>
          <w:rFonts w:asciiTheme="minorHAnsi" w:hAnsiTheme="minorHAnsi" w:cstheme="minorHAnsi"/>
          <w:sz w:val="24"/>
          <w:lang w:val="sk-SK"/>
        </w:rPr>
        <w:t>; všetko</w:t>
      </w:r>
      <w:r w:rsidR="00CC4F01" w:rsidRPr="00553596">
        <w:rPr>
          <w:rFonts w:asciiTheme="minorHAnsi" w:hAnsiTheme="minorHAnsi" w:cstheme="minorHAnsi"/>
          <w:sz w:val="24"/>
          <w:lang w:val="sk-SK"/>
        </w:rPr>
        <w:t xml:space="preserve"> v počte </w:t>
      </w:r>
      <w:r w:rsidR="00DE7C34" w:rsidRPr="00553596">
        <w:rPr>
          <w:rFonts w:asciiTheme="minorHAnsi" w:hAnsiTheme="minorHAnsi" w:cstheme="minorHAnsi"/>
          <w:sz w:val="24"/>
          <w:lang w:val="sk-SK"/>
        </w:rPr>
        <w:t xml:space="preserve">podľa uváženia </w:t>
      </w:r>
      <w:r w:rsidR="00B251F1" w:rsidRPr="00553596">
        <w:rPr>
          <w:rFonts w:asciiTheme="minorHAnsi" w:hAnsiTheme="minorHAnsi" w:cstheme="minorHAnsi"/>
          <w:sz w:val="24"/>
          <w:lang w:val="sk-SK"/>
        </w:rPr>
        <w:t xml:space="preserve">a na vlastné riziko </w:t>
      </w:r>
      <w:r w:rsidR="00DE7C34" w:rsidRPr="00553596">
        <w:rPr>
          <w:rFonts w:asciiTheme="minorHAnsi" w:hAnsiTheme="minorHAnsi" w:cstheme="minorHAnsi"/>
          <w:sz w:val="24"/>
          <w:lang w:val="sk-SK"/>
        </w:rPr>
        <w:t xml:space="preserve">Dopravcu tak, aby bol Dopravca </w:t>
      </w:r>
      <w:r w:rsidR="00BF2AFA">
        <w:rPr>
          <w:rFonts w:asciiTheme="minorHAnsi" w:hAnsiTheme="minorHAnsi" w:cstheme="minorHAnsi"/>
          <w:sz w:val="24"/>
          <w:lang w:val="sk-SK"/>
        </w:rPr>
        <w:t xml:space="preserve">za každých okolností </w:t>
      </w:r>
      <w:r w:rsidR="00DE7C34" w:rsidRPr="00553596">
        <w:rPr>
          <w:rFonts w:asciiTheme="minorHAnsi" w:hAnsiTheme="minorHAnsi" w:cstheme="minorHAnsi"/>
          <w:sz w:val="24"/>
          <w:lang w:val="sk-SK"/>
        </w:rPr>
        <w:t>schopný zabezpečiť riadne a včasné plnenie tejto Zmluvy</w:t>
      </w:r>
      <w:r w:rsidR="00CC4F01" w:rsidRPr="00553596">
        <w:rPr>
          <w:rFonts w:asciiTheme="minorHAnsi" w:hAnsiTheme="minorHAnsi" w:cstheme="minorHAnsi"/>
          <w:sz w:val="24"/>
          <w:lang w:val="sk-SK"/>
        </w:rPr>
        <w:t>.</w:t>
      </w:r>
      <w:r w:rsidR="00D521A1">
        <w:rPr>
          <w:rFonts w:asciiTheme="minorHAnsi" w:hAnsiTheme="minorHAnsi" w:cstheme="minorHAnsi"/>
          <w:sz w:val="24"/>
          <w:lang w:val="sk-SK"/>
        </w:rPr>
        <w:t xml:space="preserve"> Počet Vozidiel a záložných Vozidiel Dopravca uviedol </w:t>
      </w:r>
      <w:r w:rsidR="00452482">
        <w:rPr>
          <w:rFonts w:asciiTheme="minorHAnsi" w:hAnsiTheme="minorHAnsi" w:cstheme="minorHAnsi"/>
          <w:sz w:val="24"/>
          <w:lang w:val="sk-SK"/>
        </w:rPr>
        <w:t>pred podpisom tejto zmluvy</w:t>
      </w:r>
      <w:r w:rsidR="00D521A1">
        <w:rPr>
          <w:rFonts w:asciiTheme="minorHAnsi" w:hAnsiTheme="minorHAnsi" w:cstheme="minorHAnsi"/>
          <w:sz w:val="24"/>
          <w:lang w:val="sk-SK"/>
        </w:rPr>
        <w:t xml:space="preserve">, pričom počet Vozidiel a záložných Vozidiel môže byť menený v súlade s pravidlami tejto Zmluvy. </w:t>
      </w:r>
      <w:r w:rsidR="00CC4F01" w:rsidRPr="00553596">
        <w:rPr>
          <w:rFonts w:asciiTheme="minorHAnsi" w:hAnsiTheme="minorHAnsi" w:cstheme="minorHAnsi"/>
          <w:sz w:val="24"/>
          <w:lang w:val="sk-SK"/>
        </w:rPr>
        <w:t>Špecifikácia Vozidiel aj záložných Vozidiel Dopravcu je obsiahnutá v</w:t>
      </w:r>
      <w:r w:rsidR="007A73B5" w:rsidRPr="00553596">
        <w:rPr>
          <w:rFonts w:asciiTheme="minorHAnsi" w:hAnsiTheme="minorHAnsi" w:cstheme="minorHAnsi"/>
          <w:sz w:val="24"/>
          <w:lang w:val="sk-SK"/>
        </w:rPr>
        <w:t> </w:t>
      </w:r>
      <w:r w:rsidR="007A73B5" w:rsidRPr="00553596">
        <w:rPr>
          <w:rFonts w:asciiTheme="minorHAnsi" w:hAnsiTheme="minorHAnsi" w:cstheme="minorHAnsi"/>
          <w:b/>
          <w:bCs/>
          <w:sz w:val="24"/>
          <w:lang w:val="sk-SK"/>
        </w:rPr>
        <w:t>Prílohe </w:t>
      </w:r>
      <w:r w:rsidR="00CC4F01" w:rsidRPr="00553596">
        <w:rPr>
          <w:rFonts w:asciiTheme="minorHAnsi" w:hAnsiTheme="minorHAnsi" w:cstheme="minorHAnsi"/>
          <w:b/>
          <w:bCs/>
          <w:sz w:val="24"/>
          <w:lang w:val="sk-SK"/>
        </w:rPr>
        <w:t>č.</w:t>
      </w:r>
      <w:r w:rsidR="007A73B5" w:rsidRPr="00553596">
        <w:rPr>
          <w:rFonts w:asciiTheme="minorHAnsi" w:hAnsiTheme="minorHAnsi" w:cstheme="minorHAnsi"/>
          <w:b/>
          <w:bCs/>
          <w:sz w:val="24"/>
          <w:lang w:val="sk-SK"/>
        </w:rPr>
        <w:t> 3</w:t>
      </w:r>
      <w:r w:rsidR="00CC4F01" w:rsidRPr="00553596">
        <w:rPr>
          <w:rFonts w:asciiTheme="minorHAnsi" w:hAnsiTheme="minorHAnsi" w:cstheme="minorHAnsi"/>
          <w:sz w:val="24"/>
          <w:lang w:val="sk-SK"/>
        </w:rPr>
        <w:t xml:space="preserve"> tejto </w:t>
      </w:r>
      <w:r w:rsidR="00446441" w:rsidRPr="00553596">
        <w:rPr>
          <w:rFonts w:asciiTheme="minorHAnsi" w:hAnsiTheme="minorHAnsi" w:cstheme="minorHAnsi"/>
          <w:sz w:val="24"/>
          <w:lang w:val="sk-SK"/>
        </w:rPr>
        <w:t>Z</w:t>
      </w:r>
      <w:r w:rsidR="00CC4F01" w:rsidRPr="00553596">
        <w:rPr>
          <w:rFonts w:asciiTheme="minorHAnsi" w:hAnsiTheme="minorHAnsi" w:cstheme="minorHAnsi"/>
          <w:sz w:val="24"/>
          <w:lang w:val="sk-SK"/>
        </w:rPr>
        <w:t>mluvy. Dopravca sa zaväzuje mať na účely plnenia tejto Zmluvy po celý čas jej trvania k dispozícii dostatočný personál, t</w:t>
      </w:r>
      <w:r w:rsidR="0015587E" w:rsidRPr="00553596">
        <w:rPr>
          <w:rFonts w:asciiTheme="minorHAnsi" w:hAnsiTheme="minorHAnsi" w:cstheme="minorHAnsi"/>
          <w:sz w:val="24"/>
          <w:lang w:val="sk-SK"/>
        </w:rPr>
        <w:t>.</w:t>
      </w:r>
      <w:r w:rsidR="00B87569">
        <w:rPr>
          <w:rFonts w:asciiTheme="minorHAnsi" w:hAnsiTheme="minorHAnsi" w:cstheme="minorHAnsi"/>
          <w:sz w:val="24"/>
          <w:lang w:val="sk-SK"/>
        </w:rPr>
        <w:t xml:space="preserve"> </w:t>
      </w:r>
      <w:r w:rsidR="00CC4F01" w:rsidRPr="00553596">
        <w:rPr>
          <w:rFonts w:asciiTheme="minorHAnsi" w:hAnsiTheme="minorHAnsi" w:cstheme="minorHAnsi"/>
          <w:sz w:val="24"/>
          <w:lang w:val="sk-SK"/>
        </w:rPr>
        <w:t xml:space="preserve">j. </w:t>
      </w:r>
      <w:r w:rsidR="00FF5DCF">
        <w:rPr>
          <w:rFonts w:asciiTheme="minorHAnsi" w:hAnsiTheme="minorHAnsi" w:cstheme="minorHAnsi"/>
          <w:sz w:val="24"/>
          <w:lang w:val="sk-SK"/>
        </w:rPr>
        <w:t xml:space="preserve">najmä </w:t>
      </w:r>
      <w:r w:rsidR="00E93D55" w:rsidRPr="00553596">
        <w:rPr>
          <w:rFonts w:asciiTheme="minorHAnsi" w:hAnsiTheme="minorHAnsi" w:cstheme="minorHAnsi"/>
          <w:sz w:val="24"/>
          <w:lang w:val="sk-SK"/>
        </w:rPr>
        <w:t>k</w:t>
      </w:r>
      <w:r w:rsidR="00CC4F01" w:rsidRPr="00553596">
        <w:rPr>
          <w:rFonts w:asciiTheme="minorHAnsi" w:hAnsiTheme="minorHAnsi" w:cstheme="minorHAnsi"/>
          <w:sz w:val="24"/>
          <w:lang w:val="sk-SK"/>
        </w:rPr>
        <w:t xml:space="preserve">valifikovaných vodičov, na zabezpečenie poskytovania </w:t>
      </w:r>
      <w:r w:rsidR="004B15ED" w:rsidRPr="00553596">
        <w:rPr>
          <w:rFonts w:asciiTheme="minorHAnsi" w:hAnsiTheme="minorHAnsi" w:cstheme="minorHAnsi"/>
          <w:sz w:val="24"/>
          <w:lang w:val="sk-SK"/>
        </w:rPr>
        <w:t>S</w:t>
      </w:r>
      <w:r w:rsidR="00CC4F01" w:rsidRPr="00553596">
        <w:rPr>
          <w:rFonts w:asciiTheme="minorHAnsi" w:hAnsiTheme="minorHAnsi" w:cstheme="minorHAnsi"/>
          <w:sz w:val="24"/>
          <w:lang w:val="sk-SK"/>
        </w:rPr>
        <w:t>lužieb</w:t>
      </w:r>
      <w:r w:rsidR="00311F52" w:rsidRPr="00553596">
        <w:rPr>
          <w:rFonts w:asciiTheme="minorHAnsi" w:hAnsiTheme="minorHAnsi" w:cstheme="minorHAnsi"/>
          <w:sz w:val="24"/>
          <w:lang w:val="sk-SK"/>
        </w:rPr>
        <w:t>.</w:t>
      </w:r>
      <w:r w:rsidR="00980B1F" w:rsidRPr="00553596">
        <w:rPr>
          <w:rFonts w:asciiTheme="minorHAnsi" w:hAnsiTheme="minorHAnsi" w:cstheme="minorHAnsi"/>
          <w:sz w:val="24"/>
          <w:lang w:val="sk-SK"/>
        </w:rPr>
        <w:t xml:space="preserve"> Zmluvné strany sa dohodli, že v prípade zmien Vozidiel a/alebo záložných Vozidiel Dopravcu uvedených v </w:t>
      </w:r>
      <w:r w:rsidR="00980B1F"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Zmluvy </w:t>
      </w:r>
      <w:r w:rsidR="00296F4D">
        <w:rPr>
          <w:rFonts w:asciiTheme="minorHAnsi" w:hAnsiTheme="minorHAnsi" w:cstheme="minorHAnsi"/>
          <w:sz w:val="24"/>
          <w:lang w:val="sk-SK"/>
        </w:rPr>
        <w:t xml:space="preserve">(vrátane, nie však výlučne, pridania alebo odobratia Vozidiel) </w:t>
      </w:r>
      <w:r w:rsidR="00980B1F" w:rsidRPr="00553596">
        <w:rPr>
          <w:rFonts w:asciiTheme="minorHAnsi" w:hAnsiTheme="minorHAnsi" w:cstheme="minorHAnsi"/>
          <w:sz w:val="24"/>
          <w:lang w:val="sk-SK"/>
        </w:rPr>
        <w:t xml:space="preserve">počas trvania Zmluvy nie je potrebné uzatvorenie osobitného dodatku k tejto Zmluve a k zmene </w:t>
      </w:r>
      <w:r w:rsidR="006E58D2" w:rsidRPr="00B87569">
        <w:rPr>
          <w:rFonts w:asciiTheme="minorHAnsi" w:hAnsiTheme="minorHAnsi" w:cstheme="minorHAnsi"/>
          <w:sz w:val="24"/>
          <w:lang w:val="sk-SK"/>
        </w:rPr>
        <w:t xml:space="preserve">Prílohy </w:t>
      </w:r>
      <w:r w:rsidR="00980B1F" w:rsidRPr="00B87569">
        <w:rPr>
          <w:rFonts w:asciiTheme="minorHAnsi" w:hAnsiTheme="minorHAnsi" w:cstheme="minorHAnsi"/>
          <w:sz w:val="24"/>
          <w:lang w:val="sk-SK"/>
        </w:rPr>
        <w:t xml:space="preserve">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dochádza udelením písomného súhlasu zo strany Objednávateľa</w:t>
      </w:r>
      <w:r w:rsidR="00296F4D">
        <w:rPr>
          <w:rFonts w:asciiTheme="minorHAnsi" w:hAnsiTheme="minorHAnsi" w:cstheme="minorHAnsi"/>
          <w:sz w:val="24"/>
          <w:lang w:val="sk-SK"/>
        </w:rPr>
        <w:t xml:space="preserve">, ktorý si je Dopravca povinný </w:t>
      </w:r>
      <w:r w:rsidR="002D519B">
        <w:rPr>
          <w:rFonts w:asciiTheme="minorHAnsi" w:hAnsiTheme="minorHAnsi" w:cstheme="minorHAnsi"/>
          <w:sz w:val="24"/>
          <w:lang w:val="sk-SK"/>
        </w:rPr>
        <w:t xml:space="preserve">vopred </w:t>
      </w:r>
      <w:r w:rsidR="00296F4D">
        <w:rPr>
          <w:rFonts w:asciiTheme="minorHAnsi" w:hAnsiTheme="minorHAnsi" w:cstheme="minorHAnsi"/>
          <w:sz w:val="24"/>
          <w:lang w:val="sk-SK"/>
        </w:rPr>
        <w:t>vyžiadať</w:t>
      </w:r>
      <w:r w:rsidR="00980B1F" w:rsidRPr="00553596">
        <w:rPr>
          <w:rFonts w:asciiTheme="minorHAnsi" w:hAnsiTheme="minorHAnsi" w:cstheme="minorHAnsi"/>
          <w:sz w:val="24"/>
          <w:lang w:val="sk-SK"/>
        </w:rPr>
        <w:t xml:space="preserve">. Objednávateľ je oprávnený odoprieť súhlas najmä v prípade, ak by novo doplnené Vozidlo a/alebo </w:t>
      </w:r>
      <w:r w:rsidR="004B15ED" w:rsidRPr="00553596">
        <w:rPr>
          <w:rFonts w:asciiTheme="minorHAnsi" w:hAnsiTheme="minorHAnsi" w:cstheme="minorHAnsi"/>
          <w:sz w:val="24"/>
          <w:lang w:val="sk-SK"/>
        </w:rPr>
        <w:t xml:space="preserve">záložné </w:t>
      </w:r>
      <w:r w:rsidR="00980B1F" w:rsidRPr="00553596">
        <w:rPr>
          <w:rFonts w:asciiTheme="minorHAnsi" w:hAnsiTheme="minorHAnsi" w:cstheme="minorHAnsi"/>
          <w:sz w:val="24"/>
          <w:lang w:val="sk-SK"/>
        </w:rPr>
        <w:t xml:space="preserve">Vozidlo nespĺňalo požiadavky v zmysle tejto </w:t>
      </w:r>
      <w:r w:rsidR="00980B1F" w:rsidRPr="00553596">
        <w:rPr>
          <w:rFonts w:asciiTheme="minorHAnsi" w:hAnsiTheme="minorHAnsi" w:cstheme="minorHAnsi"/>
          <w:sz w:val="24"/>
          <w:lang w:val="sk-SK"/>
        </w:rPr>
        <w:lastRenderedPageBreak/>
        <w:t>Zmluvy</w:t>
      </w:r>
      <w:r w:rsidR="00452482">
        <w:rPr>
          <w:rFonts w:asciiTheme="minorHAnsi" w:hAnsiTheme="minorHAnsi" w:cstheme="minorHAnsi"/>
          <w:sz w:val="24"/>
          <w:lang w:val="sk-SK"/>
        </w:rPr>
        <w:t xml:space="preserve"> a najmä </w:t>
      </w:r>
      <w:r w:rsidR="00452482" w:rsidRPr="00B87569">
        <w:rPr>
          <w:rFonts w:asciiTheme="minorHAnsi" w:hAnsiTheme="minorHAnsi" w:cstheme="minorHAnsi"/>
          <w:sz w:val="24"/>
          <w:lang w:val="sk-SK"/>
        </w:rPr>
        <w:t>Prílohy č. 2</w:t>
      </w:r>
      <w:r w:rsidR="00980B1F" w:rsidRPr="00553596">
        <w:rPr>
          <w:rFonts w:asciiTheme="minorHAnsi" w:hAnsiTheme="minorHAnsi" w:cstheme="minorHAnsi"/>
          <w:sz w:val="24"/>
          <w:lang w:val="sk-SK"/>
        </w:rPr>
        <w:t xml:space="preserve">. </w:t>
      </w:r>
      <w:r w:rsidR="00727527" w:rsidRPr="00553596">
        <w:rPr>
          <w:rFonts w:asciiTheme="minorHAnsi" w:hAnsiTheme="minorHAnsi" w:cstheme="minorHAnsi"/>
          <w:sz w:val="24"/>
          <w:lang w:val="sk-SK"/>
        </w:rPr>
        <w:t xml:space="preserve">Zmluvné strany ďalej berú na vedomie a súhlasia s tým, že </w:t>
      </w:r>
      <w:r w:rsidR="00727527"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727527" w:rsidRPr="00553596">
        <w:rPr>
          <w:rFonts w:asciiTheme="minorHAnsi" w:hAnsiTheme="minorHAnsi" w:cstheme="minorHAnsi"/>
          <w:sz w:val="24"/>
          <w:lang w:val="sk-SK"/>
        </w:rPr>
        <w:t xml:space="preserve"> v čase uzatvorenia tejto Zmluvy nie je a nemusí byť kompletná, pričom obsahuje len tie Vozidlá, ktorými </w:t>
      </w:r>
      <w:r w:rsidR="002831F9" w:rsidRPr="00553596">
        <w:rPr>
          <w:rFonts w:asciiTheme="minorHAnsi" w:hAnsiTheme="minorHAnsi" w:cstheme="minorHAnsi"/>
          <w:sz w:val="24"/>
          <w:lang w:val="sk-SK"/>
        </w:rPr>
        <w:t xml:space="preserve">Dopravca disponoval v čase predloženia ponuky do </w:t>
      </w:r>
      <w:r w:rsidR="004B15ED" w:rsidRPr="00553596">
        <w:rPr>
          <w:rFonts w:asciiTheme="minorHAnsi" w:hAnsiTheme="minorHAnsi" w:cstheme="minorHAnsi"/>
          <w:sz w:val="24"/>
          <w:lang w:val="sk-SK"/>
        </w:rPr>
        <w:t>Súťaže</w:t>
      </w:r>
      <w:r w:rsidR="002831F9" w:rsidRPr="00553596">
        <w:rPr>
          <w:rFonts w:asciiTheme="minorHAnsi" w:hAnsiTheme="minorHAnsi" w:cstheme="minorHAnsi"/>
          <w:sz w:val="24"/>
          <w:lang w:val="sk-SK"/>
        </w:rPr>
        <w:t xml:space="preserve"> a uviedol ich vo vyplnenej </w:t>
      </w:r>
      <w:r w:rsidR="002831F9"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Zmluvy, a ďalej tie, ktorými disponuje v čase uzatvorenia Zmluvy a mieni ich použiť na plnenie Zmluvy.  </w:t>
      </w:r>
      <w:r w:rsidR="002831F9"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však musí byť za každých okolností kompletná a zaslaná Objednávateľovi na schválenie najneskôr </w:t>
      </w:r>
      <w:r w:rsidR="002831F9" w:rsidRPr="00526B1F">
        <w:rPr>
          <w:rFonts w:asciiTheme="minorHAnsi" w:hAnsiTheme="minorHAnsi" w:cstheme="minorHAnsi"/>
          <w:sz w:val="24"/>
          <w:lang w:val="sk-SK"/>
        </w:rPr>
        <w:t>15 dní</w:t>
      </w:r>
      <w:r w:rsidR="002831F9" w:rsidRPr="00553596">
        <w:rPr>
          <w:rFonts w:asciiTheme="minorHAnsi" w:hAnsiTheme="minorHAnsi" w:cstheme="minorHAnsi"/>
          <w:sz w:val="24"/>
          <w:lang w:val="sk-SK"/>
        </w:rPr>
        <w:t xml:space="preserve"> pred </w:t>
      </w:r>
      <w:r w:rsidR="004B15ED" w:rsidRPr="00553596">
        <w:rPr>
          <w:rFonts w:asciiTheme="minorHAnsi" w:hAnsiTheme="minorHAnsi" w:cstheme="minorHAnsi"/>
          <w:sz w:val="24"/>
          <w:lang w:val="sk-SK"/>
        </w:rPr>
        <w:t>Začatím prevádzky</w:t>
      </w:r>
      <w:r w:rsidR="002831F9" w:rsidRPr="00553596">
        <w:rPr>
          <w:rFonts w:asciiTheme="minorHAnsi" w:hAnsiTheme="minorHAnsi" w:cstheme="minorHAnsi"/>
          <w:sz w:val="24"/>
          <w:lang w:val="sk-SK"/>
        </w:rPr>
        <w:t xml:space="preserve">. </w:t>
      </w:r>
      <w:r w:rsidR="00B17315" w:rsidRPr="00553596">
        <w:rPr>
          <w:rFonts w:asciiTheme="minorHAnsi" w:hAnsiTheme="minorHAnsi" w:cstheme="minorHAnsi"/>
          <w:sz w:val="24"/>
          <w:lang w:val="sk-SK"/>
        </w:rPr>
        <w:t xml:space="preserve">Všetky Vozidlá aj záložné Vozidlá musia spĺňať požiadavky podľa tejto Zmluvy. </w:t>
      </w:r>
      <w:r w:rsidR="00296F4D">
        <w:rPr>
          <w:rFonts w:asciiTheme="minorHAnsi" w:hAnsiTheme="minorHAnsi" w:cstheme="minorHAnsi"/>
          <w:sz w:val="24"/>
          <w:lang w:val="sk-SK"/>
        </w:rPr>
        <w:t xml:space="preserve">Pre vylúčenie pochybností, aktualizovaná </w:t>
      </w:r>
      <w:r w:rsidR="00296F4D" w:rsidRPr="00B87569">
        <w:rPr>
          <w:rFonts w:asciiTheme="minorHAnsi" w:hAnsiTheme="minorHAnsi" w:cstheme="minorHAnsi"/>
          <w:sz w:val="24"/>
          <w:lang w:val="sk-SK"/>
        </w:rPr>
        <w:t>Príloha č. 3</w:t>
      </w:r>
      <w:r w:rsidR="00296F4D">
        <w:rPr>
          <w:rFonts w:asciiTheme="minorHAnsi" w:hAnsiTheme="minorHAnsi" w:cstheme="minorHAnsi"/>
          <w:sz w:val="24"/>
          <w:lang w:val="sk-SK"/>
        </w:rPr>
        <w:t xml:space="preserve"> v zmysle mechanizmov v tomto bode 7.1 vyššie bude počas trvania Zmluvy vždy obsahovať aktuálne Vozidlá aj záložné </w:t>
      </w:r>
      <w:r w:rsidR="00810BAB">
        <w:rPr>
          <w:rFonts w:asciiTheme="minorHAnsi" w:hAnsiTheme="minorHAnsi" w:cstheme="minorHAnsi"/>
          <w:sz w:val="24"/>
          <w:lang w:val="sk-SK"/>
        </w:rPr>
        <w:t>V</w:t>
      </w:r>
      <w:r w:rsidR="00296F4D">
        <w:rPr>
          <w:rFonts w:asciiTheme="minorHAnsi" w:hAnsiTheme="minorHAnsi" w:cstheme="minorHAnsi"/>
          <w:sz w:val="24"/>
          <w:lang w:val="sk-SK"/>
        </w:rPr>
        <w:t>ozidlá.</w:t>
      </w:r>
    </w:p>
    <w:p w14:paraId="5C0DDEE6" w14:textId="6DE8DECC" w:rsidR="009E01D0" w:rsidRPr="00553596" w:rsidRDefault="00CC4F01"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prevádzkovať </w:t>
      </w:r>
      <w:r w:rsidR="00C34A51" w:rsidRPr="00553596">
        <w:rPr>
          <w:rFonts w:asciiTheme="minorHAnsi" w:hAnsiTheme="minorHAnsi" w:cstheme="minorHAnsi"/>
          <w:sz w:val="24"/>
          <w:lang w:val="sk-SK"/>
        </w:rPr>
        <w:t>Prímestskú</w:t>
      </w:r>
      <w:r w:rsidRPr="00553596">
        <w:rPr>
          <w:rFonts w:asciiTheme="minorHAnsi" w:hAnsiTheme="minorHAnsi" w:cstheme="minorHAnsi"/>
          <w:sz w:val="24"/>
          <w:lang w:val="sk-SK"/>
        </w:rPr>
        <w:t xml:space="preserve"> dopravu podľa tejto Zmluvy Vozidlami spĺňajúcimi Technické a prevádzkové štandardy</w:t>
      </w:r>
      <w:r w:rsidR="00097BF7">
        <w:rPr>
          <w:rFonts w:asciiTheme="minorHAnsi" w:hAnsiTheme="minorHAnsi" w:cstheme="minorHAnsi"/>
          <w:sz w:val="24"/>
          <w:lang w:val="sk-SK"/>
        </w:rPr>
        <w:t xml:space="preserve"> (TPS BBSK)</w:t>
      </w:r>
      <w:r w:rsidRPr="00553596">
        <w:rPr>
          <w:rFonts w:asciiTheme="minorHAnsi" w:hAnsiTheme="minorHAnsi" w:cstheme="minorHAnsi"/>
          <w:sz w:val="24"/>
          <w:lang w:val="sk-SK"/>
        </w:rPr>
        <w:t xml:space="preserve"> podľa </w:t>
      </w:r>
      <w:r w:rsidRPr="00553596">
        <w:rPr>
          <w:rFonts w:asciiTheme="minorHAnsi" w:hAnsiTheme="minorHAnsi" w:cstheme="minorHAnsi"/>
          <w:b/>
          <w:bCs/>
          <w:sz w:val="24"/>
          <w:lang w:val="sk-SK"/>
        </w:rPr>
        <w:t>Prílohy č. 2</w:t>
      </w:r>
      <w:r w:rsidR="00546072" w:rsidRPr="00553596">
        <w:rPr>
          <w:rFonts w:asciiTheme="minorHAnsi" w:hAnsiTheme="minorHAnsi" w:cstheme="minorHAnsi"/>
          <w:sz w:val="24"/>
          <w:lang w:val="sk-SK"/>
        </w:rPr>
        <w:t xml:space="preserve"> Z</w:t>
      </w:r>
      <w:r w:rsidRPr="00553596">
        <w:rPr>
          <w:rFonts w:asciiTheme="minorHAnsi" w:hAnsiTheme="minorHAnsi" w:cstheme="minorHAnsi"/>
          <w:sz w:val="24"/>
          <w:lang w:val="sk-SK"/>
        </w:rPr>
        <w:t>mluvy. Za porušenie tejto povinnosti je Dopravca povinný zaplatiť Objednávateľovi zmluvn</w:t>
      </w:r>
      <w:r w:rsidR="0015587E" w:rsidRPr="00553596">
        <w:rPr>
          <w:rFonts w:asciiTheme="minorHAnsi" w:hAnsiTheme="minorHAnsi" w:cstheme="minorHAnsi"/>
          <w:sz w:val="24"/>
          <w:lang w:val="sk-SK"/>
        </w:rPr>
        <w:t xml:space="preserve">ú </w:t>
      </w:r>
      <w:r w:rsidRPr="00553596">
        <w:rPr>
          <w:rFonts w:asciiTheme="minorHAnsi" w:hAnsiTheme="minorHAnsi" w:cstheme="minorHAnsi"/>
          <w:sz w:val="24"/>
          <w:lang w:val="sk-SK"/>
        </w:rPr>
        <w:t>pokut</w:t>
      </w:r>
      <w:r w:rsidR="0015587E"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vo výške </w:t>
      </w:r>
      <w:r w:rsidR="00FF378D">
        <w:rPr>
          <w:rFonts w:asciiTheme="minorHAnsi" w:hAnsiTheme="minorHAnsi" w:cstheme="minorHAnsi"/>
          <w:sz w:val="24"/>
          <w:lang w:val="sk-SK"/>
        </w:rPr>
        <w:t>5</w:t>
      </w:r>
      <w:r w:rsidR="00FF378D" w:rsidRPr="00553596">
        <w:rPr>
          <w:rFonts w:asciiTheme="minorHAnsi" w:hAnsiTheme="minorHAnsi" w:cstheme="minorHAnsi"/>
          <w:sz w:val="24"/>
          <w:lang w:val="sk-SK"/>
        </w:rPr>
        <w:t>00</w:t>
      </w:r>
      <w:r w:rsidRPr="00553596">
        <w:rPr>
          <w:rFonts w:asciiTheme="minorHAnsi" w:hAnsiTheme="minorHAnsi" w:cstheme="minorHAnsi"/>
          <w:sz w:val="24"/>
          <w:lang w:val="sk-SK"/>
        </w:rPr>
        <w:t>,</w:t>
      </w:r>
      <w:r w:rsidR="0015587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546072"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každý deň trvania porušenia</w:t>
      </w:r>
      <w:r w:rsidR="00B200C6">
        <w:rPr>
          <w:rFonts w:asciiTheme="minorHAnsi" w:hAnsiTheme="minorHAnsi" w:cstheme="minorHAnsi"/>
          <w:sz w:val="24"/>
          <w:lang w:val="sk-SK"/>
        </w:rPr>
        <w:t xml:space="preserve"> a porušenie jednotlivej povinnosti plynúcej z Prílohy č. 2 a</w:t>
      </w:r>
      <w:r w:rsidR="00E21483">
        <w:rPr>
          <w:rFonts w:asciiTheme="minorHAnsi" w:hAnsiTheme="minorHAnsi" w:cstheme="minorHAnsi"/>
          <w:sz w:val="24"/>
          <w:lang w:val="sk-SK"/>
        </w:rPr>
        <w:t> za každé</w:t>
      </w:r>
      <w:r w:rsidR="00B200C6">
        <w:rPr>
          <w:rFonts w:asciiTheme="minorHAnsi" w:hAnsiTheme="minorHAnsi" w:cstheme="minorHAnsi"/>
          <w:sz w:val="24"/>
          <w:lang w:val="sk-SK"/>
        </w:rPr>
        <w:t> jednotlivé Vozidlo</w:t>
      </w:r>
      <w:r w:rsidR="00E21483">
        <w:rPr>
          <w:rFonts w:asciiTheme="minorHAnsi" w:hAnsiTheme="minorHAnsi" w:cstheme="minorHAnsi"/>
          <w:sz w:val="24"/>
          <w:lang w:val="sk-SK"/>
        </w:rPr>
        <w:t xml:space="preserve"> </w:t>
      </w:r>
      <w:r w:rsidR="00E21483" w:rsidRPr="00E21483">
        <w:rPr>
          <w:rFonts w:asciiTheme="minorHAnsi" w:hAnsiTheme="minorHAnsi" w:cstheme="minorHAnsi"/>
          <w:sz w:val="24"/>
          <w:lang w:val="sk-SK"/>
        </w:rPr>
        <w:t>(t.</w:t>
      </w:r>
      <w:r w:rsidR="00B87569">
        <w:rPr>
          <w:rFonts w:asciiTheme="minorHAnsi" w:hAnsiTheme="minorHAnsi" w:cstheme="minorHAnsi"/>
          <w:sz w:val="24"/>
          <w:lang w:val="sk-SK"/>
        </w:rPr>
        <w:t xml:space="preserve"> </w:t>
      </w:r>
      <w:r w:rsidR="00E21483" w:rsidRPr="00E21483">
        <w:rPr>
          <w:rFonts w:asciiTheme="minorHAnsi" w:hAnsiTheme="minorHAnsi" w:cstheme="minorHAnsi"/>
          <w:sz w:val="24"/>
          <w:lang w:val="sk-SK"/>
        </w:rPr>
        <w:t xml:space="preserve">j. napr. ak každé z 50 Vozidiel nespĺňa </w:t>
      </w:r>
      <w:r w:rsidR="00E21483">
        <w:rPr>
          <w:rFonts w:asciiTheme="minorHAnsi" w:hAnsiTheme="minorHAnsi" w:cstheme="minorHAnsi"/>
          <w:sz w:val="24"/>
          <w:lang w:val="sk-SK"/>
        </w:rPr>
        <w:t xml:space="preserve">po </w:t>
      </w:r>
      <w:r w:rsidR="00E21483" w:rsidRPr="00E21483">
        <w:rPr>
          <w:rFonts w:asciiTheme="minorHAnsi" w:hAnsiTheme="minorHAnsi" w:cstheme="minorHAnsi"/>
          <w:sz w:val="24"/>
          <w:lang w:val="sk-SK"/>
        </w:rPr>
        <w:t>dve povinnosti, tak sa pokuta 500,- EUR násobí x 100 za každý deň</w:t>
      </w:r>
      <w:r w:rsidR="003C2CCB">
        <w:rPr>
          <w:rFonts w:asciiTheme="minorHAnsi" w:hAnsiTheme="minorHAnsi" w:cstheme="minorHAnsi"/>
          <w:sz w:val="24"/>
          <w:lang w:val="sk-SK"/>
        </w:rPr>
        <w:t xml:space="preserve"> takéhoto porušenia</w:t>
      </w:r>
      <w:r w:rsidR="00E21483" w:rsidRPr="00E21483">
        <w:rPr>
          <w:rFonts w:asciiTheme="minorHAnsi" w:hAnsiTheme="minorHAnsi" w:cstheme="minorHAnsi"/>
          <w:sz w:val="24"/>
          <w:lang w:val="sk-SK"/>
        </w:rPr>
        <w:t>)</w:t>
      </w:r>
      <w:r w:rsidRPr="00E21483">
        <w:rPr>
          <w:rFonts w:asciiTheme="minorHAnsi" w:hAnsiTheme="minorHAnsi" w:cstheme="minorHAnsi"/>
          <w:sz w:val="24"/>
          <w:lang w:val="sk-SK"/>
        </w:rPr>
        <w:t>.</w:t>
      </w:r>
      <w:r w:rsidRPr="00553596">
        <w:rPr>
          <w:rFonts w:asciiTheme="minorHAnsi" w:hAnsiTheme="minorHAnsi" w:cstheme="minorHAnsi"/>
          <w:sz w:val="24"/>
          <w:lang w:val="sk-SK"/>
        </w:rPr>
        <w:t xml:space="preserve"> </w:t>
      </w:r>
    </w:p>
    <w:p w14:paraId="1B2CF320" w14:textId="16A85782"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povinný bezodkladne informovať Objednávateľa o zmenách vo Vozidlách určených pre plnenie podľa tejto Zmluvy, najmä o všetkých skutočnostiach, ktoré by mohli mať vplyv na plnenie povinností podľa tejto Zmluvy. Za prevádzkovanie Vozidl</w:t>
      </w:r>
      <w:r w:rsidR="000C52A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o ktorom nebol Objednávateľ informovaný v súlade s týmto </w:t>
      </w:r>
      <w:r w:rsidR="000C52A6" w:rsidRPr="00553596">
        <w:rPr>
          <w:rFonts w:asciiTheme="minorHAnsi" w:hAnsiTheme="minorHAnsi" w:cstheme="minorHAnsi"/>
          <w:sz w:val="24"/>
          <w:lang w:val="sk-SK"/>
        </w:rPr>
        <w:t>bodom</w:t>
      </w:r>
      <w:r w:rsidRPr="00553596">
        <w:rPr>
          <w:rFonts w:asciiTheme="minorHAnsi" w:hAnsiTheme="minorHAnsi" w:cstheme="minorHAnsi"/>
          <w:sz w:val="24"/>
          <w:lang w:val="sk-SK"/>
        </w:rPr>
        <w:t xml:space="preserve">, je Dopravca povinný zaplatiť objednávateľovi zmluvnú pokutu vo výške </w:t>
      </w:r>
      <w:r w:rsidR="000C52A6" w:rsidRPr="00553596">
        <w:rPr>
          <w:rFonts w:asciiTheme="minorHAnsi" w:hAnsiTheme="minorHAnsi" w:cstheme="minorHAnsi"/>
          <w:sz w:val="24"/>
          <w:lang w:val="sk-SK"/>
        </w:rPr>
        <w:t>1</w:t>
      </w:r>
      <w:r w:rsidRPr="00553596">
        <w:rPr>
          <w:rFonts w:asciiTheme="minorHAnsi" w:hAnsiTheme="minorHAnsi" w:cstheme="minorHAnsi"/>
          <w:sz w:val="24"/>
          <w:lang w:val="sk-SK"/>
        </w:rPr>
        <w:t xml:space="preserve">.000, - </w:t>
      </w:r>
      <w:r w:rsidR="000C52A6" w:rsidRPr="00553596">
        <w:rPr>
          <w:rFonts w:asciiTheme="minorHAnsi" w:hAnsiTheme="minorHAnsi" w:cstheme="minorHAnsi"/>
          <w:sz w:val="24"/>
          <w:lang w:val="sk-SK"/>
        </w:rPr>
        <w:t>EUR</w:t>
      </w:r>
      <w:r w:rsidRPr="00553596">
        <w:rPr>
          <w:rFonts w:asciiTheme="minorHAnsi" w:hAnsiTheme="minorHAnsi" w:cstheme="minorHAnsi"/>
          <w:sz w:val="24"/>
          <w:lang w:val="sk-SK"/>
        </w:rPr>
        <w:t xml:space="preserve"> za každý prípad porušenia tejto povinnosti a každý deň, v ktorom je Dopravca v omeškaní s plnením tejto povinnosti</w:t>
      </w:r>
      <w:r w:rsidR="009E01D0" w:rsidRPr="00553596">
        <w:rPr>
          <w:rFonts w:asciiTheme="minorHAnsi" w:hAnsiTheme="minorHAnsi" w:cstheme="minorHAnsi"/>
          <w:sz w:val="24"/>
          <w:lang w:val="sk-SK"/>
        </w:rPr>
        <w:t>.</w:t>
      </w:r>
    </w:p>
    <w:p w14:paraId="2677D6BD" w14:textId="44F87201"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zabezpečiť, aby jeho personál vo vzťahu k cestujúcim dodržiaval </w:t>
      </w:r>
      <w:r w:rsidR="001E3C48" w:rsidRPr="00553596">
        <w:rPr>
          <w:rFonts w:asciiTheme="minorHAnsi" w:hAnsiTheme="minorHAnsi" w:cstheme="minorHAnsi"/>
          <w:sz w:val="24"/>
          <w:lang w:val="sk-SK"/>
        </w:rPr>
        <w:t>pravidlá</w:t>
      </w:r>
      <w:r w:rsidRPr="00553596">
        <w:rPr>
          <w:rFonts w:asciiTheme="minorHAnsi" w:hAnsiTheme="minorHAnsi" w:cstheme="minorHAnsi"/>
          <w:sz w:val="24"/>
          <w:lang w:val="sk-SK"/>
        </w:rPr>
        <w:t xml:space="preserve"> slušného </w:t>
      </w:r>
      <w:r w:rsidR="001E3C48" w:rsidRPr="00553596">
        <w:rPr>
          <w:rFonts w:asciiTheme="minorHAnsi" w:hAnsiTheme="minorHAnsi" w:cstheme="minorHAnsi"/>
          <w:sz w:val="24"/>
          <w:lang w:val="sk-SK"/>
        </w:rPr>
        <w:t xml:space="preserve">a ústretového </w:t>
      </w:r>
      <w:r w:rsidRPr="00553596">
        <w:rPr>
          <w:rFonts w:asciiTheme="minorHAnsi" w:hAnsiTheme="minorHAnsi" w:cstheme="minorHAnsi"/>
          <w:sz w:val="24"/>
          <w:lang w:val="sk-SK"/>
        </w:rPr>
        <w:t xml:space="preserve">správania, dorozumel sa </w:t>
      </w:r>
      <w:r w:rsidR="001E3C48" w:rsidRPr="00553596">
        <w:rPr>
          <w:rFonts w:asciiTheme="minorHAnsi" w:hAnsiTheme="minorHAnsi" w:cstheme="minorHAnsi"/>
          <w:sz w:val="24"/>
          <w:lang w:val="sk-SK"/>
        </w:rPr>
        <w:t>slovenským</w:t>
      </w:r>
      <w:r w:rsidR="00DD0D7A" w:rsidRPr="00553596">
        <w:rPr>
          <w:rFonts w:asciiTheme="minorHAnsi" w:hAnsiTheme="minorHAnsi" w:cstheme="minorHAnsi"/>
          <w:sz w:val="24"/>
          <w:lang w:val="sk-SK"/>
        </w:rPr>
        <w:t xml:space="preserve"> a/alebo českým </w:t>
      </w:r>
      <w:r w:rsidRPr="00553596">
        <w:rPr>
          <w:rFonts w:asciiTheme="minorHAnsi" w:hAnsiTheme="minorHAnsi" w:cstheme="minorHAnsi"/>
          <w:sz w:val="24"/>
          <w:lang w:val="sk-SK"/>
        </w:rPr>
        <w:t xml:space="preserve"> jazykom a bol schopný poskytovať v</w:t>
      </w:r>
      <w:r w:rsidR="00DD0D7A" w:rsidRPr="00553596">
        <w:rPr>
          <w:rFonts w:asciiTheme="minorHAnsi" w:hAnsiTheme="minorHAnsi" w:cstheme="minorHAnsi"/>
          <w:sz w:val="24"/>
          <w:lang w:val="sk-SK"/>
        </w:rPr>
        <w:t> </w:t>
      </w:r>
      <w:r w:rsidR="001E3C48" w:rsidRPr="00553596">
        <w:rPr>
          <w:rFonts w:asciiTheme="minorHAnsi" w:hAnsiTheme="minorHAnsi" w:cstheme="minorHAnsi"/>
          <w:sz w:val="24"/>
          <w:lang w:val="sk-SK"/>
        </w:rPr>
        <w:t>slovenskom</w:t>
      </w:r>
      <w:r w:rsidR="00DD0D7A" w:rsidRPr="00553596">
        <w:rPr>
          <w:rFonts w:asciiTheme="minorHAnsi" w:hAnsiTheme="minorHAnsi" w:cstheme="minorHAnsi"/>
          <w:sz w:val="24"/>
          <w:lang w:val="sk-SK"/>
        </w:rPr>
        <w:t xml:space="preserve"> a/alebo českom</w:t>
      </w:r>
      <w:r w:rsidRPr="00553596">
        <w:rPr>
          <w:rFonts w:asciiTheme="minorHAnsi" w:hAnsiTheme="minorHAnsi" w:cstheme="minorHAnsi"/>
          <w:sz w:val="24"/>
          <w:lang w:val="sk-SK"/>
        </w:rPr>
        <w:t xml:space="preserve"> jazyku základné informácie o cestovných poriadkoch, tarifných a zml</w:t>
      </w:r>
      <w:r w:rsidR="001E3C48" w:rsidRPr="00553596">
        <w:rPr>
          <w:rFonts w:asciiTheme="minorHAnsi" w:hAnsiTheme="minorHAnsi" w:cstheme="minorHAnsi"/>
          <w:sz w:val="24"/>
          <w:lang w:val="sk-SK"/>
        </w:rPr>
        <w:t>uvných prepravných podmienkach D</w:t>
      </w:r>
      <w:r w:rsidRPr="00553596">
        <w:rPr>
          <w:rFonts w:asciiTheme="minorHAnsi" w:hAnsiTheme="minorHAnsi" w:cstheme="minorHAnsi"/>
          <w:sz w:val="24"/>
          <w:lang w:val="sk-SK"/>
        </w:rPr>
        <w:t xml:space="preserve">opravcu na danej Linke. Na požiadanie cestujúcich je personál Dopravcu povinný asistovať s nástupom, výstupom a pohybom osôb prepravujúcich detský kočík či osôb s obmedzenou schopnosťou pohybu alebo orientácie vo </w:t>
      </w:r>
      <w:r w:rsidR="000B6467" w:rsidRPr="00553596">
        <w:rPr>
          <w:rFonts w:asciiTheme="minorHAnsi" w:hAnsiTheme="minorHAnsi" w:cstheme="minorHAnsi"/>
          <w:sz w:val="24"/>
          <w:lang w:val="sk-SK"/>
        </w:rPr>
        <w:t>V</w:t>
      </w:r>
      <w:r w:rsidRPr="00553596">
        <w:rPr>
          <w:rFonts w:asciiTheme="minorHAnsi" w:hAnsiTheme="minorHAnsi" w:cstheme="minorHAnsi"/>
          <w:sz w:val="24"/>
          <w:lang w:val="sk-SK"/>
        </w:rPr>
        <w:t>ozidle, najmä obslúžiť cestujúci</w:t>
      </w:r>
      <w:r w:rsidR="000B6467" w:rsidRPr="00553596">
        <w:rPr>
          <w:rFonts w:asciiTheme="minorHAnsi" w:hAnsiTheme="minorHAnsi" w:cstheme="minorHAnsi"/>
          <w:sz w:val="24"/>
          <w:lang w:val="sk-SK"/>
        </w:rPr>
        <w:t>ch</w:t>
      </w:r>
      <w:r w:rsidRPr="00553596">
        <w:rPr>
          <w:rFonts w:asciiTheme="minorHAnsi" w:hAnsiTheme="minorHAnsi" w:cstheme="minorHAnsi"/>
          <w:sz w:val="24"/>
          <w:lang w:val="sk-SK"/>
        </w:rPr>
        <w:t xml:space="preserve"> s invalidným vozíkom plošinou pre nástup, resp. výstup, ak takúto asistenciu umožňujú miestne pomery príslušnej </w:t>
      </w:r>
      <w:r w:rsidR="001E3C48" w:rsidRPr="00553596">
        <w:rPr>
          <w:rFonts w:asciiTheme="minorHAnsi" w:hAnsiTheme="minorHAnsi" w:cstheme="minorHAnsi"/>
          <w:sz w:val="24"/>
          <w:lang w:val="sk-SK"/>
        </w:rPr>
        <w:t>Z</w:t>
      </w:r>
      <w:r w:rsidRPr="00553596">
        <w:rPr>
          <w:rFonts w:asciiTheme="minorHAnsi" w:hAnsiTheme="minorHAnsi" w:cstheme="minorHAnsi"/>
          <w:sz w:val="24"/>
          <w:lang w:val="sk-SK"/>
        </w:rPr>
        <w:t>astávky</w:t>
      </w:r>
      <w:r w:rsidR="009E01D0" w:rsidRPr="00553596">
        <w:rPr>
          <w:rFonts w:asciiTheme="minorHAnsi" w:hAnsiTheme="minorHAnsi" w:cstheme="minorHAnsi"/>
          <w:sz w:val="24"/>
          <w:lang w:val="sk-SK"/>
        </w:rPr>
        <w:t>.</w:t>
      </w:r>
    </w:p>
    <w:p w14:paraId="5E75C868" w14:textId="060D02E0" w:rsidR="009E01D0" w:rsidRPr="00553596" w:rsidRDefault="001F17F8" w:rsidP="00E45394">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Prepravný poriadok p</w:t>
      </w:r>
      <w:r w:rsidR="006E7EBA" w:rsidRPr="00632651">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6E7EBA" w:rsidRPr="00632651">
        <w:rPr>
          <w:rFonts w:asciiTheme="minorHAnsi" w:hAnsiTheme="minorHAnsi" w:cstheme="minorHAnsi"/>
          <w:sz w:val="24"/>
          <w:lang w:val="sk-SK"/>
        </w:rPr>
        <w:t>dopravy</w:t>
      </w:r>
      <w:r w:rsidR="001E7789" w:rsidRPr="00632651">
        <w:rPr>
          <w:rFonts w:asciiTheme="minorHAnsi" w:hAnsiTheme="minorHAnsi" w:cstheme="minorHAnsi"/>
          <w:sz w:val="24"/>
          <w:lang w:val="sk-SK"/>
        </w:rPr>
        <w:t xml:space="preserve"> </w:t>
      </w:r>
      <w:r w:rsidR="006E7EBA" w:rsidRPr="00632651">
        <w:rPr>
          <w:rFonts w:asciiTheme="minorHAnsi" w:hAnsiTheme="minorHAnsi" w:cstheme="minorHAnsi"/>
          <w:sz w:val="24"/>
          <w:lang w:val="sk-SK"/>
        </w:rPr>
        <w:t>BBSK</w:t>
      </w:r>
      <w:r w:rsidR="001E7789" w:rsidRPr="005E5847">
        <w:rPr>
          <w:rFonts w:asciiTheme="minorHAnsi" w:hAnsiTheme="minorHAnsi" w:cstheme="minorHAnsi"/>
          <w:sz w:val="24"/>
          <w:lang w:val="sk-SK"/>
        </w:rPr>
        <w:t xml:space="preserve"> </w:t>
      </w:r>
      <w:r w:rsidR="004071FC">
        <w:rPr>
          <w:rFonts w:asciiTheme="minorHAnsi" w:hAnsiTheme="minorHAnsi" w:cstheme="minorHAnsi"/>
          <w:sz w:val="24"/>
          <w:lang w:val="sk-SK"/>
        </w:rPr>
        <w:t>je</w:t>
      </w:r>
      <w:r w:rsidR="001E7789" w:rsidRPr="005E5847">
        <w:rPr>
          <w:rFonts w:asciiTheme="minorHAnsi" w:hAnsiTheme="minorHAnsi" w:cstheme="minorHAnsi"/>
          <w:sz w:val="24"/>
          <w:lang w:val="sk-SK"/>
        </w:rPr>
        <w:t xml:space="preserve"> </w:t>
      </w:r>
      <w:r w:rsidR="007A73B5" w:rsidRPr="0091518B">
        <w:rPr>
          <w:rFonts w:cstheme="minorHAnsi"/>
          <w:sz w:val="24"/>
          <w:lang w:val="sk-SK"/>
        </w:rPr>
        <w:t>verejne dostupn</w:t>
      </w:r>
      <w:r w:rsidR="004071FC">
        <w:rPr>
          <w:rFonts w:cstheme="minorHAnsi"/>
          <w:sz w:val="24"/>
          <w:lang w:val="sk-SK"/>
        </w:rPr>
        <w:t>ý</w:t>
      </w:r>
      <w:r w:rsidR="007A73B5" w:rsidRPr="0091518B">
        <w:rPr>
          <w:rFonts w:cstheme="minorHAnsi"/>
          <w:sz w:val="24"/>
          <w:lang w:val="sk-SK"/>
        </w:rPr>
        <w:t xml:space="preserve"> a priebežne </w:t>
      </w:r>
      <w:r w:rsidR="00904A4E" w:rsidRPr="00904A4E">
        <w:rPr>
          <w:rFonts w:cstheme="minorHAnsi"/>
          <w:sz w:val="24"/>
          <w:lang w:val="sk-SK"/>
        </w:rPr>
        <w:t xml:space="preserve">bez potreby dodatku k tejto Zmluve </w:t>
      </w:r>
      <w:r w:rsidR="007A73B5" w:rsidRPr="0091518B">
        <w:rPr>
          <w:rFonts w:cstheme="minorHAnsi"/>
          <w:sz w:val="24"/>
          <w:lang w:val="sk-SK"/>
        </w:rPr>
        <w:t>aktualizovan</w:t>
      </w:r>
      <w:r w:rsidR="004071FC">
        <w:rPr>
          <w:rFonts w:cstheme="minorHAnsi"/>
          <w:sz w:val="24"/>
          <w:lang w:val="sk-SK"/>
        </w:rPr>
        <w:t>ý</w:t>
      </w:r>
      <w:r w:rsidR="007A73B5" w:rsidRPr="0091518B">
        <w:rPr>
          <w:rFonts w:cstheme="minorHAnsi"/>
          <w:sz w:val="24"/>
          <w:lang w:val="sk-SK"/>
        </w:rPr>
        <w:t xml:space="preserve"> na </w:t>
      </w:r>
      <w:r w:rsidR="00693F77">
        <w:rPr>
          <w:rFonts w:cstheme="minorHAnsi"/>
          <w:sz w:val="24"/>
          <w:lang w:val="sk-SK"/>
        </w:rPr>
        <w:t xml:space="preserve">webe, ktorý Objednávateľ pre tieto účely oznámi Dopravcovi emailom </w:t>
      </w:r>
      <w:r w:rsidR="00693F77" w:rsidRPr="0002279B">
        <w:rPr>
          <w:rFonts w:cstheme="minorHAnsi"/>
          <w:sz w:val="24"/>
          <w:lang w:val="sk-SK"/>
        </w:rPr>
        <w:t xml:space="preserve">najneskôr </w:t>
      </w:r>
      <w:r w:rsidR="00693F77" w:rsidRPr="005B2F38">
        <w:rPr>
          <w:rFonts w:cstheme="minorHAnsi"/>
          <w:sz w:val="24"/>
          <w:lang w:val="sk-SK"/>
        </w:rPr>
        <w:t>5 pracovných dní</w:t>
      </w:r>
      <w:r w:rsidR="00693F77">
        <w:rPr>
          <w:rFonts w:cstheme="minorHAnsi"/>
          <w:sz w:val="24"/>
          <w:lang w:val="sk-SK"/>
        </w:rPr>
        <w:t xml:space="preserve"> pred Začiatkom prevádzky, pričom prvá verzia je </w:t>
      </w:r>
      <w:r w:rsidR="004071FC" w:rsidRPr="004071FC">
        <w:rPr>
          <w:rFonts w:cstheme="minorHAnsi"/>
          <w:b/>
          <w:bCs/>
          <w:sz w:val="24"/>
          <w:lang w:val="sk-SK"/>
        </w:rPr>
        <w:t>Príloha č. 4</w:t>
      </w:r>
      <w:r w:rsidR="004071FC">
        <w:rPr>
          <w:rFonts w:cstheme="minorHAnsi"/>
          <w:sz w:val="24"/>
          <w:lang w:val="sk-SK"/>
        </w:rPr>
        <w:t xml:space="preserve"> tejto Zmluvy</w:t>
      </w:r>
      <w:r w:rsidR="00693F77">
        <w:rPr>
          <w:rFonts w:cstheme="minorHAnsi"/>
          <w:sz w:val="24"/>
          <w:lang w:val="sk-SK"/>
        </w:rPr>
        <w:t xml:space="preserve">. </w:t>
      </w:r>
      <w:r w:rsidR="00B543E5" w:rsidRPr="00632651">
        <w:rPr>
          <w:rFonts w:asciiTheme="minorHAnsi" w:hAnsiTheme="minorHAnsi" w:cstheme="minorHAnsi"/>
          <w:sz w:val="24"/>
          <w:lang w:val="sk-SK"/>
        </w:rPr>
        <w:t xml:space="preserve"> </w:t>
      </w:r>
      <w:r w:rsidR="00B543E5" w:rsidRPr="006C7EA7">
        <w:rPr>
          <w:rFonts w:asciiTheme="minorHAnsi" w:hAnsiTheme="minorHAnsi" w:cstheme="minorHAnsi"/>
          <w:sz w:val="24"/>
          <w:lang w:val="sk-SK"/>
        </w:rPr>
        <w:t xml:space="preserve">Objednávateľ je oprávnený meniť v súlade s aplikovateľnými právnymi predpismi Tarifu Prímestskej dopravy BBSK a </w:t>
      </w:r>
      <w:r>
        <w:rPr>
          <w:rFonts w:asciiTheme="minorHAnsi" w:hAnsiTheme="minorHAnsi" w:cstheme="minorHAnsi"/>
          <w:sz w:val="24"/>
          <w:lang w:val="sk-SK"/>
        </w:rPr>
        <w:t>Prepravný poriadok</w:t>
      </w:r>
      <w:r w:rsidR="00B543E5" w:rsidRPr="006C7EA7">
        <w:rPr>
          <w:rFonts w:asciiTheme="minorHAnsi" w:hAnsiTheme="minorHAnsi" w:cstheme="minorHAnsi"/>
          <w:sz w:val="24"/>
          <w:lang w:val="sk-SK"/>
        </w:rPr>
        <w:t xml:space="preserve"> </w:t>
      </w:r>
      <w:r>
        <w:rPr>
          <w:rFonts w:asciiTheme="minorHAnsi" w:hAnsiTheme="minorHAnsi" w:cstheme="minorHAnsi"/>
          <w:sz w:val="24"/>
          <w:lang w:val="sk-SK"/>
        </w:rPr>
        <w:t>p</w:t>
      </w:r>
      <w:r w:rsidR="00B543E5" w:rsidRPr="006C7EA7">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B543E5" w:rsidRPr="006C7EA7">
        <w:rPr>
          <w:rFonts w:asciiTheme="minorHAnsi" w:hAnsiTheme="minorHAnsi" w:cstheme="minorHAnsi"/>
          <w:sz w:val="24"/>
          <w:lang w:val="sk-SK"/>
        </w:rPr>
        <w:t>dopravy BBSK</w:t>
      </w:r>
      <w:r w:rsidR="00176547" w:rsidRPr="00553596">
        <w:rPr>
          <w:rFonts w:asciiTheme="minorHAnsi" w:hAnsiTheme="minorHAnsi" w:cstheme="minorHAnsi"/>
          <w:sz w:val="24"/>
          <w:lang w:val="sk-SK"/>
        </w:rPr>
        <w:t>, takúto zmenu sa Objednávateľ zaväzuje Dopravcovi oznámiť aspoň 30 dní pred plánovanou účinnos</w:t>
      </w:r>
      <w:r w:rsidR="006A50B3" w:rsidRPr="00553596">
        <w:rPr>
          <w:rFonts w:asciiTheme="minorHAnsi" w:hAnsiTheme="minorHAnsi" w:cstheme="minorHAnsi"/>
          <w:sz w:val="24"/>
          <w:lang w:val="sk-SK"/>
        </w:rPr>
        <w:t>ťou</w:t>
      </w:r>
      <w:r w:rsidR="00176547" w:rsidRPr="00553596">
        <w:rPr>
          <w:rFonts w:asciiTheme="minorHAnsi" w:hAnsiTheme="minorHAnsi" w:cstheme="minorHAnsi"/>
          <w:sz w:val="24"/>
          <w:lang w:val="sk-SK"/>
        </w:rPr>
        <w:t xml:space="preserve"> </w:t>
      </w:r>
      <w:r w:rsidR="006A50B3" w:rsidRPr="00553596">
        <w:rPr>
          <w:rFonts w:asciiTheme="minorHAnsi" w:hAnsiTheme="minorHAnsi" w:cstheme="minorHAnsi"/>
          <w:sz w:val="24"/>
          <w:lang w:val="sk-SK"/>
        </w:rPr>
        <w:t>zmenených</w:t>
      </w:r>
      <w:r w:rsidR="00176547" w:rsidRPr="00553596">
        <w:rPr>
          <w:rFonts w:asciiTheme="minorHAnsi" w:hAnsiTheme="minorHAnsi" w:cstheme="minorHAnsi"/>
          <w:sz w:val="24"/>
          <w:lang w:val="sk-SK"/>
        </w:rPr>
        <w:t xml:space="preserve"> dokumentov, pokiaľ si to nevyžadujú naliehavé objektívne okolnosti, kedy je Objednávateľ oprávnený túto lehotu </w:t>
      </w:r>
      <w:r w:rsidR="00290F3D">
        <w:rPr>
          <w:rFonts w:asciiTheme="minorHAnsi" w:hAnsiTheme="minorHAnsi" w:cstheme="minorHAnsi"/>
          <w:sz w:val="24"/>
          <w:lang w:val="sk-SK"/>
        </w:rPr>
        <w:t>primerane s</w:t>
      </w:r>
      <w:r w:rsidR="00B029E0">
        <w:rPr>
          <w:rFonts w:asciiTheme="minorHAnsi" w:hAnsiTheme="minorHAnsi" w:cstheme="minorHAnsi"/>
          <w:sz w:val="24"/>
          <w:lang w:val="sk-SK"/>
        </w:rPr>
        <w:t>krátiť</w:t>
      </w:r>
      <w:r w:rsidR="00176547" w:rsidRPr="00553596">
        <w:rPr>
          <w:rFonts w:asciiTheme="minorHAnsi" w:hAnsiTheme="minorHAnsi" w:cstheme="minorHAnsi"/>
          <w:sz w:val="24"/>
          <w:lang w:val="sk-SK"/>
        </w:rPr>
        <w:t xml:space="preserve">. Dopravca je povinný voči cestujúcim uplatňovať vždy aktuálnu a účinnú Tarifu Prímestskej dopravy BBSK a </w:t>
      </w:r>
      <w:r>
        <w:rPr>
          <w:rFonts w:asciiTheme="minorHAnsi" w:hAnsiTheme="minorHAnsi" w:cstheme="minorHAnsi"/>
          <w:sz w:val="24"/>
          <w:lang w:val="sk-SK"/>
        </w:rPr>
        <w:t>Prepravný poriadok pravidelnej</w:t>
      </w:r>
      <w:r w:rsidRPr="00553596">
        <w:rPr>
          <w:rFonts w:asciiTheme="minorHAnsi" w:hAnsiTheme="minorHAnsi" w:cstheme="minorHAnsi"/>
          <w:sz w:val="24"/>
          <w:lang w:val="sk-SK"/>
        </w:rPr>
        <w:t xml:space="preserve"> </w:t>
      </w:r>
      <w:r>
        <w:rPr>
          <w:rFonts w:asciiTheme="minorHAnsi" w:hAnsiTheme="minorHAnsi" w:cstheme="minorHAnsi"/>
          <w:sz w:val="24"/>
          <w:lang w:val="sk-SK"/>
        </w:rPr>
        <w:t>p</w:t>
      </w:r>
      <w:r w:rsidR="00176547" w:rsidRPr="00553596">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176547" w:rsidRPr="00553596">
        <w:rPr>
          <w:rFonts w:asciiTheme="minorHAnsi" w:hAnsiTheme="minorHAnsi" w:cstheme="minorHAnsi"/>
          <w:sz w:val="24"/>
          <w:lang w:val="sk-SK"/>
        </w:rPr>
        <w:t>dopravy BBSK</w:t>
      </w:r>
      <w:r w:rsidR="00B02E55" w:rsidRPr="00553596">
        <w:rPr>
          <w:rFonts w:asciiTheme="minorHAnsi" w:hAnsiTheme="minorHAnsi" w:cstheme="minorHAnsi"/>
          <w:sz w:val="24"/>
          <w:lang w:val="sk-SK"/>
        </w:rPr>
        <w:t xml:space="preserve">, tieto je </w:t>
      </w:r>
      <w:r w:rsidR="0081497E" w:rsidRPr="00553596">
        <w:rPr>
          <w:rFonts w:asciiTheme="minorHAnsi" w:hAnsiTheme="minorHAnsi" w:cstheme="minorHAnsi"/>
          <w:sz w:val="24"/>
          <w:lang w:val="sk-SK"/>
        </w:rPr>
        <w:t xml:space="preserve">Dopravca </w:t>
      </w:r>
      <w:r w:rsidR="00B02E55" w:rsidRPr="00553596">
        <w:rPr>
          <w:rFonts w:asciiTheme="minorHAnsi" w:hAnsiTheme="minorHAnsi" w:cstheme="minorHAnsi"/>
          <w:sz w:val="24"/>
          <w:lang w:val="sk-SK"/>
        </w:rPr>
        <w:t>povinný zverejniť v súlade s aplikovateľnými právnymi predpismi</w:t>
      </w:r>
      <w:r w:rsidR="009D0D80" w:rsidRPr="00553596">
        <w:rPr>
          <w:rFonts w:asciiTheme="minorHAnsi" w:hAnsiTheme="minorHAnsi" w:cstheme="minorHAnsi"/>
          <w:sz w:val="24"/>
          <w:lang w:val="sk-SK"/>
        </w:rPr>
        <w:t xml:space="preserve"> a primeraným spôsobom </w:t>
      </w:r>
      <w:r w:rsidR="00B02E55" w:rsidRPr="00553596">
        <w:rPr>
          <w:rFonts w:asciiTheme="minorHAnsi" w:hAnsiTheme="minorHAnsi" w:cstheme="minorHAnsi"/>
          <w:sz w:val="24"/>
          <w:lang w:val="sk-SK"/>
        </w:rPr>
        <w:t>cestujúcich</w:t>
      </w:r>
      <w:r w:rsidR="009D0D80" w:rsidRPr="00553596">
        <w:rPr>
          <w:rFonts w:asciiTheme="minorHAnsi" w:hAnsiTheme="minorHAnsi" w:cstheme="minorHAnsi"/>
          <w:sz w:val="24"/>
          <w:lang w:val="sk-SK"/>
        </w:rPr>
        <w:t xml:space="preserve"> o týchto upovedomiť, resp. </w:t>
      </w:r>
      <w:r w:rsidR="009D0D80" w:rsidRPr="00553596">
        <w:rPr>
          <w:rFonts w:asciiTheme="minorHAnsi" w:hAnsiTheme="minorHAnsi" w:cstheme="minorHAnsi"/>
          <w:sz w:val="24"/>
          <w:lang w:val="sk-SK"/>
        </w:rPr>
        <w:lastRenderedPageBreak/>
        <w:t>informovať</w:t>
      </w:r>
      <w:r w:rsidR="0093083C" w:rsidRPr="00553596">
        <w:rPr>
          <w:rFonts w:asciiTheme="minorHAnsi" w:hAnsiTheme="minorHAnsi" w:cstheme="minorHAnsi"/>
          <w:sz w:val="24"/>
          <w:lang w:val="sk-SK"/>
        </w:rPr>
        <w:t>,</w:t>
      </w:r>
      <w:r w:rsidR="009D0D80" w:rsidRPr="00553596">
        <w:rPr>
          <w:rFonts w:asciiTheme="minorHAnsi" w:hAnsiTheme="minorHAnsi" w:cstheme="minorHAnsi"/>
          <w:sz w:val="24"/>
          <w:lang w:val="sk-SK"/>
        </w:rPr>
        <w:t xml:space="preserve"> pokiaľ </w:t>
      </w:r>
      <w:r w:rsidR="006A50B3" w:rsidRPr="00553596">
        <w:rPr>
          <w:rFonts w:asciiTheme="minorHAnsi" w:hAnsiTheme="minorHAnsi" w:cstheme="minorHAnsi"/>
          <w:sz w:val="24"/>
          <w:lang w:val="sk-SK"/>
        </w:rPr>
        <w:t>tak neučiní Objednávateľ alebo pokiaľ Objednávateľ nestanoví inak</w:t>
      </w:r>
      <w:r w:rsidR="00DF54F0" w:rsidRPr="00553596">
        <w:rPr>
          <w:rFonts w:asciiTheme="minorHAnsi" w:hAnsiTheme="minorHAnsi" w:cstheme="minorHAnsi"/>
          <w:sz w:val="24"/>
          <w:lang w:val="sk-SK"/>
        </w:rPr>
        <w:t xml:space="preserve"> (rozsah zákonných povinností Dopravcu tým ostáva nedotknutý)</w:t>
      </w:r>
      <w:r w:rsidR="006A50B3" w:rsidRPr="00553596">
        <w:rPr>
          <w:rFonts w:asciiTheme="minorHAnsi" w:hAnsiTheme="minorHAnsi" w:cstheme="minorHAnsi"/>
          <w:sz w:val="24"/>
          <w:lang w:val="sk-SK"/>
        </w:rPr>
        <w:t xml:space="preserve">. </w:t>
      </w:r>
      <w:r w:rsidR="005604F7" w:rsidRPr="00553596">
        <w:rPr>
          <w:rFonts w:asciiTheme="minorHAnsi" w:hAnsiTheme="minorHAnsi"/>
          <w:sz w:val="24"/>
          <w:lang w:val="sk-SK"/>
        </w:rPr>
        <w:t>Na vyššie v tomto bode uvedených webových odkazoch bude uverejnené</w:t>
      </w:r>
      <w:r w:rsidR="009D0D80" w:rsidRPr="00553596">
        <w:rPr>
          <w:rFonts w:asciiTheme="minorHAnsi" w:hAnsiTheme="minorHAnsi" w:cstheme="minorHAnsi"/>
          <w:sz w:val="24"/>
          <w:lang w:val="sk-SK"/>
        </w:rPr>
        <w:t xml:space="preserve"> vždy aktuálne a účinné znenie týchto dokumentov</w:t>
      </w:r>
      <w:r w:rsidR="006A50B3" w:rsidRPr="00553596">
        <w:rPr>
          <w:rFonts w:asciiTheme="minorHAnsi" w:hAnsiTheme="minorHAnsi" w:cstheme="minorHAnsi"/>
          <w:sz w:val="24"/>
          <w:lang w:val="sk-SK"/>
        </w:rPr>
        <w:t xml:space="preserve"> bez toho, aby bolo potrebné meniť Zmluvu dodatkom – zmenou týchto dokumentov nedochádza k žiadnej zmene akýchkoľvek záväzkov </w:t>
      </w:r>
      <w:r w:rsidR="0093083C" w:rsidRPr="00553596">
        <w:rPr>
          <w:rFonts w:asciiTheme="minorHAnsi" w:hAnsiTheme="minorHAnsi" w:cstheme="minorHAnsi"/>
          <w:sz w:val="24"/>
          <w:lang w:val="sk-SK"/>
        </w:rPr>
        <w:t xml:space="preserve">Zmluvných </w:t>
      </w:r>
      <w:r w:rsidR="006A50B3" w:rsidRPr="00553596">
        <w:rPr>
          <w:rFonts w:asciiTheme="minorHAnsi" w:hAnsiTheme="minorHAnsi" w:cstheme="minorHAnsi"/>
          <w:sz w:val="24"/>
          <w:lang w:val="sk-SK"/>
        </w:rPr>
        <w:t>strán podľa tejto Zmluvy.</w:t>
      </w:r>
      <w:r w:rsidR="00A03962">
        <w:rPr>
          <w:rFonts w:asciiTheme="minorHAnsi" w:hAnsiTheme="minorHAnsi" w:cstheme="minorHAnsi"/>
          <w:sz w:val="24"/>
          <w:lang w:val="sk-SK"/>
        </w:rPr>
        <w:t xml:space="preserve"> </w:t>
      </w:r>
    </w:p>
    <w:p w14:paraId="67961D03" w14:textId="1A6B7C83" w:rsidR="009E01D0" w:rsidRPr="006C7EA7" w:rsidRDefault="009E01D0" w:rsidP="0087403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0177E7" w:rsidRPr="00553596">
        <w:rPr>
          <w:rFonts w:asciiTheme="minorHAnsi" w:hAnsiTheme="minorHAnsi" w:cstheme="minorHAnsi"/>
          <w:sz w:val="24"/>
          <w:lang w:val="sk-SK"/>
        </w:rPr>
        <w:t>opravca je povinný vykonávať na aspoň piatich Spojoch každej Linky aspoň raz za mesiac prepravnú kontrolu nad dodržiavaním tarifnej disciplíny cestujúcimi a robiť z nej písomné záznamy; uvedené neplatí pri školských linkách a nočných linkách, pri ktorých je Dopravca povinný vykonávať prepravn</w:t>
      </w:r>
      <w:r w:rsidR="007926F4" w:rsidRPr="00553596">
        <w:rPr>
          <w:rFonts w:asciiTheme="minorHAnsi" w:hAnsiTheme="minorHAnsi" w:cstheme="minorHAnsi"/>
          <w:sz w:val="24"/>
          <w:lang w:val="sk-SK"/>
        </w:rPr>
        <w:t xml:space="preserve">ú </w:t>
      </w:r>
      <w:r w:rsidR="000177E7" w:rsidRPr="00553596">
        <w:rPr>
          <w:rFonts w:asciiTheme="minorHAnsi" w:hAnsiTheme="minorHAnsi" w:cstheme="minorHAnsi"/>
          <w:sz w:val="24"/>
          <w:lang w:val="sk-SK"/>
        </w:rPr>
        <w:t>kontrolu dodržiavan</w:t>
      </w:r>
      <w:r w:rsidR="007926F4" w:rsidRPr="00553596">
        <w:rPr>
          <w:rFonts w:asciiTheme="minorHAnsi" w:hAnsiTheme="minorHAnsi" w:cstheme="minorHAnsi"/>
          <w:sz w:val="24"/>
          <w:lang w:val="sk-SK"/>
        </w:rPr>
        <w:t>ia</w:t>
      </w:r>
      <w:r w:rsidR="000177E7" w:rsidRPr="00553596">
        <w:rPr>
          <w:rFonts w:asciiTheme="minorHAnsi" w:hAnsiTheme="minorHAnsi" w:cstheme="minorHAnsi"/>
          <w:sz w:val="24"/>
          <w:lang w:val="sk-SK"/>
        </w:rPr>
        <w:t xml:space="preserve"> tarifnej disciplíny cestujúcimi na aspoň dvoch spojoch aspoň raz za mesiac. Písomné záznamy opatrené podpisom osoby oprávnenej konať za alebo v mene Dopravcu odovzdáva Objednávateľovi v listinnej alebo elektronickej podobe vo formáte .</w:t>
      </w:r>
      <w:proofErr w:type="spellStart"/>
      <w:r w:rsidR="000177E7" w:rsidRPr="00553596">
        <w:rPr>
          <w:rFonts w:asciiTheme="minorHAnsi" w:hAnsiTheme="minorHAnsi" w:cstheme="minorHAnsi"/>
          <w:sz w:val="24"/>
          <w:lang w:val="sk-SK"/>
        </w:rPr>
        <w:t>pdf</w:t>
      </w:r>
      <w:proofErr w:type="spellEnd"/>
      <w:r w:rsidR="000177E7" w:rsidRPr="00553596">
        <w:rPr>
          <w:rFonts w:asciiTheme="minorHAnsi" w:hAnsiTheme="minorHAnsi" w:cstheme="minorHAnsi"/>
          <w:sz w:val="24"/>
          <w:lang w:val="sk-SK"/>
        </w:rPr>
        <w:t xml:space="preserve"> do 10 dní po skončení každého príslušného kalendárneho mesiaca. </w:t>
      </w:r>
      <w:r w:rsidR="00750458">
        <w:rPr>
          <w:rFonts w:asciiTheme="minorHAnsi" w:hAnsiTheme="minorHAnsi" w:cstheme="minorHAnsi"/>
          <w:sz w:val="24"/>
          <w:lang w:val="sk-SK"/>
        </w:rPr>
        <w:t>Tým</w:t>
      </w:r>
      <w:r w:rsidR="00CF24A6" w:rsidRPr="00553596">
        <w:rPr>
          <w:rFonts w:asciiTheme="minorHAnsi" w:hAnsiTheme="minorHAnsi" w:cstheme="minorHAnsi"/>
          <w:sz w:val="24"/>
          <w:lang w:val="sk-SK"/>
        </w:rPr>
        <w:t xml:space="preserve"> nie je dotknuté samostatné právo Objednávateľa uskutočňovať kedykoľvek a v akomkoľvek rozsahu kontroly, čo mu je Dopravca povinný umožniť. Výnosy z prepravných kontrol </w:t>
      </w:r>
      <w:r w:rsidR="0091518B">
        <w:rPr>
          <w:rFonts w:asciiTheme="minorHAnsi" w:hAnsiTheme="minorHAnsi" w:cstheme="minorHAnsi"/>
          <w:sz w:val="24"/>
          <w:lang w:val="sk-SK"/>
        </w:rPr>
        <w:t> budú</w:t>
      </w:r>
      <w:r w:rsidR="00CF24A6" w:rsidRPr="0091518B">
        <w:rPr>
          <w:rFonts w:asciiTheme="minorHAnsi" w:hAnsiTheme="minorHAnsi" w:cstheme="minorHAnsi"/>
          <w:sz w:val="24"/>
          <w:lang w:val="sk-SK"/>
        </w:rPr>
        <w:t xml:space="preserve"> súčasťou Výnosov pre vyrovnanie ceny dopravného výkonu v kalendárnom mesi</w:t>
      </w:r>
      <w:r w:rsidR="00CF24A6" w:rsidRPr="006C7EA7">
        <w:rPr>
          <w:rFonts w:asciiTheme="minorHAnsi" w:hAnsiTheme="minorHAnsi" w:cstheme="minorHAnsi"/>
          <w:sz w:val="24"/>
          <w:lang w:val="sk-SK"/>
        </w:rPr>
        <w:t>aci.</w:t>
      </w:r>
    </w:p>
    <w:p w14:paraId="6482642A" w14:textId="59484251" w:rsidR="00F2563A" w:rsidRPr="00553596" w:rsidRDefault="00F2563A"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0177E7" w:rsidRPr="00553596">
        <w:rPr>
          <w:rFonts w:asciiTheme="minorHAnsi" w:hAnsiTheme="minorHAnsi" w:cstheme="minorHAnsi"/>
          <w:sz w:val="24"/>
          <w:lang w:val="sk-SK"/>
        </w:rPr>
        <w:t xml:space="preserve">bjednávateľ je v súvislosti s odbavovaním cestujúcich oprávnený jednostranne stanoviť, ktoré </w:t>
      </w:r>
      <w:r w:rsidR="00DF54F0" w:rsidRPr="00553596">
        <w:rPr>
          <w:rFonts w:asciiTheme="minorHAnsi" w:hAnsiTheme="minorHAnsi" w:cstheme="minorHAnsi"/>
          <w:sz w:val="24"/>
          <w:lang w:val="sk-SK"/>
        </w:rPr>
        <w:t xml:space="preserve">Cestovné </w:t>
      </w:r>
      <w:r w:rsidR="000177E7" w:rsidRPr="00553596">
        <w:rPr>
          <w:rFonts w:asciiTheme="minorHAnsi" w:hAnsiTheme="minorHAnsi" w:cstheme="minorHAnsi"/>
          <w:sz w:val="24"/>
          <w:lang w:val="sk-SK"/>
        </w:rPr>
        <w:t>doklady je Dopravca na linkách prevádzkovaných podľa tejto Zmluvy povinný uznávať</w:t>
      </w:r>
      <w:r w:rsidR="00A522EB" w:rsidRPr="00553596">
        <w:rPr>
          <w:rFonts w:asciiTheme="minorHAnsi" w:hAnsiTheme="minorHAnsi" w:cstheme="minorHAnsi"/>
          <w:sz w:val="24"/>
          <w:lang w:val="sk-SK"/>
        </w:rPr>
        <w:t>.</w:t>
      </w:r>
      <w:r w:rsidR="008C6A69" w:rsidRPr="00553596">
        <w:rPr>
          <w:rFonts w:asciiTheme="minorHAnsi" w:hAnsiTheme="minorHAnsi" w:cstheme="minorHAnsi"/>
          <w:sz w:val="24"/>
          <w:lang w:val="sk-SK"/>
        </w:rPr>
        <w:t xml:space="preserve"> </w:t>
      </w:r>
      <w:r w:rsidR="00DB4EA1" w:rsidRPr="00553596">
        <w:rPr>
          <w:rFonts w:asciiTheme="minorHAnsi" w:hAnsiTheme="minorHAnsi" w:cstheme="minorHAnsi"/>
          <w:sz w:val="24"/>
          <w:lang w:val="sk-SK"/>
        </w:rPr>
        <w:t>Vlastníctvo všetkých zariadení, ako aj softvérov, ktoré hradí Objednávateľ, svedčí po celý čas Objednávateľovi a za žiadnych okolností neprechádza na Dopravcu,</w:t>
      </w:r>
      <w:r w:rsidR="00DB4EA1" w:rsidRPr="006C7EA7">
        <w:rPr>
          <w:rFonts w:asciiTheme="minorHAnsi" w:hAnsiTheme="minorHAnsi" w:cstheme="minorHAnsi"/>
          <w:sz w:val="24"/>
          <w:lang w:val="sk-SK"/>
        </w:rPr>
        <w:t xml:space="preserve"> ktorý je pre tieto účely v pozícii vypožičiavateľa. Po </w:t>
      </w:r>
      <w:r w:rsidR="00757A72" w:rsidRPr="006C7EA7">
        <w:rPr>
          <w:rFonts w:asciiTheme="minorHAnsi" w:hAnsiTheme="minorHAnsi" w:cstheme="minorHAnsi"/>
          <w:sz w:val="24"/>
          <w:lang w:val="sk-SK"/>
        </w:rPr>
        <w:t>u</w:t>
      </w:r>
      <w:r w:rsidR="00DB4EA1" w:rsidRPr="00553596">
        <w:rPr>
          <w:rFonts w:asciiTheme="minorHAnsi" w:hAnsiTheme="minorHAnsi" w:cstheme="minorHAnsi"/>
          <w:sz w:val="24"/>
          <w:lang w:val="sk-SK"/>
        </w:rPr>
        <w:t xml:space="preserve">končení Zmluvy je Dopravca povinný všetky veci a práva Objednávateľovi vrátiť, pri veciach v stave zodpovedajúcom bežnému a primeranému opotrebeniu. </w:t>
      </w:r>
    </w:p>
    <w:p w14:paraId="2BA46CED" w14:textId="448938DE" w:rsidR="00205F42" w:rsidRDefault="00E17C60" w:rsidP="0021717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zodpovedá cestujúcim za škody a iné ujmy v zmysle aplikovateľných právnych predpisov a na tieto účely je povinný mať uzatvorené a udržiavať v platnosti všetky </w:t>
      </w:r>
      <w:r w:rsidR="004121DF">
        <w:rPr>
          <w:rFonts w:asciiTheme="minorHAnsi" w:hAnsiTheme="minorHAnsi" w:cstheme="minorHAnsi"/>
          <w:sz w:val="24"/>
          <w:lang w:val="sk-SK"/>
        </w:rPr>
        <w:t>podľa právnych predpisov povinné</w:t>
      </w:r>
      <w:r w:rsidRPr="00553596">
        <w:rPr>
          <w:rFonts w:asciiTheme="minorHAnsi" w:hAnsiTheme="minorHAnsi" w:cstheme="minorHAnsi"/>
          <w:sz w:val="24"/>
          <w:lang w:val="sk-SK"/>
        </w:rPr>
        <w:t xml:space="preserve"> poistenia</w:t>
      </w:r>
      <w:r w:rsidR="007941F6">
        <w:rPr>
          <w:rFonts w:asciiTheme="minorHAnsi" w:hAnsiTheme="minorHAnsi" w:cstheme="minorHAnsi"/>
          <w:sz w:val="24"/>
          <w:lang w:val="sk-SK"/>
        </w:rPr>
        <w:t xml:space="preserve">, predovšetkým </w:t>
      </w:r>
      <w:r w:rsidR="007C113C">
        <w:rPr>
          <w:rFonts w:asciiTheme="minorHAnsi" w:hAnsiTheme="minorHAnsi" w:cstheme="minorHAnsi"/>
          <w:sz w:val="24"/>
          <w:lang w:val="sk-SK"/>
        </w:rPr>
        <w:t>povinné zmluvné poistenie</w:t>
      </w:r>
      <w:r w:rsidR="007C113C" w:rsidRPr="008A41CA">
        <w:rPr>
          <w:rFonts w:asciiTheme="minorHAnsi" w:hAnsiTheme="minorHAnsi" w:cstheme="minorHAnsi"/>
          <w:sz w:val="24"/>
          <w:lang w:val="sk-SK"/>
        </w:rPr>
        <w:t xml:space="preserve"> zodpovednosti za škodu spôsobenú prevádzkou motorového vozidla</w:t>
      </w:r>
      <w:r w:rsidR="008A41CA" w:rsidRPr="008A41CA">
        <w:rPr>
          <w:rFonts w:asciiTheme="minorHAnsi" w:hAnsiTheme="minorHAnsi" w:cstheme="minorHAnsi"/>
          <w:sz w:val="24"/>
          <w:lang w:val="sk-SK"/>
        </w:rPr>
        <w:t>, ako aj zabezpečiť, aby vodiči Vozidiel mali uzatvorené poistenie zodpovednosti za škodu spôsobenú zamestnancom pri výkone povolania</w:t>
      </w:r>
      <w:r w:rsidRPr="00553596">
        <w:rPr>
          <w:rFonts w:asciiTheme="minorHAnsi" w:hAnsiTheme="minorHAnsi" w:cstheme="minorHAnsi"/>
          <w:sz w:val="24"/>
          <w:lang w:val="sk-SK"/>
        </w:rPr>
        <w:t>. Objednávateľ</w:t>
      </w:r>
      <w:r w:rsidR="00217179">
        <w:rPr>
          <w:rFonts w:asciiTheme="minorHAnsi" w:hAnsiTheme="minorHAnsi" w:cstheme="minorHAnsi"/>
          <w:sz w:val="24"/>
          <w:lang w:val="sk-SK"/>
        </w:rPr>
        <w:t xml:space="preserve"> nenesie</w:t>
      </w:r>
      <w:r w:rsidRPr="00553596">
        <w:rPr>
          <w:rFonts w:asciiTheme="minorHAnsi" w:hAnsiTheme="minorHAnsi" w:cstheme="minorHAnsi"/>
          <w:sz w:val="24"/>
          <w:lang w:val="sk-SK"/>
        </w:rPr>
        <w:t xml:space="preserve"> žiadnu zodpovednosť voči cestujúcemu, ani žiadnu (regresnú) zodpovednosť za škody a ujmy, ktoré Dopravca cestujúcim spôsobí. </w:t>
      </w:r>
      <w:r w:rsidR="00E62584" w:rsidRPr="00553596">
        <w:rPr>
          <w:rFonts w:asciiTheme="minorHAnsi" w:hAnsiTheme="minorHAnsi" w:cstheme="minorHAnsi"/>
          <w:sz w:val="24"/>
          <w:lang w:val="sk-SK"/>
        </w:rPr>
        <w:t>Pokiaľ bude z akéhokoľvek dôvodu Objednávateľ povinný niesť akúkoľvek zodpovednosť voči cestujúcemu</w:t>
      </w:r>
      <w:r w:rsidR="001F4E86" w:rsidRPr="00553596">
        <w:rPr>
          <w:rFonts w:asciiTheme="minorHAnsi" w:hAnsiTheme="minorHAnsi" w:cstheme="minorHAnsi"/>
          <w:sz w:val="24"/>
          <w:lang w:val="sk-SK"/>
        </w:rPr>
        <w:t xml:space="preserve">, resp. blízkej osobe cestujúceho alebo inej relevantnej osobe, ktorá utrpela škodu alebo inú ujmu </w:t>
      </w:r>
      <w:r w:rsidR="00E62584" w:rsidRPr="00553596">
        <w:rPr>
          <w:rFonts w:asciiTheme="minorHAnsi" w:hAnsiTheme="minorHAnsi" w:cstheme="minorHAnsi"/>
          <w:sz w:val="24"/>
          <w:lang w:val="sk-SK"/>
        </w:rPr>
        <w:t xml:space="preserve">v súvislosti s činnosťou Dopravcu na základe tejto Zmluvy, zaväzuje sa Dopravca nahradiť Objednávateľovi ako škodu celú sumu, ktorú bol Objednávateľ povinný cestujúcemu uhradiť plus </w:t>
      </w:r>
      <w:r w:rsidR="00EF49A2">
        <w:rPr>
          <w:rFonts w:asciiTheme="minorHAnsi" w:hAnsiTheme="minorHAnsi" w:cstheme="minorHAnsi"/>
          <w:sz w:val="24"/>
          <w:lang w:val="sk-SK"/>
        </w:rPr>
        <w:t>trovy konaní, vrátane skutočne a účelne vynaložených trov právneho zastúpenia Objednávateľa (v rozsahu zodpovedajúcemu trhovej cene právnych služieb) v súvislosti s konaniami, ktoré sú alebo boli dôsledkom porušenia povinnosti Dopravcu (najmä, nie však výlučne, súdne konanie poškodených osôb voči Objednávateľovi, resp. Dopravcovi, ak sa v nich Objednávateľ nie z vlastnej iniciatívy zúčastnil, napr. formou intervencie v nadväznosti na oznámenie o spore, konanie Objednávateľa voči Dopravcovi, ak Dopravca odmietne dobrovoľne nahradiť škodu alebo inú ujmu, ako aj akékoľvek súvisiace konania administratívnej alebo inej povahy).</w:t>
      </w:r>
    </w:p>
    <w:p w14:paraId="5F5778A9" w14:textId="77777777" w:rsidR="00B87569" w:rsidRPr="00217179" w:rsidRDefault="00B87569" w:rsidP="000B6FF7">
      <w:pPr>
        <w:pStyle w:val="11slovantext"/>
        <w:tabs>
          <w:tab w:val="clear" w:pos="1163"/>
        </w:tabs>
        <w:spacing w:line="240" w:lineRule="auto"/>
        <w:ind w:left="709" w:firstLine="0"/>
        <w:rPr>
          <w:rFonts w:asciiTheme="minorHAnsi" w:hAnsiTheme="minorHAnsi" w:cstheme="minorHAnsi"/>
          <w:sz w:val="24"/>
          <w:lang w:val="sk-SK"/>
        </w:rPr>
      </w:pPr>
    </w:p>
    <w:p w14:paraId="53623826" w14:textId="18D75BE5" w:rsidR="009E01D0" w:rsidRPr="00553596" w:rsidRDefault="00E31900" w:rsidP="003F4803">
      <w:pPr>
        <w:pStyle w:val="Nadpis1"/>
        <w:ind w:left="709" w:hanging="709"/>
        <w:rPr>
          <w:lang w:val="sk-SK"/>
        </w:rPr>
      </w:pPr>
      <w:bookmarkStart w:id="32" w:name="_Toc27663272"/>
      <w:bookmarkStart w:id="33" w:name="_Toc38530395"/>
      <w:bookmarkStart w:id="34" w:name="_Toc41550279"/>
      <w:bookmarkStart w:id="35" w:name="_Toc77245832"/>
      <w:r w:rsidRPr="00553596">
        <w:rPr>
          <w:lang w:val="sk-SK"/>
        </w:rPr>
        <w:lastRenderedPageBreak/>
        <w:t>Ď</w:t>
      </w:r>
      <w:r w:rsidR="00A522EB" w:rsidRPr="00553596">
        <w:rPr>
          <w:lang w:val="sk-SK"/>
        </w:rPr>
        <w:t>alš</w:t>
      </w:r>
      <w:r w:rsidRPr="00553596">
        <w:rPr>
          <w:lang w:val="sk-SK"/>
        </w:rPr>
        <w:t>ie</w:t>
      </w:r>
      <w:r w:rsidR="00A522EB" w:rsidRPr="00553596">
        <w:rPr>
          <w:lang w:val="sk-SK"/>
        </w:rPr>
        <w:t xml:space="preserve"> práva a povinnosti D</w:t>
      </w:r>
      <w:r w:rsidR="009E01D0" w:rsidRPr="00553596">
        <w:rPr>
          <w:lang w:val="sk-SK"/>
        </w:rPr>
        <w:t>opravc</w:t>
      </w:r>
      <w:r w:rsidRPr="00553596">
        <w:rPr>
          <w:lang w:val="sk-SK"/>
        </w:rPr>
        <w:t>u</w:t>
      </w:r>
      <w:bookmarkEnd w:id="32"/>
      <w:bookmarkEnd w:id="33"/>
      <w:bookmarkEnd w:id="34"/>
      <w:bookmarkEnd w:id="35"/>
    </w:p>
    <w:p w14:paraId="79105389" w14:textId="75EF5D7D" w:rsidR="009E01D0" w:rsidRPr="00553596" w:rsidRDefault="009E01D0"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zav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zuje po dobu trv</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n</w:t>
      </w:r>
      <w:r w:rsidR="00E31900"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záv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zk</w:t>
      </w:r>
      <w:r w:rsidR="00860FB1" w:rsidRPr="00553596">
        <w:rPr>
          <w:rFonts w:asciiTheme="minorHAnsi" w:hAnsiTheme="minorHAnsi" w:cstheme="minorHAnsi"/>
          <w:sz w:val="24"/>
          <w:lang w:val="sk-SK"/>
        </w:rPr>
        <w:t>ov</w:t>
      </w:r>
      <w:r w:rsidRPr="00553596">
        <w:rPr>
          <w:rFonts w:asciiTheme="minorHAnsi" w:hAnsiTheme="minorHAnsi" w:cstheme="minorHAnsi"/>
          <w:sz w:val="24"/>
          <w:lang w:val="sk-SK"/>
        </w:rPr>
        <w:t xml:space="preserve"> z t</w:t>
      </w:r>
      <w:r w:rsidR="00E31900" w:rsidRPr="00553596">
        <w:rPr>
          <w:rFonts w:asciiTheme="minorHAnsi" w:hAnsiTheme="minorHAnsi" w:cstheme="minorHAnsi"/>
          <w:sz w:val="24"/>
          <w:lang w:val="sk-SK"/>
        </w:rPr>
        <w:t>ejto</w:t>
      </w:r>
      <w:r w:rsidRPr="00553596">
        <w:rPr>
          <w:rFonts w:asciiTheme="minorHAnsi" w:hAnsiTheme="minorHAnsi" w:cstheme="minorHAnsi"/>
          <w:sz w:val="24"/>
          <w:lang w:val="sk-SK"/>
        </w:rPr>
        <w:t xml:space="preserve"> </w:t>
      </w:r>
      <w:r w:rsidR="00E31900"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1416B5" w:rsidRPr="00553596">
        <w:rPr>
          <w:rFonts w:asciiTheme="minorHAnsi" w:hAnsiTheme="minorHAnsi" w:cstheme="minorHAnsi"/>
          <w:sz w:val="24"/>
          <w:lang w:val="sk-SK"/>
        </w:rPr>
        <w:t>, pokiaľ iné ustanovenia tejto Zmluvy nestanovujú výslovne inak</w:t>
      </w:r>
      <w:r w:rsidR="00DF54F0" w:rsidRPr="00553596">
        <w:rPr>
          <w:rFonts w:asciiTheme="minorHAnsi" w:hAnsiTheme="minorHAnsi" w:cstheme="minorHAnsi"/>
          <w:sz w:val="24"/>
          <w:lang w:val="sk-SK"/>
        </w:rPr>
        <w:t xml:space="preserve"> (najmä čo sa týka osobitných lehôt na splnenie alebo dodržanie vybraných povinností)</w:t>
      </w:r>
      <w:r w:rsidRPr="00553596">
        <w:rPr>
          <w:rFonts w:asciiTheme="minorHAnsi" w:hAnsiTheme="minorHAnsi" w:cstheme="minorHAnsi"/>
          <w:sz w:val="24"/>
          <w:lang w:val="sk-SK"/>
        </w:rPr>
        <w:t>:</w:t>
      </w:r>
    </w:p>
    <w:p w14:paraId="0261AAC8" w14:textId="79591D8E" w:rsidR="009E01D0" w:rsidRPr="00553596" w:rsidRDefault="009E01D0"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w:t>
      </w:r>
      <w:r w:rsidR="00E31900" w:rsidRPr="00553596">
        <w:rPr>
          <w:rFonts w:asciiTheme="minorHAnsi" w:hAnsiTheme="minorHAnsi" w:cstheme="minorHAnsi"/>
          <w:sz w:val="24"/>
          <w:lang w:val="sk-SK" w:eastAsia="en-US"/>
        </w:rPr>
        <w:t xml:space="preserve">ať všetky potrebné povolenia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a / alebo všetky potrebné licencie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udelenej Dopravným </w:t>
      </w:r>
      <w:r w:rsidR="00DC7A52" w:rsidRPr="00553596">
        <w:rPr>
          <w:rFonts w:asciiTheme="minorHAnsi" w:hAnsiTheme="minorHAnsi" w:cstheme="minorHAnsi"/>
          <w:sz w:val="24"/>
          <w:lang w:val="sk-SK" w:eastAsia="en-US"/>
        </w:rPr>
        <w:t>správnym orgánom</w:t>
      </w:r>
      <w:r w:rsidR="001D5C47" w:rsidRPr="00553596">
        <w:rPr>
          <w:rFonts w:asciiTheme="minorHAnsi" w:hAnsiTheme="minorHAnsi" w:cstheme="minorHAnsi"/>
          <w:sz w:val="24"/>
          <w:lang w:val="sk-SK" w:eastAsia="en-US"/>
        </w:rPr>
        <w:t xml:space="preserve">, resp. </w:t>
      </w:r>
      <w:r w:rsidR="00DC7A52" w:rsidRPr="00553596">
        <w:rPr>
          <w:rFonts w:asciiTheme="minorHAnsi" w:hAnsiTheme="minorHAnsi" w:cstheme="minorHAnsi"/>
          <w:sz w:val="24"/>
          <w:lang w:val="sk-SK" w:eastAsia="en-US"/>
        </w:rPr>
        <w:t>iným príslušným orgánom verejnej moci</w:t>
      </w:r>
      <w:r w:rsidR="00E31900" w:rsidRPr="00553596">
        <w:rPr>
          <w:rFonts w:asciiTheme="minorHAnsi" w:hAnsiTheme="minorHAnsi" w:cstheme="minorHAnsi"/>
          <w:sz w:val="24"/>
          <w:lang w:val="sk-SK" w:eastAsia="en-US"/>
        </w:rPr>
        <w:t xml:space="preserve">, s výnimkou situácií, keď </w:t>
      </w:r>
      <w:r w:rsidR="00720D64" w:rsidRPr="00553596">
        <w:rPr>
          <w:rFonts w:asciiTheme="minorHAnsi" w:hAnsiTheme="minorHAnsi" w:cstheme="minorHAnsi"/>
          <w:sz w:val="24"/>
          <w:lang w:val="sk-SK" w:eastAsia="en-US"/>
        </w:rPr>
        <w:t xml:space="preserve">si </w:t>
      </w:r>
      <w:r w:rsidR="00DC7A52" w:rsidRPr="00553596">
        <w:rPr>
          <w:rFonts w:asciiTheme="minorHAnsi" w:hAnsiTheme="minorHAnsi" w:cstheme="minorHAnsi"/>
          <w:sz w:val="24"/>
          <w:lang w:val="sk-SK" w:eastAsia="en-US"/>
        </w:rPr>
        <w:t xml:space="preserve">nová </w:t>
      </w:r>
      <w:r w:rsidR="00E31900" w:rsidRPr="00553596">
        <w:rPr>
          <w:rFonts w:asciiTheme="minorHAnsi" w:hAnsiTheme="minorHAnsi" w:cstheme="minorHAnsi"/>
          <w:sz w:val="24"/>
          <w:lang w:val="sk-SK" w:eastAsia="en-US"/>
        </w:rPr>
        <w:t xml:space="preserve">zmena </w:t>
      </w:r>
      <w:r w:rsidR="00720D64" w:rsidRPr="00553596">
        <w:rPr>
          <w:rFonts w:asciiTheme="minorHAnsi" w:hAnsiTheme="minorHAnsi" w:cstheme="minorHAnsi"/>
          <w:sz w:val="24"/>
          <w:lang w:val="sk-SK" w:eastAsia="en-US"/>
        </w:rPr>
        <w:t>C</w:t>
      </w:r>
      <w:r w:rsidR="00E31900" w:rsidRPr="00553596">
        <w:rPr>
          <w:rFonts w:asciiTheme="minorHAnsi" w:hAnsiTheme="minorHAnsi" w:cstheme="minorHAnsi"/>
          <w:sz w:val="24"/>
          <w:lang w:val="sk-SK" w:eastAsia="en-US"/>
        </w:rPr>
        <w:t xml:space="preserve">estovného poriadku </w:t>
      </w:r>
      <w:r w:rsidR="00DC7A52" w:rsidRPr="00553596">
        <w:rPr>
          <w:rFonts w:asciiTheme="minorHAnsi" w:hAnsiTheme="minorHAnsi" w:cstheme="minorHAnsi"/>
          <w:sz w:val="24"/>
          <w:lang w:val="sk-SK" w:eastAsia="en-US"/>
        </w:rPr>
        <w:t xml:space="preserve">bude </w:t>
      </w:r>
      <w:r w:rsidR="00E31900" w:rsidRPr="00553596">
        <w:rPr>
          <w:rFonts w:asciiTheme="minorHAnsi" w:hAnsiTheme="minorHAnsi" w:cstheme="minorHAnsi"/>
          <w:sz w:val="24"/>
          <w:lang w:val="sk-SK" w:eastAsia="en-US"/>
        </w:rPr>
        <w:t>vyžad</w:t>
      </w:r>
      <w:r w:rsidR="00DC7A52" w:rsidRPr="00553596">
        <w:rPr>
          <w:rFonts w:asciiTheme="minorHAnsi" w:hAnsiTheme="minorHAnsi" w:cstheme="minorHAnsi"/>
          <w:sz w:val="24"/>
          <w:lang w:val="sk-SK" w:eastAsia="en-US"/>
        </w:rPr>
        <w:t>ovať</w:t>
      </w:r>
      <w:r w:rsidR="00E31900" w:rsidRPr="00553596">
        <w:rPr>
          <w:rFonts w:asciiTheme="minorHAnsi" w:hAnsiTheme="minorHAnsi" w:cstheme="minorHAnsi"/>
          <w:sz w:val="24"/>
          <w:lang w:val="sk-SK" w:eastAsia="en-US"/>
        </w:rPr>
        <w:t xml:space="preserve"> zmenu licencie alebo vydani</w:t>
      </w:r>
      <w:r w:rsidR="00720D64" w:rsidRPr="00553596">
        <w:rPr>
          <w:rFonts w:asciiTheme="minorHAnsi" w:hAnsiTheme="minorHAnsi" w:cstheme="minorHAnsi"/>
          <w:sz w:val="24"/>
          <w:lang w:val="sk-SK" w:eastAsia="en-US"/>
        </w:rPr>
        <w:t>e</w:t>
      </w:r>
      <w:r w:rsidR="00E31900" w:rsidRPr="00553596">
        <w:rPr>
          <w:rFonts w:asciiTheme="minorHAnsi" w:hAnsiTheme="minorHAnsi" w:cstheme="minorHAnsi"/>
          <w:sz w:val="24"/>
          <w:lang w:val="sk-SK" w:eastAsia="en-US"/>
        </w:rPr>
        <w:t xml:space="preserve"> novej licencie</w:t>
      </w:r>
      <w:r w:rsidR="00DC7A52" w:rsidRPr="00553596">
        <w:rPr>
          <w:rFonts w:asciiTheme="minorHAnsi" w:hAnsiTheme="minorHAnsi" w:cstheme="minorHAnsi"/>
          <w:sz w:val="24"/>
          <w:lang w:val="sk-SK" w:eastAsia="en-US"/>
        </w:rPr>
        <w:t>, v takom prípade sa tieto zaväzuje získať</w:t>
      </w:r>
      <w:r w:rsidR="00FE34DB" w:rsidRPr="00553596">
        <w:rPr>
          <w:rFonts w:asciiTheme="minorHAnsi" w:hAnsiTheme="minorHAnsi" w:cstheme="minorHAnsi"/>
          <w:sz w:val="24"/>
          <w:lang w:val="sk-SK" w:eastAsia="en-US"/>
        </w:rPr>
        <w:t>, najmä</w:t>
      </w:r>
      <w:r w:rsidR="00DC7A52" w:rsidRPr="00553596">
        <w:rPr>
          <w:rFonts w:asciiTheme="minorHAnsi" w:hAnsiTheme="minorHAnsi" w:cstheme="minorHAnsi"/>
          <w:sz w:val="24"/>
          <w:lang w:val="sk-SK" w:eastAsia="en-US"/>
        </w:rPr>
        <w:t xml:space="preserve"> v súlade s bod</w:t>
      </w:r>
      <w:r w:rsidR="00FE34DB" w:rsidRPr="00553596">
        <w:rPr>
          <w:rFonts w:asciiTheme="minorHAnsi" w:hAnsiTheme="minorHAnsi" w:cstheme="minorHAnsi"/>
          <w:sz w:val="24"/>
          <w:lang w:val="sk-SK" w:eastAsia="en-US"/>
        </w:rPr>
        <w:t>mi</w:t>
      </w:r>
      <w:r w:rsidR="00DC7A52" w:rsidRPr="00553596">
        <w:rPr>
          <w:rFonts w:asciiTheme="minorHAnsi" w:hAnsiTheme="minorHAnsi" w:cstheme="minorHAnsi"/>
          <w:sz w:val="24"/>
          <w:lang w:val="sk-SK" w:eastAsia="en-US"/>
        </w:rPr>
        <w:t xml:space="preserve"> </w:t>
      </w:r>
      <w:r w:rsidR="00FE34DB" w:rsidRPr="00553596">
        <w:rPr>
          <w:rFonts w:asciiTheme="minorHAnsi" w:hAnsiTheme="minorHAnsi" w:cstheme="minorHAnsi"/>
          <w:sz w:val="24"/>
          <w:lang w:val="sk-SK" w:eastAsia="en-US"/>
        </w:rPr>
        <w:t>4.4 a 4.7</w:t>
      </w:r>
      <w:r w:rsidR="00DC7A52" w:rsidRPr="00553596">
        <w:rPr>
          <w:rFonts w:asciiTheme="minorHAnsi" w:hAnsiTheme="minorHAnsi" w:cstheme="minorHAnsi"/>
          <w:sz w:val="24"/>
          <w:lang w:val="sk-SK" w:eastAsia="en-US"/>
        </w:rPr>
        <w:t xml:space="preserve"> Zmluvy</w:t>
      </w:r>
      <w:r w:rsidR="00E31900" w:rsidRPr="00553596">
        <w:rPr>
          <w:rFonts w:asciiTheme="minorHAnsi" w:hAnsiTheme="minorHAnsi" w:cstheme="minorHAnsi"/>
          <w:sz w:val="24"/>
          <w:lang w:val="sk-SK" w:eastAsia="en-US"/>
        </w:rPr>
        <w:t xml:space="preserve">; </w:t>
      </w:r>
    </w:p>
    <w:p w14:paraId="77E15F71" w14:textId="161BD46A" w:rsidR="009E01D0" w:rsidRPr="00553596" w:rsidRDefault="00076D98"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mať Cestovné poriadky schválené Dopravným </w:t>
      </w:r>
      <w:r w:rsidR="001D5C47" w:rsidRPr="00553596">
        <w:rPr>
          <w:rFonts w:asciiTheme="minorHAnsi" w:hAnsiTheme="minorHAnsi" w:cstheme="minorHAnsi"/>
          <w:sz w:val="24"/>
          <w:lang w:val="sk-SK" w:eastAsia="en-US"/>
        </w:rPr>
        <w:t>správnym orgánom</w:t>
      </w:r>
      <w:r w:rsidRPr="00553596">
        <w:rPr>
          <w:rFonts w:asciiTheme="minorHAnsi" w:hAnsiTheme="minorHAnsi" w:cstheme="minorHAnsi"/>
          <w:sz w:val="24"/>
          <w:lang w:val="sk-SK" w:eastAsia="en-US"/>
        </w:rPr>
        <w:t xml:space="preserve">, </w:t>
      </w:r>
      <w:r w:rsidR="001D5C47" w:rsidRPr="00553596">
        <w:rPr>
          <w:rFonts w:asciiTheme="minorHAnsi" w:hAnsiTheme="minorHAnsi" w:cstheme="minorHAnsi"/>
          <w:sz w:val="24"/>
          <w:lang w:val="sk-SK" w:eastAsia="en-US"/>
        </w:rPr>
        <w:t>tým nie sú dotknuté ostatné povinnosti podľa tejto Zmluvy vo vzťahu k Cestovným poriadkom;</w:t>
      </w:r>
    </w:p>
    <w:p w14:paraId="1C177960" w14:textId="0FD83EEE"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mať zaisten</w:t>
      </w:r>
      <w:r w:rsidR="00720D64" w:rsidRPr="00553596">
        <w:rPr>
          <w:rFonts w:asciiTheme="minorHAnsi" w:hAnsiTheme="minorHAnsi" w:cstheme="minorHAnsi"/>
          <w:sz w:val="24"/>
          <w:lang w:val="sk-SK" w:eastAsia="en-US"/>
        </w:rPr>
        <w:t>é</w:t>
      </w:r>
      <w:r w:rsidRPr="00553596">
        <w:rPr>
          <w:rFonts w:asciiTheme="minorHAnsi" w:hAnsiTheme="minorHAnsi" w:cstheme="minorHAnsi"/>
          <w:sz w:val="24"/>
          <w:lang w:val="sk-SK" w:eastAsia="en-US"/>
        </w:rPr>
        <w:t xml:space="preserve"> </w:t>
      </w:r>
      <w:r w:rsidR="00DF54F0" w:rsidRPr="00553596">
        <w:rPr>
          <w:rFonts w:asciiTheme="minorHAnsi" w:hAnsiTheme="minorHAnsi" w:cstheme="minorHAnsi"/>
          <w:sz w:val="24"/>
          <w:lang w:val="sk-SK" w:eastAsia="en-US"/>
        </w:rPr>
        <w:t>Vozidlá</w:t>
      </w:r>
      <w:r w:rsidRPr="00553596">
        <w:rPr>
          <w:rFonts w:asciiTheme="minorHAnsi" w:hAnsiTheme="minorHAnsi" w:cstheme="minorHAnsi"/>
          <w:sz w:val="24"/>
          <w:lang w:val="sk-SK" w:eastAsia="en-US"/>
        </w:rPr>
        <w:t xml:space="preserve">, personál a technické zázemie potrebné na prevádzkovanie </w:t>
      </w:r>
      <w:r w:rsidR="00DF54F0" w:rsidRPr="00553596">
        <w:rPr>
          <w:rFonts w:asciiTheme="minorHAnsi" w:hAnsiTheme="minorHAnsi" w:cstheme="minorHAnsi"/>
          <w:sz w:val="24"/>
          <w:lang w:val="sk-SK" w:eastAsia="en-US"/>
        </w:rPr>
        <w:t>S</w:t>
      </w:r>
      <w:r w:rsidRPr="00553596">
        <w:rPr>
          <w:rFonts w:asciiTheme="minorHAnsi" w:hAnsiTheme="minorHAnsi" w:cstheme="minorHAnsi"/>
          <w:sz w:val="24"/>
          <w:lang w:val="sk-SK" w:eastAsia="en-US"/>
        </w:rPr>
        <w:t>lužieb v preprave cestujúcich podľa Cestovných poriadkov, vrátane zázemi</w:t>
      </w:r>
      <w:r w:rsidR="00720D64"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nevyhnutného pre výkon všetkých ďalších služieb súvisiacich s plnením tejto Zmluvy</w:t>
      </w:r>
      <w:r w:rsidR="000137EC" w:rsidRPr="00553596">
        <w:rPr>
          <w:rFonts w:asciiTheme="minorHAnsi" w:hAnsiTheme="minorHAnsi" w:cstheme="minorHAnsi"/>
          <w:sz w:val="24"/>
          <w:lang w:val="sk-SK" w:eastAsia="en-US"/>
        </w:rPr>
        <w:t>;</w:t>
      </w:r>
    </w:p>
    <w:p w14:paraId="4B982414" w14:textId="34AD9CE1"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byť odborne spôsobilý, zabezpečiť poskytovanie súhrnu činností uložených </w:t>
      </w:r>
      <w:r w:rsidR="00250E0C" w:rsidRPr="00553596">
        <w:rPr>
          <w:rFonts w:asciiTheme="minorHAnsi" w:hAnsiTheme="minorHAnsi" w:cstheme="minorHAnsi"/>
          <w:sz w:val="24"/>
          <w:lang w:val="sk-SK" w:eastAsia="en-US"/>
        </w:rPr>
        <w:t>ZCD</w:t>
      </w:r>
      <w:r w:rsidRPr="00553596">
        <w:rPr>
          <w:rFonts w:asciiTheme="minorHAnsi" w:hAnsiTheme="minorHAnsi" w:cstheme="minorHAnsi"/>
          <w:sz w:val="24"/>
          <w:lang w:val="sk-SK" w:eastAsia="en-US"/>
        </w:rPr>
        <w:t xml:space="preserve">; </w:t>
      </w:r>
    </w:p>
    <w:p w14:paraId="26ACE2B1" w14:textId="1601519A"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spĺňať </w:t>
      </w:r>
      <w:r w:rsidR="00DF54F0" w:rsidRPr="00553596">
        <w:rPr>
          <w:rFonts w:asciiTheme="minorHAnsi" w:hAnsiTheme="minorHAnsi" w:cstheme="minorHAnsi"/>
          <w:sz w:val="24"/>
          <w:lang w:val="sk-SK" w:eastAsia="en-US"/>
        </w:rPr>
        <w:t xml:space="preserve">Technické </w:t>
      </w:r>
      <w:r w:rsidRPr="00553596">
        <w:rPr>
          <w:rFonts w:asciiTheme="minorHAnsi" w:hAnsiTheme="minorHAnsi" w:cstheme="minorHAnsi"/>
          <w:sz w:val="24"/>
          <w:lang w:val="sk-SK" w:eastAsia="en-US"/>
        </w:rPr>
        <w:t xml:space="preserve">a prevádzkové štandardy </w:t>
      </w:r>
      <w:r w:rsidR="00097BF7">
        <w:rPr>
          <w:rFonts w:asciiTheme="minorHAnsi" w:hAnsiTheme="minorHAnsi" w:cstheme="minorHAnsi"/>
          <w:sz w:val="24"/>
          <w:lang w:val="sk-SK"/>
        </w:rPr>
        <w:t xml:space="preserve">(TPS </w:t>
      </w:r>
      <w:r w:rsidR="00DF54F0" w:rsidRPr="00553596">
        <w:rPr>
          <w:rFonts w:asciiTheme="minorHAnsi" w:hAnsiTheme="minorHAnsi" w:cstheme="minorHAnsi"/>
          <w:sz w:val="24"/>
          <w:lang w:val="sk-SK" w:eastAsia="en-US"/>
        </w:rPr>
        <w:t>BBSK</w:t>
      </w:r>
      <w:r w:rsidR="00097BF7">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podľa </w:t>
      </w:r>
      <w:r w:rsidRPr="00553596">
        <w:rPr>
          <w:rFonts w:asciiTheme="minorHAnsi" w:hAnsiTheme="minorHAnsi" w:cstheme="minorHAnsi"/>
          <w:b/>
          <w:bCs/>
          <w:sz w:val="24"/>
          <w:lang w:val="sk-SK" w:eastAsia="en-US"/>
        </w:rPr>
        <w:t>Prílohy č. 2</w:t>
      </w:r>
      <w:r w:rsidRPr="00553596">
        <w:rPr>
          <w:rFonts w:asciiTheme="minorHAnsi" w:hAnsiTheme="minorHAnsi" w:cstheme="minorHAnsi"/>
          <w:sz w:val="24"/>
          <w:lang w:val="sk-SK" w:eastAsia="en-US"/>
        </w:rPr>
        <w:t>, vrátane štandardov pre prepravu osôb s obmedzenou schopnosťou pohybu a orientácie uvedené všeobecne záväznými právnymi predpismi a touto Zmluvou</w:t>
      </w:r>
      <w:r w:rsidR="00250E0C" w:rsidRPr="00553596">
        <w:rPr>
          <w:rFonts w:asciiTheme="minorHAnsi" w:hAnsiTheme="minorHAnsi" w:cstheme="minorHAnsi"/>
          <w:sz w:val="24"/>
          <w:lang w:val="sk-SK" w:eastAsia="en-US"/>
        </w:rPr>
        <w:t>; a</w:t>
      </w:r>
    </w:p>
    <w:p w14:paraId="41BE9466" w14:textId="5EEAB942" w:rsidR="00250E0C" w:rsidRDefault="00250E0C"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dodržiavať povinnosti vyplývajúce z aplikovateľných právnych predpisov, najmä ZCD.</w:t>
      </w:r>
    </w:p>
    <w:p w14:paraId="18528ECC" w14:textId="0368260E" w:rsidR="001A3744" w:rsidRPr="00553596" w:rsidRDefault="001A3744" w:rsidP="009C7EE6">
      <w:pPr>
        <w:pStyle w:val="11slovantext"/>
        <w:tabs>
          <w:tab w:val="clear" w:pos="1163"/>
        </w:tabs>
        <w:spacing w:line="240" w:lineRule="auto"/>
        <w:ind w:left="709" w:firstLine="0"/>
        <w:rPr>
          <w:rFonts w:asciiTheme="minorHAnsi" w:hAnsiTheme="minorHAnsi" w:cstheme="minorHAnsi"/>
          <w:sz w:val="24"/>
          <w:lang w:val="sk-SK" w:eastAsia="en-US"/>
        </w:rPr>
      </w:pPr>
      <w:r>
        <w:rPr>
          <w:rFonts w:asciiTheme="minorHAnsi" w:hAnsiTheme="minorHAnsi" w:cstheme="minorHAnsi"/>
          <w:sz w:val="24"/>
          <w:lang w:val="sk-SK" w:eastAsia="en-US"/>
        </w:rPr>
        <w:t>Vo vzťahu k povinnostiam v tomto bode vyššie Dopravca nenesie zodpovednosť, ak nesplnenie povinnosti bolo spôsobené nečinnosťou príslušného orgánu verejnej moci, súčinnosť ktorého bola nevyhnutná. Na nečinnosť sa Dopravca môže odvolať len v takých prípadoch, pokiaľ súčasne: (</w:t>
      </w:r>
      <w:r w:rsidRPr="009C7EE6">
        <w:rPr>
          <w:rFonts w:asciiTheme="minorHAnsi" w:hAnsiTheme="minorHAnsi" w:cstheme="minorHAnsi"/>
          <w:b/>
          <w:sz w:val="24"/>
          <w:lang w:val="sk-SK" w:eastAsia="en-US"/>
        </w:rPr>
        <w:t>i</w:t>
      </w:r>
      <w:r>
        <w:rPr>
          <w:rFonts w:asciiTheme="minorHAnsi" w:hAnsiTheme="minorHAnsi" w:cstheme="minorHAnsi"/>
          <w:sz w:val="24"/>
          <w:lang w:val="sk-SK" w:eastAsia="en-US"/>
        </w:rPr>
        <w:t>) Dopravca riadne splnil všetky povinnosti vyplývajúce z právnych predpisov a tejto Zmluvy a podal príslušné žiadosti, návrhy a/alebo uskutočnil iné nevyhnutné úkony najskôr ako to bolo možné a všetky úkony uskutočnil riadne (napr. a najmä jeho úkony spĺňali všetky zákonné náležitosti, priložil potrebné prílohy a pod.), (</w:t>
      </w:r>
      <w:r w:rsidRPr="009C7EE6">
        <w:rPr>
          <w:rFonts w:asciiTheme="minorHAnsi" w:hAnsiTheme="minorHAnsi" w:cstheme="minorHAnsi"/>
          <w:b/>
          <w:sz w:val="24"/>
          <w:lang w:val="sk-SK" w:eastAsia="en-US"/>
        </w:rPr>
        <w:t>ii</w:t>
      </w:r>
      <w:r>
        <w:rPr>
          <w:rFonts w:asciiTheme="minorHAnsi" w:hAnsiTheme="minorHAnsi" w:cstheme="minorHAnsi"/>
          <w:sz w:val="24"/>
          <w:lang w:val="sk-SK" w:eastAsia="en-US"/>
        </w:rPr>
        <w:t xml:space="preserve">) Dopravca nijakým spôsobom </w:t>
      </w:r>
      <w:r w:rsidR="007941F6">
        <w:rPr>
          <w:rFonts w:asciiTheme="minorHAnsi" w:hAnsiTheme="minorHAnsi" w:cstheme="minorHAnsi"/>
          <w:sz w:val="24"/>
          <w:lang w:val="sk-SK" w:eastAsia="en-US"/>
        </w:rPr>
        <w:t xml:space="preserve">neignoroval </w:t>
      </w:r>
      <w:r>
        <w:rPr>
          <w:rFonts w:asciiTheme="minorHAnsi" w:hAnsiTheme="minorHAnsi" w:cstheme="minorHAnsi"/>
          <w:sz w:val="24"/>
          <w:lang w:val="sk-SK" w:eastAsia="en-US"/>
        </w:rPr>
        <w:t>činnosť príslušného orgánu a </w:t>
      </w:r>
      <w:r w:rsidR="007941F6">
        <w:rPr>
          <w:rFonts w:asciiTheme="minorHAnsi" w:hAnsiTheme="minorHAnsi" w:cstheme="minorHAnsi"/>
          <w:sz w:val="24"/>
          <w:lang w:val="sk-SK" w:eastAsia="en-US"/>
        </w:rPr>
        <w:t>ne</w:t>
      </w:r>
      <w:r>
        <w:rPr>
          <w:rFonts w:asciiTheme="minorHAnsi" w:hAnsiTheme="minorHAnsi" w:cstheme="minorHAnsi"/>
          <w:sz w:val="24"/>
          <w:lang w:val="sk-SK" w:eastAsia="en-US"/>
        </w:rPr>
        <w:t>poskytoval mu riadnu súčinnosť počas celého konania, (</w:t>
      </w:r>
      <w:r w:rsidRPr="009C7EE6">
        <w:rPr>
          <w:rFonts w:asciiTheme="minorHAnsi" w:hAnsiTheme="minorHAnsi" w:cstheme="minorHAnsi"/>
          <w:b/>
          <w:sz w:val="24"/>
          <w:lang w:val="sk-SK" w:eastAsia="en-US"/>
        </w:rPr>
        <w:t>iii</w:t>
      </w:r>
      <w:r>
        <w:rPr>
          <w:rFonts w:asciiTheme="minorHAnsi" w:hAnsiTheme="minorHAnsi" w:cstheme="minorHAnsi"/>
          <w:sz w:val="24"/>
          <w:lang w:val="sk-SK" w:eastAsia="en-US"/>
        </w:rPr>
        <w:t xml:space="preserve">) príslušný orgán napriek v bodoch (i) a (ii) uvedenému nedodržal zákonné lehoty. Na nečinnosť sa Dopravca za splnenia všetkého vyššie uvedeného môže dovolávať len v rozsahu, v akom orgány verejnej moci nedodržali zákonné lehoty. </w:t>
      </w:r>
    </w:p>
    <w:p w14:paraId="51816875" w14:textId="65CC7B49" w:rsidR="009E01D0" w:rsidRPr="00553596" w:rsidRDefault="001416B5"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S výnimkou autobusových staníc, </w:t>
      </w:r>
      <w:r w:rsidR="007941F6">
        <w:rPr>
          <w:rFonts w:asciiTheme="minorHAnsi" w:hAnsiTheme="minorHAnsi" w:cstheme="minorHAnsi"/>
          <w:sz w:val="24"/>
          <w:lang w:val="sk-SK"/>
        </w:rPr>
        <w:t xml:space="preserve">je zodpovednosťou </w:t>
      </w:r>
      <w:r w:rsidR="00091564" w:rsidRPr="00553596">
        <w:rPr>
          <w:rFonts w:asciiTheme="minorHAnsi" w:hAnsiTheme="minorHAnsi" w:cstheme="minorHAnsi"/>
          <w:sz w:val="24"/>
          <w:lang w:val="sk-SK"/>
        </w:rPr>
        <w:t>Objednávateľ</w:t>
      </w:r>
      <w:r w:rsidR="007941F6">
        <w:rPr>
          <w:rFonts w:asciiTheme="minorHAnsi" w:hAnsiTheme="minorHAnsi" w:cstheme="minorHAnsi"/>
          <w:sz w:val="24"/>
          <w:lang w:val="sk-SK"/>
        </w:rPr>
        <w:t>a zabezpečiť</w:t>
      </w:r>
      <w:r w:rsidR="00091564" w:rsidRPr="00553596">
        <w:rPr>
          <w:rFonts w:asciiTheme="minorHAnsi" w:hAnsiTheme="minorHAnsi" w:cstheme="minorHAnsi"/>
          <w:sz w:val="24"/>
          <w:lang w:val="sk-SK"/>
        </w:rPr>
        <w:t xml:space="preserve"> </w:t>
      </w:r>
      <w:r w:rsidR="007941F6">
        <w:rPr>
          <w:rFonts w:asciiTheme="minorHAnsi" w:hAnsiTheme="minorHAnsi" w:cstheme="minorHAnsi"/>
          <w:sz w:val="24"/>
          <w:lang w:val="sk-SK"/>
        </w:rPr>
        <w:t>u</w:t>
      </w:r>
      <w:r w:rsidR="007941F6" w:rsidRPr="00553596">
        <w:rPr>
          <w:rFonts w:asciiTheme="minorHAnsi" w:hAnsiTheme="minorHAnsi" w:cstheme="minorHAnsi"/>
          <w:sz w:val="24"/>
          <w:lang w:val="sk-SK"/>
        </w:rPr>
        <w:t xml:space="preserve"> </w:t>
      </w:r>
      <w:r w:rsidR="00091564" w:rsidRPr="00553596">
        <w:rPr>
          <w:rFonts w:asciiTheme="minorHAnsi" w:hAnsiTheme="minorHAnsi" w:cstheme="minorHAnsi"/>
          <w:sz w:val="24"/>
          <w:lang w:val="sk-SK"/>
        </w:rPr>
        <w:t>ak</w:t>
      </w:r>
      <w:r w:rsidRPr="00553596">
        <w:rPr>
          <w:rFonts w:asciiTheme="minorHAnsi" w:hAnsiTheme="minorHAnsi" w:cstheme="minorHAnsi"/>
          <w:sz w:val="24"/>
          <w:lang w:val="sk-SK"/>
        </w:rPr>
        <w:t xml:space="preserve">tuálnych vlastníkov, </w:t>
      </w:r>
      <w:r w:rsidR="00091564" w:rsidRPr="00553596">
        <w:rPr>
          <w:rFonts w:asciiTheme="minorHAnsi" w:hAnsiTheme="minorHAnsi" w:cstheme="minorHAnsi"/>
          <w:sz w:val="24"/>
          <w:lang w:val="sk-SK"/>
        </w:rPr>
        <w:t>nájomcov</w:t>
      </w:r>
      <w:r w:rsidRPr="00553596">
        <w:rPr>
          <w:rFonts w:asciiTheme="minorHAnsi" w:hAnsiTheme="minorHAnsi" w:cstheme="minorHAnsi"/>
          <w:sz w:val="24"/>
          <w:lang w:val="sk-SK"/>
        </w:rPr>
        <w:t xml:space="preserve"> alebo správcov</w:t>
      </w:r>
      <w:r w:rsidR="00091564" w:rsidRPr="00553596">
        <w:rPr>
          <w:rFonts w:asciiTheme="minorHAnsi" w:hAnsiTheme="minorHAnsi" w:cstheme="minorHAnsi"/>
          <w:sz w:val="24"/>
          <w:lang w:val="sk-SK"/>
        </w:rPr>
        <w:t>, že</w:t>
      </w:r>
      <w:r w:rsidR="003D2790" w:rsidRPr="00553596">
        <w:rPr>
          <w:rFonts w:asciiTheme="minorHAnsi" w:hAnsiTheme="minorHAnsi" w:cstheme="minorHAnsi"/>
          <w:sz w:val="24"/>
          <w:lang w:val="sk-SK"/>
        </w:rPr>
        <w:t xml:space="preserve"> Zastávky, obratiská</w:t>
      </w:r>
      <w:r w:rsidR="007941F6">
        <w:rPr>
          <w:rFonts w:asciiTheme="minorHAnsi" w:hAnsiTheme="minorHAnsi" w:cstheme="minorHAnsi"/>
          <w:sz w:val="24"/>
          <w:lang w:val="sk-SK"/>
        </w:rPr>
        <w:t>, parkoviská</w:t>
      </w:r>
      <w:r w:rsidR="003D2790" w:rsidRPr="00553596">
        <w:rPr>
          <w:rFonts w:asciiTheme="minorHAnsi" w:hAnsiTheme="minorHAnsi" w:cstheme="minorHAnsi"/>
          <w:sz w:val="24"/>
          <w:lang w:val="sk-SK"/>
        </w:rPr>
        <w:t xml:space="preserve"> a obdobné plochy slúžiace k prevádzke autobusovej dopravy, </w:t>
      </w:r>
      <w:proofErr w:type="spellStart"/>
      <w:r w:rsidR="00091564" w:rsidRPr="00553596">
        <w:rPr>
          <w:rFonts w:asciiTheme="minorHAnsi" w:hAnsiTheme="minorHAnsi" w:cstheme="minorHAnsi"/>
          <w:sz w:val="24"/>
          <w:lang w:val="sk-SK"/>
        </w:rPr>
        <w:t>označníky</w:t>
      </w:r>
      <w:proofErr w:type="spellEnd"/>
      <w:r w:rsidR="00091564" w:rsidRPr="00553596">
        <w:rPr>
          <w:rFonts w:asciiTheme="minorHAnsi" w:hAnsiTheme="minorHAnsi" w:cstheme="minorHAnsi"/>
          <w:sz w:val="24"/>
          <w:lang w:val="sk-SK"/>
        </w:rPr>
        <w:t xml:space="preserve"> Zastávok</w:t>
      </w:r>
      <w:r w:rsidR="003D2790" w:rsidRPr="00553596">
        <w:rPr>
          <w:rFonts w:asciiTheme="minorHAnsi" w:hAnsiTheme="minorHAnsi" w:cstheme="minorHAnsi"/>
          <w:sz w:val="24"/>
          <w:lang w:val="sk-SK"/>
        </w:rPr>
        <w:t xml:space="preserve"> (pre vylúčenie pochybností, pod </w:t>
      </w:r>
      <w:proofErr w:type="spellStart"/>
      <w:r w:rsidR="003D2790" w:rsidRPr="00553596">
        <w:rPr>
          <w:rFonts w:asciiTheme="minorHAnsi" w:hAnsiTheme="minorHAnsi" w:cstheme="minorHAnsi"/>
          <w:sz w:val="24"/>
          <w:lang w:val="sk-SK"/>
        </w:rPr>
        <w:t>označníkom</w:t>
      </w:r>
      <w:proofErr w:type="spellEnd"/>
      <w:r w:rsidR="003D2790" w:rsidRPr="00553596">
        <w:rPr>
          <w:rFonts w:asciiTheme="minorHAnsi" w:hAnsiTheme="minorHAnsi" w:cstheme="minorHAnsi"/>
          <w:sz w:val="24"/>
          <w:lang w:val="sk-SK"/>
        </w:rPr>
        <w:t xml:space="preserve"> sa nerozumie dopravná značka)</w:t>
      </w:r>
      <w:r w:rsidR="00091564" w:rsidRPr="00553596">
        <w:rPr>
          <w:rFonts w:asciiTheme="minorHAnsi" w:hAnsiTheme="minorHAnsi" w:cstheme="minorHAnsi"/>
          <w:sz w:val="24"/>
          <w:lang w:val="sk-SK"/>
        </w:rPr>
        <w:t xml:space="preserve"> a</w:t>
      </w:r>
      <w:r w:rsidR="00250E0C" w:rsidRPr="00553596">
        <w:rPr>
          <w:rFonts w:asciiTheme="minorHAnsi" w:hAnsiTheme="minorHAnsi" w:cstheme="minorHAnsi"/>
          <w:sz w:val="24"/>
          <w:lang w:val="sk-SK"/>
        </w:rPr>
        <w:t xml:space="preserve"> informačné tabule na Zastávkach </w:t>
      </w:r>
      <w:r w:rsidR="00091564" w:rsidRPr="00553596">
        <w:rPr>
          <w:rFonts w:asciiTheme="minorHAnsi" w:hAnsiTheme="minorHAnsi" w:cstheme="minorHAnsi"/>
          <w:sz w:val="24"/>
          <w:lang w:val="sk-SK"/>
        </w:rPr>
        <w:t>bude možné používať na účely plnenia tejto Zmluvy</w:t>
      </w:r>
      <w:r w:rsidR="00984E9E" w:rsidRPr="00553596">
        <w:rPr>
          <w:rFonts w:asciiTheme="minorHAnsi" w:hAnsiTheme="minorHAnsi" w:cstheme="minorHAnsi"/>
          <w:sz w:val="24"/>
          <w:lang w:val="sk-SK"/>
        </w:rPr>
        <w:t xml:space="preserve"> (vrátane prípadného odstaveni</w:t>
      </w:r>
      <w:r w:rsidR="00984E9E" w:rsidRPr="00526B1F">
        <w:rPr>
          <w:rFonts w:asciiTheme="minorHAnsi" w:hAnsiTheme="minorHAnsi" w:cstheme="minorHAnsi"/>
          <w:sz w:val="24"/>
          <w:lang w:val="sk-SK"/>
        </w:rPr>
        <w:t>a Vozidla</w:t>
      </w:r>
      <w:r w:rsidR="00984E9E" w:rsidRPr="00553596">
        <w:rPr>
          <w:rFonts w:asciiTheme="minorHAnsi" w:hAnsiTheme="minorHAnsi" w:cstheme="minorHAnsi"/>
          <w:sz w:val="24"/>
          <w:lang w:val="sk-SK"/>
        </w:rPr>
        <w:t xml:space="preserve"> na odstavnej ploche na to určenej v prípade prestojov vzhľadom na nastavenie Cestovných poriadkov a pod.)</w:t>
      </w:r>
      <w:r w:rsidR="003D2790" w:rsidRPr="00553596">
        <w:rPr>
          <w:rFonts w:asciiTheme="minorHAnsi" w:hAnsiTheme="minorHAnsi" w:cstheme="minorHAnsi"/>
          <w:sz w:val="24"/>
          <w:lang w:val="sk-SK"/>
        </w:rPr>
        <w:t xml:space="preserve">, </w:t>
      </w:r>
      <w:r w:rsidR="00984E9E" w:rsidRPr="00553596">
        <w:rPr>
          <w:rFonts w:asciiTheme="minorHAnsi" w:hAnsiTheme="minorHAnsi" w:cstheme="minorHAnsi"/>
          <w:sz w:val="24"/>
          <w:lang w:val="sk-SK"/>
        </w:rPr>
        <w:t xml:space="preserve">a </w:t>
      </w:r>
      <w:r w:rsidR="003D2790" w:rsidRPr="00553596">
        <w:rPr>
          <w:rFonts w:asciiTheme="minorHAnsi" w:hAnsiTheme="minorHAnsi" w:cstheme="minorHAnsi"/>
          <w:sz w:val="24"/>
          <w:lang w:val="sk-SK"/>
        </w:rPr>
        <w:t>to samostatnými zmluvami uzatvorenými s týmito subjektmi</w:t>
      </w:r>
      <w:r w:rsidR="00664BA0">
        <w:rPr>
          <w:rFonts w:asciiTheme="minorHAnsi" w:hAnsiTheme="minorHAnsi" w:cstheme="minorHAnsi"/>
          <w:sz w:val="24"/>
          <w:lang w:val="sk-SK"/>
        </w:rPr>
        <w:t>.</w:t>
      </w:r>
      <w:r w:rsidR="00281C4A" w:rsidRPr="00632651">
        <w:rPr>
          <w:rFonts w:asciiTheme="minorHAnsi" w:hAnsiTheme="minorHAnsi" w:cstheme="minorHAnsi"/>
          <w:sz w:val="24"/>
          <w:lang w:val="sk-SK"/>
        </w:rPr>
        <w:t xml:space="preserve"> </w:t>
      </w:r>
      <w:r w:rsidR="00091564" w:rsidRPr="00553596">
        <w:rPr>
          <w:rFonts w:asciiTheme="minorHAnsi" w:hAnsiTheme="minorHAnsi" w:cstheme="minorHAnsi"/>
          <w:sz w:val="24"/>
          <w:lang w:val="sk-SK"/>
        </w:rPr>
        <w:t xml:space="preserve">Dopravca bude buď na základe tejto Zmluvy </w:t>
      </w:r>
      <w:r w:rsidR="00DF54F0" w:rsidRPr="00632651">
        <w:rPr>
          <w:rFonts w:asciiTheme="minorHAnsi" w:hAnsiTheme="minorHAnsi" w:cstheme="minorHAnsi"/>
          <w:sz w:val="24"/>
          <w:lang w:val="sk-SK"/>
        </w:rPr>
        <w:t>a/</w:t>
      </w:r>
      <w:r w:rsidR="00091564" w:rsidRPr="00632651">
        <w:rPr>
          <w:rFonts w:asciiTheme="minorHAnsi" w:hAnsiTheme="minorHAnsi" w:cstheme="minorHAnsi"/>
          <w:sz w:val="24"/>
          <w:lang w:val="sk-SK"/>
        </w:rPr>
        <w:t>alebo ako oprávnený</w:t>
      </w:r>
      <w:r w:rsidR="00250E0C" w:rsidRPr="00632651">
        <w:rPr>
          <w:rFonts w:asciiTheme="minorHAnsi" w:hAnsiTheme="minorHAnsi" w:cstheme="minorHAnsi"/>
          <w:sz w:val="24"/>
          <w:lang w:val="sk-SK"/>
        </w:rPr>
        <w:t xml:space="preserve"> užívateľ</w:t>
      </w:r>
      <w:r w:rsidR="00091564" w:rsidRPr="005E5847">
        <w:rPr>
          <w:rFonts w:asciiTheme="minorHAnsi" w:hAnsiTheme="minorHAnsi" w:cstheme="minorHAnsi"/>
          <w:sz w:val="24"/>
          <w:lang w:val="sk-SK"/>
        </w:rPr>
        <w:t xml:space="preserve"> </w:t>
      </w:r>
      <w:r w:rsidR="00952F18" w:rsidRPr="001A0BC6">
        <w:rPr>
          <w:rFonts w:asciiTheme="minorHAnsi" w:hAnsiTheme="minorHAnsi" w:cstheme="minorHAnsi"/>
          <w:sz w:val="24"/>
          <w:lang w:val="sk-SK"/>
        </w:rPr>
        <w:t xml:space="preserve">na základe </w:t>
      </w:r>
      <w:r w:rsidR="003D2790" w:rsidRPr="006C7EA7">
        <w:rPr>
          <w:rFonts w:asciiTheme="minorHAnsi" w:hAnsiTheme="minorHAnsi" w:cstheme="minorHAnsi"/>
          <w:sz w:val="24"/>
          <w:lang w:val="sk-SK"/>
        </w:rPr>
        <w:t>samostatných zmlúv podľa predchádzajúcej vety</w:t>
      </w:r>
      <w:r w:rsidR="000846DC" w:rsidRPr="000846DC">
        <w:rPr>
          <w:rFonts w:asciiTheme="minorHAnsi" w:hAnsiTheme="minorHAnsi" w:cstheme="minorHAnsi"/>
          <w:sz w:val="24"/>
          <w:lang w:val="sk-SK"/>
        </w:rPr>
        <w:t xml:space="preserve"> </w:t>
      </w:r>
      <w:r w:rsidR="000846DC">
        <w:rPr>
          <w:rFonts w:asciiTheme="minorHAnsi" w:hAnsiTheme="minorHAnsi" w:cstheme="minorHAnsi"/>
          <w:sz w:val="24"/>
          <w:lang w:val="sk-SK"/>
        </w:rPr>
        <w:lastRenderedPageBreak/>
        <w:t>a/alebo na základe §23 ods. 4 ZCD, ak sa nepodarí zmluvu s vlastníkom, nájomcom alebo správcom</w:t>
      </w:r>
      <w:r w:rsidR="000846DC" w:rsidRPr="002558D0">
        <w:rPr>
          <w:rFonts w:asciiTheme="minorHAnsi" w:hAnsiTheme="minorHAnsi" w:cstheme="minorHAnsi"/>
          <w:sz w:val="24"/>
          <w:lang w:val="sk-SK"/>
        </w:rPr>
        <w:t xml:space="preserve"> </w:t>
      </w:r>
      <w:r w:rsidR="000846DC">
        <w:rPr>
          <w:rFonts w:asciiTheme="minorHAnsi" w:hAnsiTheme="minorHAnsi" w:cstheme="minorHAnsi"/>
          <w:sz w:val="24"/>
          <w:lang w:val="sk-SK"/>
        </w:rPr>
        <w:t xml:space="preserve">dojednať, </w:t>
      </w:r>
      <w:r w:rsidR="00952F18" w:rsidRPr="006C7EA7">
        <w:rPr>
          <w:rFonts w:asciiTheme="minorHAnsi" w:hAnsiTheme="minorHAnsi" w:cstheme="minorHAnsi"/>
          <w:sz w:val="24"/>
          <w:lang w:val="sk-SK"/>
        </w:rPr>
        <w:t xml:space="preserve">oprávnený </w:t>
      </w:r>
      <w:r w:rsidR="00F70733" w:rsidRPr="00553596">
        <w:rPr>
          <w:rFonts w:asciiTheme="minorHAnsi" w:hAnsiTheme="minorHAnsi" w:cstheme="minorHAnsi"/>
          <w:sz w:val="24"/>
          <w:lang w:val="sk-SK"/>
        </w:rPr>
        <w:t>pre účely plnenia tejto Zmluvy</w:t>
      </w:r>
      <w:r w:rsidR="00BB169B" w:rsidRPr="00553596">
        <w:rPr>
          <w:rFonts w:asciiTheme="minorHAnsi" w:hAnsiTheme="minorHAnsi" w:cstheme="minorHAnsi"/>
          <w:sz w:val="24"/>
          <w:lang w:val="sk-SK"/>
        </w:rPr>
        <w:t xml:space="preserve"> a s tým súvisiacich povinností vyplývajúcich zo ZCD</w:t>
      </w:r>
      <w:r w:rsidR="00F70733" w:rsidRPr="00553596">
        <w:rPr>
          <w:rFonts w:asciiTheme="minorHAnsi" w:hAnsiTheme="minorHAnsi" w:cstheme="minorHAnsi"/>
          <w:sz w:val="24"/>
          <w:lang w:val="sk-SK"/>
        </w:rPr>
        <w:t xml:space="preserve"> </w:t>
      </w:r>
      <w:r w:rsidR="00BB169B" w:rsidRPr="00553596">
        <w:rPr>
          <w:rFonts w:asciiTheme="minorHAnsi" w:hAnsiTheme="minorHAnsi" w:cstheme="minorHAnsi"/>
          <w:sz w:val="24"/>
          <w:lang w:val="sk-SK"/>
        </w:rPr>
        <w:t xml:space="preserve">na </w:t>
      </w:r>
      <w:r w:rsidR="00091564" w:rsidRPr="00553596">
        <w:rPr>
          <w:rFonts w:asciiTheme="minorHAnsi" w:hAnsiTheme="minorHAnsi" w:cstheme="minorHAnsi"/>
          <w:sz w:val="24"/>
          <w:lang w:val="sk-SK"/>
        </w:rPr>
        <w:t>bez</w:t>
      </w:r>
      <w:r w:rsidR="00542146" w:rsidRPr="00553596">
        <w:rPr>
          <w:rFonts w:asciiTheme="minorHAnsi" w:hAnsiTheme="minorHAnsi" w:cstheme="minorHAnsi"/>
          <w:sz w:val="24"/>
          <w:lang w:val="sk-SK"/>
        </w:rPr>
        <w:t>od</w:t>
      </w:r>
      <w:r w:rsidR="00091564" w:rsidRPr="00553596">
        <w:rPr>
          <w:rFonts w:asciiTheme="minorHAnsi" w:hAnsiTheme="minorHAnsi" w:cstheme="minorHAnsi"/>
          <w:sz w:val="24"/>
          <w:lang w:val="sk-SK"/>
        </w:rPr>
        <w:t xml:space="preserve">platné </w:t>
      </w:r>
      <w:r w:rsidR="00BB169B" w:rsidRPr="00553596">
        <w:rPr>
          <w:rFonts w:asciiTheme="minorHAnsi" w:hAnsiTheme="minorHAnsi" w:cstheme="minorHAnsi"/>
          <w:sz w:val="24"/>
          <w:lang w:val="sk-SK"/>
        </w:rPr>
        <w:t xml:space="preserve">užívanie </w:t>
      </w:r>
      <w:r w:rsidR="003D2790" w:rsidRPr="00553596">
        <w:rPr>
          <w:rFonts w:asciiTheme="minorHAnsi" w:hAnsiTheme="minorHAnsi" w:cstheme="minorHAnsi"/>
          <w:sz w:val="24"/>
          <w:lang w:val="sk-SK"/>
        </w:rPr>
        <w:t xml:space="preserve">Zastávok, obratísk a obdobných plôch slúžiacich k prevádzke autobusovej dopravy,  </w:t>
      </w:r>
      <w:proofErr w:type="spellStart"/>
      <w:r w:rsidR="00091564" w:rsidRPr="00553596">
        <w:rPr>
          <w:rFonts w:asciiTheme="minorHAnsi" w:hAnsiTheme="minorHAnsi" w:cstheme="minorHAnsi"/>
          <w:sz w:val="24"/>
          <w:lang w:val="sk-SK"/>
        </w:rPr>
        <w:t>označníkov</w:t>
      </w:r>
      <w:proofErr w:type="spellEnd"/>
      <w:r w:rsidR="00091564" w:rsidRPr="00553596">
        <w:rPr>
          <w:rFonts w:asciiTheme="minorHAnsi" w:hAnsiTheme="minorHAnsi" w:cstheme="minorHAnsi"/>
          <w:sz w:val="24"/>
          <w:lang w:val="sk-SK"/>
        </w:rPr>
        <w:t xml:space="preserve"> Zastávok</w:t>
      </w:r>
      <w:r w:rsidR="00250E0C" w:rsidRPr="00553596">
        <w:rPr>
          <w:rFonts w:asciiTheme="minorHAnsi" w:hAnsiTheme="minorHAnsi" w:cstheme="minorHAnsi"/>
          <w:sz w:val="24"/>
          <w:lang w:val="sk-SK"/>
        </w:rPr>
        <w:t xml:space="preserve"> a informačných tabúľ na Zastávkach.</w:t>
      </w:r>
      <w:r w:rsidR="000846DC">
        <w:rPr>
          <w:rFonts w:asciiTheme="minorHAnsi" w:hAnsiTheme="minorHAnsi" w:cstheme="minorHAnsi"/>
          <w:sz w:val="24"/>
          <w:lang w:val="sk-SK"/>
        </w:rPr>
        <w:t xml:space="preserve"> Zmluvné strany sa ďalej výslovne dohodli, že ak Objednávateľ nesplní svoju povinnosť podľa prvej vety tohto bodu z akéhokoľvek dôvodu, nemôže uvedená skutočnosť s ohľadom na § 23 ods. 4 ZCD brániť riadnemu plneniu tejto Zmluvy Dopravcom, v prípade akéhokoľvek sporu s vlastníkom, nájomcom alebo správcom je dotknutá </w:t>
      </w:r>
      <w:r w:rsidR="00DC653F">
        <w:rPr>
          <w:rFonts w:asciiTheme="minorHAnsi" w:hAnsiTheme="minorHAnsi" w:cstheme="minorHAnsi"/>
          <w:sz w:val="24"/>
          <w:lang w:val="sk-SK"/>
        </w:rPr>
        <w:t>z</w:t>
      </w:r>
      <w:r w:rsidR="000846DC">
        <w:rPr>
          <w:rFonts w:asciiTheme="minorHAnsi" w:hAnsiTheme="minorHAnsi" w:cstheme="minorHAnsi"/>
          <w:sz w:val="24"/>
          <w:lang w:val="sk-SK"/>
        </w:rPr>
        <w:t xml:space="preserve">mluvná strana povinná daný subjekt upozorniť na jeho zákonné povinnosti a tieto primeraným zákonným spôsobom vynucovať.  </w:t>
      </w:r>
      <w:r w:rsidR="006F2ADA" w:rsidRPr="00553596">
        <w:rPr>
          <w:rFonts w:asciiTheme="minorHAnsi" w:hAnsiTheme="minorHAnsi" w:cstheme="minorHAnsi"/>
          <w:sz w:val="24"/>
          <w:lang w:val="sk-SK"/>
        </w:rPr>
        <w:t xml:space="preserve">Označenia Liniek na </w:t>
      </w:r>
      <w:proofErr w:type="spellStart"/>
      <w:r w:rsidR="006F2ADA" w:rsidRPr="00553596">
        <w:rPr>
          <w:rFonts w:asciiTheme="minorHAnsi" w:hAnsiTheme="minorHAnsi" w:cstheme="minorHAnsi"/>
          <w:sz w:val="24"/>
          <w:lang w:val="sk-SK"/>
        </w:rPr>
        <w:t>označníkoch</w:t>
      </w:r>
      <w:proofErr w:type="spellEnd"/>
      <w:r w:rsidR="006F2ADA" w:rsidRPr="00553596">
        <w:rPr>
          <w:rFonts w:asciiTheme="minorHAnsi" w:hAnsiTheme="minorHAnsi" w:cstheme="minorHAnsi"/>
          <w:sz w:val="24"/>
          <w:lang w:val="sk-SK"/>
        </w:rPr>
        <w:t xml:space="preserve"> a Cestovné poriadky Liniek obsluhujúcich Zastávku na informačných tabulách</w:t>
      </w:r>
      <w:r w:rsidR="00B568B3" w:rsidRPr="00553596">
        <w:rPr>
          <w:rFonts w:asciiTheme="minorHAnsi" w:hAnsiTheme="minorHAnsi" w:cstheme="minorHAnsi"/>
          <w:sz w:val="24"/>
          <w:lang w:val="sk-SK"/>
        </w:rPr>
        <w:t xml:space="preserve"> / </w:t>
      </w:r>
      <w:proofErr w:type="spellStart"/>
      <w:r w:rsidR="00B568B3" w:rsidRPr="00553596">
        <w:rPr>
          <w:rFonts w:asciiTheme="minorHAnsi" w:hAnsiTheme="minorHAnsi" w:cstheme="minorHAnsi"/>
          <w:sz w:val="24"/>
          <w:lang w:val="sk-SK"/>
        </w:rPr>
        <w:t>označníku</w:t>
      </w:r>
      <w:proofErr w:type="spellEnd"/>
      <w:r w:rsidR="00B568B3" w:rsidRPr="00553596">
        <w:rPr>
          <w:rFonts w:asciiTheme="minorHAnsi" w:hAnsiTheme="minorHAnsi" w:cstheme="minorHAnsi"/>
          <w:sz w:val="24"/>
          <w:lang w:val="sk-SK"/>
        </w:rPr>
        <w:t>, ak informačná tabuľa chýba,</w:t>
      </w:r>
      <w:r w:rsidR="006F2ADA" w:rsidRPr="00553596">
        <w:rPr>
          <w:rFonts w:asciiTheme="minorHAnsi" w:hAnsiTheme="minorHAnsi" w:cstheme="minorHAnsi"/>
          <w:sz w:val="24"/>
          <w:lang w:val="sk-SK"/>
        </w:rPr>
        <w:t xml:space="preserve"> </w:t>
      </w:r>
      <w:r w:rsidR="00E00C0E" w:rsidRPr="00553596">
        <w:rPr>
          <w:rFonts w:asciiTheme="minorHAnsi" w:hAnsiTheme="minorHAnsi" w:cstheme="minorHAnsi"/>
          <w:sz w:val="24"/>
          <w:lang w:val="sk-SK"/>
        </w:rPr>
        <w:t xml:space="preserve">zabezpečí </w:t>
      </w:r>
      <w:r w:rsidR="007C2789">
        <w:rPr>
          <w:rFonts w:asciiTheme="minorHAnsi" w:hAnsiTheme="minorHAnsi" w:cstheme="minorHAnsi"/>
          <w:sz w:val="24"/>
          <w:lang w:val="sk-SK"/>
        </w:rPr>
        <w:t>Objednávateľ</w:t>
      </w:r>
      <w:r w:rsidR="00F31C94" w:rsidRPr="00553596">
        <w:rPr>
          <w:rFonts w:asciiTheme="minorHAnsi" w:hAnsiTheme="minorHAnsi" w:cstheme="minorHAnsi"/>
          <w:sz w:val="24"/>
          <w:lang w:val="sk-SK"/>
        </w:rPr>
        <w:t xml:space="preserve"> </w:t>
      </w:r>
      <w:r w:rsidR="00952F18" w:rsidRPr="00553596">
        <w:rPr>
          <w:rFonts w:asciiTheme="minorHAnsi" w:hAnsiTheme="minorHAnsi" w:cstheme="minorHAnsi"/>
          <w:sz w:val="24"/>
          <w:lang w:val="sk-SK"/>
        </w:rPr>
        <w:t xml:space="preserve">sám </w:t>
      </w:r>
      <w:r w:rsidR="00E00C0E" w:rsidRPr="00553596">
        <w:rPr>
          <w:rFonts w:asciiTheme="minorHAnsi" w:hAnsiTheme="minorHAnsi" w:cstheme="minorHAnsi"/>
          <w:sz w:val="24"/>
          <w:lang w:val="sk-SK"/>
        </w:rPr>
        <w:t>na svoje náklady</w:t>
      </w:r>
      <w:r w:rsidR="00952F18" w:rsidRPr="00553596">
        <w:rPr>
          <w:rFonts w:asciiTheme="minorHAnsi" w:hAnsiTheme="minorHAnsi" w:cstheme="minorHAnsi"/>
          <w:sz w:val="24"/>
          <w:lang w:val="sk-SK"/>
        </w:rPr>
        <w:t>.</w:t>
      </w:r>
      <w:r w:rsidR="00625E3F" w:rsidRPr="00553596">
        <w:rPr>
          <w:rFonts w:asciiTheme="minorHAnsi" w:hAnsiTheme="minorHAnsi" w:cstheme="minorHAnsi"/>
          <w:sz w:val="24"/>
          <w:lang w:val="sk-SK"/>
        </w:rPr>
        <w:t xml:space="preserve"> </w:t>
      </w:r>
    </w:p>
    <w:p w14:paraId="6C912745" w14:textId="43257796" w:rsidR="009E01D0" w:rsidRPr="00553596" w:rsidRDefault="00091564" w:rsidP="00DB5AD6">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Dopravca je povinný umožniť Objednávateľovi</w:t>
      </w:r>
      <w:r w:rsidR="00C857DD" w:rsidRPr="00C857DD">
        <w:rPr>
          <w:sz w:val="24"/>
          <w:lang w:val="sk-SK"/>
        </w:rPr>
        <w:t xml:space="preserve"> </w:t>
      </w:r>
      <w:r w:rsidRPr="006C7EA7">
        <w:rPr>
          <w:rFonts w:asciiTheme="minorHAnsi" w:hAnsiTheme="minorHAnsi" w:cstheme="minorHAnsi"/>
          <w:sz w:val="24"/>
          <w:lang w:val="sk-SK"/>
        </w:rPr>
        <w:t xml:space="preserve">kedykoľvek na požiadanie vykonať kontrolu všetkých dát potrebných na posúdenie správnosti údajov vykazovaných Dopravcom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mluvy. Dopravca je tiež povinný kedykoľvek na požiadanie Objednávateľovi</w:t>
      </w:r>
      <w:r w:rsidR="00677F49">
        <w:rPr>
          <w:sz w:val="24"/>
          <w:lang w:val="sk-SK"/>
        </w:rPr>
        <w:t xml:space="preserve"> </w:t>
      </w:r>
      <w:r w:rsidRPr="00553596">
        <w:rPr>
          <w:rFonts w:asciiTheme="minorHAnsi" w:hAnsiTheme="minorHAnsi" w:cstheme="minorHAnsi"/>
          <w:sz w:val="24"/>
          <w:lang w:val="sk-SK"/>
        </w:rPr>
        <w:t xml:space="preserve">umožniť kontrolu plnenia akýchkoľvek povinností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opravcu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alebo skutočnosti, či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opravca spĺňa všetky zákonné požiadavky pre prevádzkovanie </w:t>
      </w:r>
      <w:r w:rsidR="00C34A51" w:rsidRPr="00553596">
        <w:rPr>
          <w:rFonts w:asciiTheme="minorHAnsi" w:hAnsiTheme="minorHAnsi" w:cstheme="minorHAnsi"/>
          <w:sz w:val="24"/>
          <w:lang w:val="sk-SK"/>
        </w:rPr>
        <w:t>Prímestskej</w:t>
      </w:r>
      <w:r w:rsidRPr="00553596">
        <w:rPr>
          <w:rFonts w:asciiTheme="minorHAnsi" w:hAnsiTheme="minorHAnsi" w:cstheme="minorHAnsi"/>
          <w:sz w:val="24"/>
          <w:lang w:val="sk-SK"/>
        </w:rPr>
        <w:t xml:space="preserve"> dopravy. Pri kontrolách je Dopravca povinný poskytnúť </w:t>
      </w:r>
      <w:r w:rsidR="009A2F28" w:rsidRPr="00C857DD">
        <w:rPr>
          <w:rFonts w:asciiTheme="minorHAnsi" w:hAnsiTheme="minorHAnsi" w:cstheme="minorHAnsi"/>
          <w:sz w:val="24"/>
          <w:lang w:val="sk-SK"/>
        </w:rPr>
        <w:t>O</w:t>
      </w:r>
      <w:r w:rsidRPr="00C857DD">
        <w:rPr>
          <w:rFonts w:asciiTheme="minorHAnsi" w:hAnsiTheme="minorHAnsi" w:cstheme="minorHAnsi"/>
          <w:sz w:val="24"/>
          <w:lang w:val="sk-SK"/>
        </w:rPr>
        <w:t>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všetku požadovanú súčinnosť, najmä poskytnúť Objednávateľovi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všetky</w:t>
      </w:r>
      <w:r w:rsidRPr="00553596">
        <w:rPr>
          <w:rFonts w:asciiTheme="minorHAnsi" w:hAnsiTheme="minorHAnsi" w:cstheme="minorHAnsi"/>
          <w:sz w:val="24"/>
          <w:lang w:val="sk-SK"/>
        </w:rPr>
        <w:t xml:space="preserve"> vyžiadané dokumenty relevantné pre plnenie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sprístupniť objekty a dopravné prostriedky používané na plnenie tejto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 a zabezpečiť prítomnosť vedúcich zamestnancov či členov orgánov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na rokovaniach, ktoré budú v rámci kontrol Objednávateľom požadovan</w:t>
      </w:r>
      <w:r w:rsidR="009A2F28" w:rsidRPr="00553596">
        <w:rPr>
          <w:rFonts w:asciiTheme="minorHAnsi" w:hAnsiTheme="minorHAnsi" w:cstheme="minorHAnsi"/>
          <w:sz w:val="24"/>
          <w:lang w:val="sk-SK"/>
        </w:rPr>
        <w:t>é</w:t>
      </w:r>
      <w:r w:rsidRPr="00553596">
        <w:rPr>
          <w:rFonts w:asciiTheme="minorHAnsi" w:hAnsiTheme="minorHAnsi" w:cstheme="minorHAnsi"/>
          <w:sz w:val="24"/>
          <w:lang w:val="sk-SK"/>
        </w:rPr>
        <w:t>. O umožnenie kontroly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požiada žiados</w:t>
      </w:r>
      <w:r w:rsidR="00CE09A5" w:rsidRPr="00553596">
        <w:rPr>
          <w:rFonts w:asciiTheme="minorHAnsi" w:hAnsiTheme="minorHAnsi" w:cstheme="minorHAnsi"/>
          <w:sz w:val="24"/>
          <w:lang w:val="sk-SK"/>
        </w:rPr>
        <w:t>ťou</w:t>
      </w:r>
      <w:r w:rsidR="00730EB3" w:rsidRPr="00553596">
        <w:rPr>
          <w:rFonts w:asciiTheme="minorHAnsi" w:hAnsiTheme="minorHAnsi" w:cstheme="minorHAnsi"/>
          <w:sz w:val="24"/>
          <w:lang w:val="sk-SK"/>
        </w:rPr>
        <w:t>, ktorej je Dopravca povinný vyhovieť a umožniť kontrolu v dojednanom termíne, a ak k dohode nedôjde, tak v termíne jednostranne stanovenom Objednávateľom</w:t>
      </w:r>
      <w:r w:rsidR="00677F49">
        <w:rPr>
          <w:rFonts w:asciiTheme="minorHAnsi" w:hAnsiTheme="minorHAnsi" w:cstheme="minorHAnsi"/>
          <w:sz w:val="24"/>
          <w:lang w:val="sk-SK"/>
        </w:rPr>
        <w:t xml:space="preserve"> </w:t>
      </w:r>
      <w:r w:rsidR="00730EB3" w:rsidRPr="00553596">
        <w:rPr>
          <w:rFonts w:asciiTheme="minorHAnsi" w:hAnsiTheme="minorHAnsi" w:cstheme="minorHAnsi"/>
          <w:sz w:val="24"/>
          <w:lang w:val="sk-SK"/>
        </w:rPr>
        <w:t>ktorý nesmie byť skorší, než 3 pracovné dni od doručenia žiadosti</w:t>
      </w:r>
      <w:r w:rsidRPr="00553596">
        <w:rPr>
          <w:rFonts w:asciiTheme="minorHAnsi" w:hAnsiTheme="minorHAnsi" w:cstheme="minorHAnsi"/>
          <w:sz w:val="24"/>
          <w:lang w:val="sk-SK"/>
        </w:rPr>
        <w:t>.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je povinný vykonávať kontrolu spôsobom, ktorý nebude nad primeranú mieru zaťažovať bežnú prevádzku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w:t>
      </w:r>
      <w:r w:rsidR="00D14D9C" w:rsidRPr="00553596">
        <w:rPr>
          <w:rFonts w:asciiTheme="minorHAnsi" w:hAnsiTheme="minorHAnsi" w:cstheme="minorHAnsi"/>
          <w:sz w:val="24"/>
          <w:lang w:val="sk-SK"/>
        </w:rPr>
        <w:t xml:space="preserve"> Pod bežnou prevádzkou sa rozumie faktický (fyzický) výkon dopravnej činnosti Vozidlami spôsobom, aby nedochádzalo k</w:t>
      </w:r>
      <w:r w:rsidR="00DE2769" w:rsidRPr="00553596">
        <w:rPr>
          <w:rFonts w:asciiTheme="minorHAnsi" w:hAnsiTheme="minorHAnsi" w:cstheme="minorHAnsi"/>
          <w:sz w:val="24"/>
          <w:lang w:val="sk-SK"/>
        </w:rPr>
        <w:t> </w:t>
      </w:r>
      <w:r w:rsidR="00D14D9C" w:rsidRPr="00553596">
        <w:rPr>
          <w:rFonts w:asciiTheme="minorHAnsi" w:hAnsiTheme="minorHAnsi" w:cstheme="minorHAnsi"/>
          <w:sz w:val="24"/>
          <w:lang w:val="sk-SK"/>
        </w:rPr>
        <w:t>meškaniam</w:t>
      </w:r>
      <w:r w:rsidR="00DE2769" w:rsidRPr="00553596">
        <w:rPr>
          <w:rFonts w:asciiTheme="minorHAnsi" w:hAnsiTheme="minorHAnsi" w:cstheme="minorHAnsi"/>
          <w:sz w:val="24"/>
          <w:lang w:val="sk-SK"/>
        </w:rPr>
        <w:t xml:space="preserve"> v dopravnom výkone</w:t>
      </w:r>
      <w:r w:rsidR="00D14D9C"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Dopravca je oprávnený v odôvodnených prípadoch</w:t>
      </w:r>
      <w:r w:rsidR="00D14D9C" w:rsidRPr="00553596">
        <w:rPr>
          <w:rFonts w:asciiTheme="minorHAnsi" w:hAnsiTheme="minorHAnsi" w:cstheme="minorHAnsi"/>
          <w:sz w:val="24"/>
          <w:lang w:val="sk-SK"/>
        </w:rPr>
        <w:t xml:space="preserve"> navrhnúť</w:t>
      </w:r>
      <w:r w:rsidRPr="00553596">
        <w:rPr>
          <w:rFonts w:asciiTheme="minorHAnsi" w:hAnsiTheme="minorHAnsi" w:cstheme="minorHAnsi"/>
          <w:sz w:val="24"/>
          <w:lang w:val="sk-SK"/>
        </w:rPr>
        <w:t xml:space="preserve"> z kontroly vylúčiť dokumenty, doklady, objekty a prostriedky, ktoré </w:t>
      </w:r>
      <w:r w:rsidR="000652E3" w:rsidRPr="00553596">
        <w:rPr>
          <w:rFonts w:asciiTheme="minorHAnsi" w:hAnsiTheme="minorHAnsi" w:cstheme="minorHAnsi"/>
          <w:sz w:val="24"/>
          <w:lang w:val="sk-SK"/>
        </w:rPr>
        <w:t>sa nijakým spôsobom netýkajú tejto</w:t>
      </w:r>
      <w:r w:rsidRPr="00553596">
        <w:rPr>
          <w:rFonts w:asciiTheme="minorHAnsi" w:hAnsiTheme="minorHAnsi" w:cstheme="minorHAnsi"/>
          <w:sz w:val="24"/>
          <w:lang w:val="sk-SK"/>
        </w:rPr>
        <w:t xml:space="preserve">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7C2789">
        <w:rPr>
          <w:rFonts w:asciiTheme="minorHAnsi" w:hAnsiTheme="minorHAnsi" w:cstheme="minorHAnsi"/>
          <w:sz w:val="24"/>
          <w:lang w:val="sk-SK"/>
        </w:rPr>
        <w:t>.</w:t>
      </w:r>
    </w:p>
    <w:p w14:paraId="25DC9837" w14:textId="249826C0" w:rsidR="009E01D0" w:rsidRPr="00553596" w:rsidRDefault="009E01D0" w:rsidP="0098400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E09A5" w:rsidRPr="00553596">
        <w:rPr>
          <w:rFonts w:asciiTheme="minorHAnsi" w:hAnsiTheme="minorHAnsi" w:cstheme="minorHAnsi"/>
          <w:sz w:val="24"/>
          <w:lang w:val="sk-SK"/>
        </w:rPr>
        <w:t xml:space="preserve">opravca je povinný predkladať Objednávateľovi kópie </w:t>
      </w:r>
      <w:r w:rsidR="00984003" w:rsidRPr="00553596">
        <w:rPr>
          <w:rFonts w:asciiTheme="minorHAnsi" w:hAnsiTheme="minorHAnsi" w:cstheme="minorHAnsi"/>
          <w:sz w:val="24"/>
          <w:lang w:val="sk-SK"/>
        </w:rPr>
        <w:t xml:space="preserve">všetkých formulárov, resp. údajov z nich v rovnakej forme, a iných dokumentov, ktoré je povinný viesť a/alebo poskytovať Štatistickému úradu Slovenskej republiky na základe § 18 ods. 5 zákona č. </w:t>
      </w:r>
      <w:r w:rsidR="00281C4A">
        <w:rPr>
          <w:rFonts w:asciiTheme="minorHAnsi" w:hAnsiTheme="minorHAnsi" w:cstheme="minorHAnsi"/>
          <w:sz w:val="24"/>
          <w:lang w:val="sk-SK"/>
        </w:rPr>
        <w:t>5</w:t>
      </w:r>
      <w:r w:rsidR="00984003" w:rsidRPr="00553596">
        <w:rPr>
          <w:rFonts w:asciiTheme="minorHAnsi" w:hAnsiTheme="minorHAnsi" w:cstheme="minorHAnsi"/>
          <w:sz w:val="24"/>
          <w:lang w:val="sk-SK"/>
        </w:rPr>
        <w:t>40/2001 Z.</w:t>
      </w:r>
      <w:r w:rsidR="00EB56E6">
        <w:rPr>
          <w:rFonts w:asciiTheme="minorHAnsi" w:hAnsiTheme="minorHAnsi" w:cstheme="minorHAnsi"/>
          <w:sz w:val="24"/>
          <w:lang w:val="sk-SK"/>
        </w:rPr>
        <w:t xml:space="preserve"> </w:t>
      </w:r>
      <w:r w:rsidR="00984003" w:rsidRPr="00553596">
        <w:rPr>
          <w:rFonts w:asciiTheme="minorHAnsi" w:hAnsiTheme="minorHAnsi" w:cstheme="minorHAnsi"/>
          <w:sz w:val="24"/>
          <w:lang w:val="sk-SK"/>
        </w:rPr>
        <w:t>z. a príslušných aktuálnych vykonávacích predpisov</w:t>
      </w:r>
      <w:r w:rsidR="00252943">
        <w:rPr>
          <w:rFonts w:asciiTheme="minorHAnsi" w:hAnsiTheme="minorHAnsi" w:cstheme="minorHAnsi"/>
          <w:sz w:val="24"/>
          <w:lang w:val="sk-SK"/>
        </w:rPr>
        <w:t>; ďalej je Dopravca povinný na požiadanie Objednávateľovi bezodkladne (najneskôr do 5 pracovných dní</w:t>
      </w:r>
      <w:r w:rsidR="00464119">
        <w:rPr>
          <w:rFonts w:asciiTheme="minorHAnsi" w:hAnsiTheme="minorHAnsi" w:cstheme="minorHAnsi"/>
          <w:sz w:val="24"/>
          <w:lang w:val="sk-SK"/>
        </w:rPr>
        <w:t xml:space="preserve"> od požiadania</w:t>
      </w:r>
      <w:r w:rsidR="00252943">
        <w:rPr>
          <w:rFonts w:asciiTheme="minorHAnsi" w:hAnsiTheme="minorHAnsi" w:cstheme="minorHAnsi"/>
          <w:sz w:val="24"/>
          <w:lang w:val="sk-SK"/>
        </w:rPr>
        <w:t xml:space="preserve">) poskytovať akékoľvek dokumenty, informácie a údaje (vrátane akýchkoľvek dát), ktoré umožňujú Objednávateľovi kontrolu </w:t>
      </w:r>
      <w:r w:rsidR="00FE77D0">
        <w:rPr>
          <w:rFonts w:asciiTheme="minorHAnsi" w:hAnsiTheme="minorHAnsi" w:cstheme="minorHAnsi"/>
          <w:sz w:val="24"/>
          <w:lang w:val="sk-SK"/>
        </w:rPr>
        <w:t>správnosti údajov vo vyúčtovaní podľa Prílohy č. 5, 5a a 5b</w:t>
      </w:r>
      <w:r w:rsidR="00984003" w:rsidRPr="00553596">
        <w:rPr>
          <w:rFonts w:asciiTheme="minorHAnsi" w:hAnsiTheme="minorHAnsi" w:cstheme="minorHAnsi"/>
          <w:sz w:val="24"/>
          <w:lang w:val="sk-SK"/>
        </w:rPr>
        <w:t>. Pokiaľ sú tieto údaje poskytované elekt</w:t>
      </w:r>
      <w:r w:rsidR="00984003" w:rsidRPr="006C7EA7">
        <w:rPr>
          <w:rFonts w:asciiTheme="minorHAnsi" w:hAnsiTheme="minorHAnsi" w:cstheme="minorHAnsi"/>
          <w:sz w:val="24"/>
          <w:lang w:val="sk-SK"/>
        </w:rPr>
        <w:t>ronicky, Dopravca ich predloží elektronicky v</w:t>
      </w:r>
      <w:r w:rsidR="00D32A8A" w:rsidRPr="006C7EA7">
        <w:rPr>
          <w:rFonts w:asciiTheme="minorHAnsi" w:hAnsiTheme="minorHAnsi" w:cstheme="minorHAnsi"/>
          <w:sz w:val="24"/>
          <w:lang w:val="sk-SK"/>
        </w:rPr>
        <w:t xml:space="preserve">o vzájomne dohodnutom a </w:t>
      </w:r>
      <w:r w:rsidR="00CF06CB" w:rsidRPr="006C7EA7">
        <w:rPr>
          <w:rFonts w:asciiTheme="minorHAnsi" w:hAnsiTheme="minorHAnsi" w:cstheme="minorHAnsi"/>
          <w:sz w:val="24"/>
          <w:lang w:val="sk-SK"/>
        </w:rPr>
        <w:t>Objednávateľo</w:t>
      </w:r>
      <w:r w:rsidR="00CF06CB">
        <w:rPr>
          <w:rFonts w:asciiTheme="minorHAnsi" w:hAnsiTheme="minorHAnsi" w:cstheme="minorHAnsi"/>
          <w:sz w:val="24"/>
          <w:lang w:val="sk-SK"/>
        </w:rPr>
        <w:t>vi</w:t>
      </w:r>
      <w:r w:rsidR="00CF06CB" w:rsidRPr="006C7EA7">
        <w:rPr>
          <w:rFonts w:asciiTheme="minorHAnsi" w:hAnsiTheme="minorHAnsi" w:cstheme="minorHAnsi"/>
          <w:sz w:val="24"/>
          <w:lang w:val="sk-SK"/>
        </w:rPr>
        <w:t xml:space="preserve"> </w:t>
      </w:r>
      <w:r w:rsidR="00CF06CB">
        <w:rPr>
          <w:rFonts w:asciiTheme="minorHAnsi" w:hAnsiTheme="minorHAnsi" w:cstheme="minorHAnsi"/>
          <w:sz w:val="24"/>
          <w:lang w:val="sk-SK"/>
        </w:rPr>
        <w:t>vyhovujúcom</w:t>
      </w:r>
      <w:r w:rsidR="00CF06CB" w:rsidRPr="006C7EA7">
        <w:rPr>
          <w:rFonts w:asciiTheme="minorHAnsi" w:hAnsiTheme="minorHAnsi" w:cstheme="minorHAnsi"/>
          <w:sz w:val="24"/>
          <w:lang w:val="sk-SK"/>
        </w:rPr>
        <w:t xml:space="preserve"> </w:t>
      </w:r>
      <w:r w:rsidR="00D32A8A" w:rsidRPr="006C7EA7">
        <w:rPr>
          <w:rFonts w:asciiTheme="minorHAnsi" w:hAnsiTheme="minorHAnsi" w:cstheme="minorHAnsi"/>
          <w:sz w:val="24"/>
          <w:lang w:val="sk-SK"/>
        </w:rPr>
        <w:t xml:space="preserve">štandardne </w:t>
      </w:r>
      <w:r w:rsidR="00CF06CB">
        <w:rPr>
          <w:rFonts w:asciiTheme="minorHAnsi" w:hAnsiTheme="minorHAnsi" w:cstheme="minorHAnsi"/>
          <w:sz w:val="24"/>
          <w:lang w:val="sk-SK"/>
        </w:rPr>
        <w:t xml:space="preserve">a </w:t>
      </w:r>
      <w:r w:rsidR="00D32A8A" w:rsidRPr="006C7EA7">
        <w:rPr>
          <w:rFonts w:asciiTheme="minorHAnsi" w:hAnsiTheme="minorHAnsi" w:cstheme="minorHAnsi"/>
          <w:sz w:val="24"/>
          <w:lang w:val="sk-SK"/>
        </w:rPr>
        <w:t>zaužívanom</w:t>
      </w:r>
      <w:r w:rsidR="00984003" w:rsidRPr="00553596">
        <w:rPr>
          <w:rFonts w:asciiTheme="minorHAnsi" w:hAnsiTheme="minorHAnsi" w:cstheme="minorHAnsi"/>
          <w:sz w:val="24"/>
          <w:lang w:val="sk-SK"/>
        </w:rPr>
        <w:t xml:space="preserve"> formáte</w:t>
      </w:r>
      <w:r w:rsidR="00D32A8A" w:rsidRPr="00553596">
        <w:rPr>
          <w:rFonts w:asciiTheme="minorHAnsi" w:hAnsiTheme="minorHAnsi" w:cstheme="minorHAnsi"/>
          <w:sz w:val="24"/>
          <w:lang w:val="sk-SK"/>
        </w:rPr>
        <w:t>,</w:t>
      </w:r>
      <w:r w:rsidR="00984003" w:rsidRPr="00553596">
        <w:rPr>
          <w:rFonts w:asciiTheme="minorHAnsi" w:hAnsiTheme="minorHAnsi" w:cstheme="minorHAnsi"/>
          <w:sz w:val="24"/>
          <w:lang w:val="sk-SK"/>
        </w:rPr>
        <w:t xml:space="preserve"> </w:t>
      </w:r>
      <w:r w:rsidR="00D32A8A" w:rsidRPr="00553596">
        <w:rPr>
          <w:rFonts w:asciiTheme="minorHAnsi" w:hAnsiTheme="minorHAnsi" w:cstheme="minorHAnsi"/>
          <w:sz w:val="24"/>
          <w:lang w:val="sk-SK"/>
        </w:rPr>
        <w:t>avšak vždy v otvorenom – strojovo čitateľnom, resp. kopírovateľnom formáte</w:t>
      </w:r>
      <w:r w:rsidR="00984003" w:rsidRPr="00553596">
        <w:rPr>
          <w:rFonts w:asciiTheme="minorHAnsi" w:hAnsiTheme="minorHAnsi" w:cstheme="minorHAnsi"/>
          <w:sz w:val="24"/>
          <w:lang w:val="sk-SK"/>
        </w:rPr>
        <w:t xml:space="preserve">, a to vždy </w:t>
      </w:r>
      <w:r w:rsidR="00CE09A5" w:rsidRPr="00553596">
        <w:rPr>
          <w:rFonts w:asciiTheme="minorHAnsi" w:hAnsiTheme="minorHAnsi" w:cstheme="minorHAnsi"/>
          <w:sz w:val="24"/>
          <w:lang w:val="sk-SK"/>
        </w:rPr>
        <w:t xml:space="preserve">najneskôr do </w:t>
      </w:r>
      <w:r w:rsidR="00984003" w:rsidRPr="00553596">
        <w:rPr>
          <w:rFonts w:asciiTheme="minorHAnsi" w:hAnsiTheme="minorHAnsi" w:cstheme="minorHAnsi"/>
          <w:sz w:val="24"/>
          <w:lang w:val="sk-SK"/>
        </w:rPr>
        <w:t>piatich (5)</w:t>
      </w:r>
      <w:r w:rsidR="00CE09A5" w:rsidRPr="00553596">
        <w:rPr>
          <w:rFonts w:asciiTheme="minorHAnsi" w:hAnsiTheme="minorHAnsi" w:cstheme="minorHAnsi"/>
          <w:sz w:val="24"/>
          <w:lang w:val="sk-SK"/>
        </w:rPr>
        <w:t xml:space="preserve"> kalendárnych dní po </w:t>
      </w:r>
      <w:r w:rsidR="00984003" w:rsidRPr="00553596">
        <w:rPr>
          <w:rFonts w:asciiTheme="minorHAnsi" w:hAnsiTheme="minorHAnsi" w:cstheme="minorHAnsi"/>
          <w:sz w:val="24"/>
          <w:lang w:val="sk-SK"/>
        </w:rPr>
        <w:t>tom, čo bol tieto údaje povinný poskytnúť Štatistickému úradu SR</w:t>
      </w:r>
      <w:r w:rsidR="002050BE">
        <w:rPr>
          <w:rFonts w:asciiTheme="minorHAnsi" w:hAnsiTheme="minorHAnsi" w:cstheme="minorHAnsi"/>
          <w:sz w:val="24"/>
          <w:lang w:val="sk-SK"/>
        </w:rPr>
        <w:t>, pokiaľ Zmluva nestanovuje inak</w:t>
      </w:r>
      <w:r w:rsidRPr="00553596">
        <w:rPr>
          <w:rFonts w:asciiTheme="minorHAnsi" w:hAnsiTheme="minorHAnsi" w:cstheme="minorHAnsi"/>
          <w:sz w:val="24"/>
          <w:lang w:val="sk-SK"/>
        </w:rPr>
        <w:t>.</w:t>
      </w:r>
      <w:r w:rsidR="00984003" w:rsidRPr="00553596">
        <w:rPr>
          <w:rFonts w:asciiTheme="minorHAnsi" w:hAnsiTheme="minorHAnsi" w:cstheme="minorHAnsi"/>
          <w:sz w:val="24"/>
          <w:lang w:val="sk-SK"/>
        </w:rPr>
        <w:t xml:space="preserve"> Pre účely plnenia povinnosti </w:t>
      </w:r>
      <w:r w:rsidR="00984003" w:rsidRPr="00553596">
        <w:rPr>
          <w:rFonts w:asciiTheme="minorHAnsi" w:hAnsiTheme="minorHAnsi" w:cstheme="minorHAnsi"/>
          <w:sz w:val="24"/>
          <w:lang w:val="sk-SK"/>
        </w:rPr>
        <w:lastRenderedPageBreak/>
        <w:t>Objednávateľa podľa § 43 písm. e) ZCD je Dopravca povinný ďalej zaznamenávať všetky relevantné prevádzkové údaje o vykonávanej doprave,</w:t>
      </w:r>
      <w:r w:rsidR="005C6D97" w:rsidRPr="00553596">
        <w:rPr>
          <w:rFonts w:asciiTheme="minorHAnsi" w:hAnsiTheme="minorHAnsi" w:cstheme="minorHAnsi"/>
          <w:sz w:val="24"/>
          <w:lang w:val="sk-SK"/>
        </w:rPr>
        <w:t xml:space="preserve"> resp. o plnení tejto Zmluvy,</w:t>
      </w:r>
      <w:r w:rsidR="00984003" w:rsidRPr="00553596">
        <w:rPr>
          <w:rFonts w:asciiTheme="minorHAnsi" w:hAnsiTheme="minorHAnsi" w:cstheme="minorHAnsi"/>
          <w:sz w:val="24"/>
          <w:lang w:val="sk-SK"/>
        </w:rPr>
        <w:t xml:space="preserve"> a to v súlade, v rozsahu a</w:t>
      </w:r>
      <w:r w:rsidR="005C6D97" w:rsidRPr="00553596">
        <w:rPr>
          <w:rFonts w:asciiTheme="minorHAnsi" w:hAnsiTheme="minorHAnsi" w:cstheme="minorHAnsi"/>
          <w:sz w:val="24"/>
          <w:lang w:val="sk-SK"/>
        </w:rPr>
        <w:t> </w:t>
      </w:r>
      <w:r w:rsidR="00984003" w:rsidRPr="00553596">
        <w:rPr>
          <w:rFonts w:asciiTheme="minorHAnsi" w:hAnsiTheme="minorHAnsi" w:cstheme="minorHAnsi"/>
          <w:sz w:val="24"/>
          <w:lang w:val="sk-SK"/>
        </w:rPr>
        <w:t>spôsobom</w:t>
      </w:r>
      <w:r w:rsidR="005C6D97" w:rsidRPr="00553596">
        <w:rPr>
          <w:rFonts w:asciiTheme="minorHAnsi" w:hAnsiTheme="minorHAnsi" w:cstheme="minorHAnsi"/>
          <w:sz w:val="24"/>
          <w:lang w:val="sk-SK"/>
        </w:rPr>
        <w:t xml:space="preserve"> (vrátane formy)</w:t>
      </w:r>
      <w:r w:rsidR="00984003" w:rsidRPr="00553596">
        <w:rPr>
          <w:rFonts w:asciiTheme="minorHAnsi" w:hAnsiTheme="minorHAnsi" w:cstheme="minorHAnsi"/>
          <w:sz w:val="24"/>
          <w:lang w:val="sk-SK"/>
        </w:rPr>
        <w:t xml:space="preserve"> podľa  § 9 Vyhlášky Ministerstva dopravy a výstavby Slovenskej republiky č. 5/2020 Z.</w:t>
      </w:r>
      <w:r w:rsidR="00EB56E6">
        <w:rPr>
          <w:rFonts w:asciiTheme="minorHAnsi" w:hAnsiTheme="minorHAnsi" w:cstheme="minorHAnsi"/>
          <w:sz w:val="24"/>
          <w:lang w:val="sk-SK"/>
        </w:rPr>
        <w:t xml:space="preserve"> </w:t>
      </w:r>
      <w:r w:rsidR="00984003" w:rsidRPr="00553596">
        <w:rPr>
          <w:rFonts w:asciiTheme="minorHAnsi" w:hAnsiTheme="minorHAnsi" w:cstheme="minorHAnsi"/>
          <w:sz w:val="24"/>
          <w:lang w:val="sk-SK"/>
        </w:rPr>
        <w:t>z.,</w:t>
      </w:r>
      <w:r w:rsidR="005C6D97" w:rsidRPr="00553596">
        <w:rPr>
          <w:rFonts w:asciiTheme="minorHAnsi" w:hAnsiTheme="minorHAnsi" w:cstheme="minorHAnsi"/>
          <w:sz w:val="24"/>
          <w:lang w:val="sk-SK"/>
        </w:rPr>
        <w:t xml:space="preserve"> a tieto poskytnúť Objednávateľovi</w:t>
      </w:r>
      <w:r w:rsidR="00984003" w:rsidRPr="00553596">
        <w:rPr>
          <w:rFonts w:asciiTheme="minorHAnsi" w:hAnsiTheme="minorHAnsi" w:cstheme="minorHAnsi"/>
          <w:sz w:val="24"/>
          <w:lang w:val="sk-SK"/>
        </w:rPr>
        <w:t xml:space="preserve"> vždy najneskôr do 15. 2. nasledujúceho kalendárneho roka. Nedodržanie</w:t>
      </w:r>
      <w:r w:rsidR="002050BE">
        <w:rPr>
          <w:rFonts w:asciiTheme="minorHAnsi" w:hAnsiTheme="minorHAnsi" w:cstheme="minorHAnsi"/>
          <w:sz w:val="24"/>
          <w:lang w:val="sk-SK"/>
        </w:rPr>
        <w:t xml:space="preserve"> ktorejkoľvek</w:t>
      </w:r>
      <w:r w:rsidR="00984003" w:rsidRPr="00553596">
        <w:rPr>
          <w:rFonts w:asciiTheme="minorHAnsi" w:hAnsiTheme="minorHAnsi" w:cstheme="minorHAnsi"/>
          <w:sz w:val="24"/>
          <w:lang w:val="sk-SK"/>
        </w:rPr>
        <w:t xml:space="preserve"> povinnosti Dopravcu podľa </w:t>
      </w:r>
      <w:r w:rsidR="000F189A" w:rsidRPr="00553596">
        <w:rPr>
          <w:rFonts w:asciiTheme="minorHAnsi" w:hAnsiTheme="minorHAnsi" w:cstheme="minorHAnsi"/>
          <w:sz w:val="24"/>
          <w:lang w:val="sk-SK"/>
        </w:rPr>
        <w:t xml:space="preserve">tohto bodu </w:t>
      </w:r>
      <w:r w:rsidR="002050BE">
        <w:rPr>
          <w:rFonts w:asciiTheme="minorHAnsi" w:hAnsiTheme="minorHAnsi" w:cstheme="minorHAnsi"/>
          <w:sz w:val="24"/>
          <w:lang w:val="sk-SK"/>
        </w:rPr>
        <w:t xml:space="preserve">8.4 </w:t>
      </w:r>
      <w:r w:rsidR="005C6D97" w:rsidRPr="00553596">
        <w:rPr>
          <w:rFonts w:asciiTheme="minorHAnsi" w:hAnsiTheme="minorHAnsi" w:cstheme="minorHAnsi"/>
          <w:sz w:val="24"/>
          <w:lang w:val="sk-SK"/>
        </w:rPr>
        <w:t>oprávňuje Objednávateľa uložiť Dopravcovi zmluvnú pokutu vo výške 1.000,- EUR</w:t>
      </w:r>
      <w:r w:rsidR="005553C5">
        <w:rPr>
          <w:rFonts w:asciiTheme="minorHAnsi" w:hAnsiTheme="minorHAnsi" w:cstheme="minorHAnsi"/>
          <w:sz w:val="24"/>
          <w:lang w:val="sk-SK"/>
        </w:rPr>
        <w:t>,</w:t>
      </w:r>
      <w:r w:rsidR="005C6D97" w:rsidRPr="00553596">
        <w:rPr>
          <w:rFonts w:asciiTheme="minorHAnsi" w:hAnsiTheme="minorHAnsi" w:cstheme="minorHAnsi"/>
          <w:sz w:val="24"/>
          <w:lang w:val="sk-SK"/>
        </w:rPr>
        <w:t xml:space="preserve"> plus 10,- EUR za každý aj začatý deň omeškania. </w:t>
      </w:r>
      <w:r w:rsidR="002050BE">
        <w:rPr>
          <w:rFonts w:asciiTheme="minorHAnsi" w:hAnsiTheme="minorHAnsi" w:cstheme="minorHAnsi"/>
          <w:sz w:val="24"/>
          <w:lang w:val="sk-SK"/>
        </w:rPr>
        <w:t>Pokiaľ nie je stanovené v prvej vete inak, n</w:t>
      </w:r>
      <w:r w:rsidR="00C96DBA" w:rsidRPr="00553596">
        <w:rPr>
          <w:rFonts w:asciiTheme="minorHAnsi" w:hAnsiTheme="minorHAnsi" w:cstheme="minorHAnsi"/>
          <w:sz w:val="24"/>
          <w:lang w:val="sk-SK"/>
        </w:rPr>
        <w:t>a požiadanie Objednávateľa je Dopravca povinný poskytovať všetky informácie a údaje podľa tohto bodu 8.</w:t>
      </w:r>
      <w:r w:rsidR="00E874B3">
        <w:rPr>
          <w:rFonts w:asciiTheme="minorHAnsi" w:hAnsiTheme="minorHAnsi" w:cstheme="minorHAnsi"/>
          <w:sz w:val="24"/>
          <w:lang w:val="sk-SK"/>
        </w:rPr>
        <w:t>4</w:t>
      </w:r>
      <w:r w:rsidR="00C96DBA" w:rsidRPr="00553596">
        <w:rPr>
          <w:rFonts w:asciiTheme="minorHAnsi" w:hAnsiTheme="minorHAnsi" w:cstheme="minorHAnsi"/>
          <w:sz w:val="24"/>
          <w:lang w:val="sk-SK"/>
        </w:rPr>
        <w:t xml:space="preserve"> aj priebežne, najčastejšie však raz do mesiaca, a to vždy najneskôr do desiatich (10) pracovných dní od vyžiadania, zmluvná pokuta podľa predchádzajúcej vety sa použije primerane aj na porušenie tejto povinnosti, avšak krátená o 50%.</w:t>
      </w:r>
      <w:r w:rsidR="00F86061" w:rsidRPr="00553596">
        <w:rPr>
          <w:rFonts w:asciiTheme="minorHAnsi" w:hAnsiTheme="minorHAnsi" w:cstheme="minorHAnsi"/>
          <w:sz w:val="24"/>
          <w:lang w:val="sk-SK"/>
        </w:rPr>
        <w:t xml:space="preserve"> Zmluvné strany sa dohodli, že pokiaľ  kedykoľvek počas trvania tejto Zmluvy dôjde k zmene právnych predpisov uvedených vyššie v tomto bode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vrátane zrušenia týchto predpisov, ich nahradenia alebo prijatia akýchkoľvek iných obdobných právnych predpisov, ktoré budú stanovovať povinnosti obdobné s povinnosťami uvedenými vyššie, bude Dopravca povinný Objednávateľovi v súlade s podmienkami tohto bodu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xml:space="preserve"> (vrátane zachovania platnosti zmluvných pokút) poskytovať všetky údaje, formuláre a informácie v rozsahu vyžadovanom </w:t>
      </w:r>
      <w:r w:rsidR="00DF54F0" w:rsidRPr="00553596">
        <w:rPr>
          <w:rFonts w:asciiTheme="minorHAnsi" w:hAnsiTheme="minorHAnsi" w:cstheme="minorHAnsi"/>
          <w:sz w:val="24"/>
          <w:lang w:val="sk-SK"/>
        </w:rPr>
        <w:t>aktuálnymi</w:t>
      </w:r>
      <w:r w:rsidR="00F86061" w:rsidRPr="00553596">
        <w:rPr>
          <w:rFonts w:asciiTheme="minorHAnsi" w:hAnsiTheme="minorHAnsi" w:cstheme="minorHAnsi"/>
          <w:sz w:val="24"/>
          <w:lang w:val="sk-SK"/>
        </w:rPr>
        <w:t xml:space="preserve"> aplikovateľnými právnymi predpismi. </w:t>
      </w:r>
    </w:p>
    <w:p w14:paraId="58100E49" w14:textId="40B9EA23" w:rsidR="000166A5" w:rsidRPr="00553596" w:rsidRDefault="000166A5" w:rsidP="000166A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153BBC" w:rsidRPr="00553596">
        <w:rPr>
          <w:rFonts w:asciiTheme="minorHAnsi" w:hAnsiTheme="minorHAnsi" w:cstheme="minorHAnsi"/>
          <w:sz w:val="24"/>
          <w:lang w:val="sk-SK"/>
        </w:rPr>
        <w:t xml:space="preserve">opravca je povinný </w:t>
      </w:r>
      <w:r w:rsidR="002E4610">
        <w:rPr>
          <w:rFonts w:asciiTheme="minorHAnsi" w:hAnsiTheme="minorHAnsi" w:cstheme="minorHAnsi"/>
          <w:sz w:val="24"/>
          <w:lang w:val="sk-SK"/>
        </w:rPr>
        <w:t xml:space="preserve">na základe pokynu Objednávateľa </w:t>
      </w:r>
      <w:r w:rsidR="009C2862">
        <w:rPr>
          <w:rFonts w:asciiTheme="minorHAnsi" w:hAnsiTheme="minorHAnsi" w:cstheme="minorHAnsi"/>
          <w:sz w:val="24"/>
          <w:lang w:val="sk-SK"/>
        </w:rPr>
        <w:t xml:space="preserve">poskytnúť súčinnosť a </w:t>
      </w:r>
      <w:r w:rsidR="00153BBC" w:rsidRPr="00553596">
        <w:rPr>
          <w:rFonts w:asciiTheme="minorHAnsi" w:hAnsiTheme="minorHAnsi" w:cstheme="minorHAnsi"/>
          <w:sz w:val="24"/>
          <w:lang w:val="sk-SK"/>
        </w:rPr>
        <w:t>strpieť umiestnenia informačných</w:t>
      </w:r>
      <w:r w:rsidR="009C2862">
        <w:rPr>
          <w:rFonts w:asciiTheme="minorHAnsi" w:hAnsiTheme="minorHAnsi" w:cstheme="minorHAnsi"/>
          <w:sz w:val="24"/>
          <w:lang w:val="sk-SK"/>
        </w:rPr>
        <w:t xml:space="preserve"> a propagačných</w:t>
      </w:r>
      <w:r w:rsidR="00153BBC" w:rsidRPr="00553596">
        <w:rPr>
          <w:rFonts w:asciiTheme="minorHAnsi" w:hAnsiTheme="minorHAnsi" w:cstheme="minorHAnsi"/>
          <w:sz w:val="24"/>
          <w:lang w:val="sk-SK"/>
        </w:rPr>
        <w:t xml:space="preserve"> materiálov pre cestujúcich v súvislosti s poskytovaním prepravných služieb na základe tejto Zmluvy, propagačných materiálov na športové, kultúrne a spoločenské podujatia a tiež </w:t>
      </w:r>
      <w:r w:rsidR="002E4610">
        <w:rPr>
          <w:rFonts w:asciiTheme="minorHAnsi" w:hAnsiTheme="minorHAnsi" w:cstheme="minorHAnsi"/>
          <w:sz w:val="24"/>
          <w:lang w:val="sk-SK"/>
        </w:rPr>
        <w:t xml:space="preserve">iných </w:t>
      </w:r>
      <w:r w:rsidR="00153BBC" w:rsidRPr="00553596">
        <w:rPr>
          <w:rFonts w:asciiTheme="minorHAnsi" w:hAnsiTheme="minorHAnsi" w:cstheme="minorHAnsi"/>
          <w:sz w:val="24"/>
          <w:lang w:val="sk-SK"/>
        </w:rPr>
        <w:t xml:space="preserve">materiálov (najmä plagátov, </w:t>
      </w:r>
      <w:proofErr w:type="spellStart"/>
      <w:r w:rsidR="00153BBC" w:rsidRPr="00553596">
        <w:rPr>
          <w:rFonts w:asciiTheme="minorHAnsi" w:hAnsiTheme="minorHAnsi" w:cstheme="minorHAnsi"/>
          <w:sz w:val="24"/>
          <w:lang w:val="sk-SK"/>
        </w:rPr>
        <w:t>polepov</w:t>
      </w:r>
      <w:proofErr w:type="spellEnd"/>
      <w:r w:rsidR="00153BBC" w:rsidRPr="00553596">
        <w:rPr>
          <w:rFonts w:asciiTheme="minorHAnsi" w:hAnsiTheme="minorHAnsi" w:cstheme="minorHAnsi"/>
          <w:sz w:val="24"/>
          <w:lang w:val="sk-SK"/>
        </w:rPr>
        <w:t xml:space="preserve"> na karosériu Vozidiel</w:t>
      </w:r>
      <w:r w:rsidR="00770A29">
        <w:rPr>
          <w:rFonts w:asciiTheme="minorHAnsi" w:hAnsiTheme="minorHAnsi" w:cstheme="minorHAnsi"/>
          <w:sz w:val="24"/>
          <w:lang w:val="sk-SK"/>
        </w:rPr>
        <w:t>, informácií na vnútorných obrazovkách</w:t>
      </w:r>
      <w:r w:rsidR="00153BBC" w:rsidRPr="00553596">
        <w:rPr>
          <w:rFonts w:asciiTheme="minorHAnsi" w:hAnsiTheme="minorHAnsi" w:cstheme="minorHAnsi"/>
          <w:sz w:val="24"/>
          <w:lang w:val="sk-SK"/>
        </w:rPr>
        <w:t xml:space="preserve"> a pod.) v</w:t>
      </w:r>
      <w:r w:rsidR="00281C4A">
        <w:rPr>
          <w:rFonts w:asciiTheme="minorHAnsi" w:hAnsiTheme="minorHAnsi" w:cstheme="minorHAnsi"/>
          <w:sz w:val="24"/>
          <w:lang w:val="sk-SK"/>
        </w:rPr>
        <w:t xml:space="preserve"> na </w:t>
      </w:r>
      <w:r w:rsidR="009320D0">
        <w:rPr>
          <w:rFonts w:asciiTheme="minorHAnsi" w:hAnsiTheme="minorHAnsi" w:cstheme="minorHAnsi"/>
          <w:sz w:val="24"/>
          <w:lang w:val="sk-SK"/>
        </w:rPr>
        <w:t xml:space="preserve">Objednávateľom </w:t>
      </w:r>
      <w:r w:rsidR="00153BBC" w:rsidRPr="00553596">
        <w:rPr>
          <w:rFonts w:asciiTheme="minorHAnsi" w:hAnsiTheme="minorHAnsi" w:cstheme="minorHAnsi"/>
          <w:sz w:val="24"/>
          <w:lang w:val="sk-SK"/>
        </w:rPr>
        <w:t xml:space="preserve">vymedzených častiach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ozidiel,</w:t>
      </w:r>
      <w:r w:rsidR="00153BBC" w:rsidRPr="008D4314">
        <w:rPr>
          <w:rFonts w:asciiTheme="minorHAnsi" w:hAnsiTheme="minorHAnsi" w:cstheme="minorHAnsi"/>
          <w:sz w:val="24"/>
          <w:lang w:val="sk-SK"/>
        </w:rPr>
        <w:t xml:space="preserve"> a to na náklady Objednávateľa. Objednávateľ</w:t>
      </w:r>
      <w:r w:rsidR="00677F49">
        <w:rPr>
          <w:rFonts w:asciiTheme="minorHAnsi" w:hAnsiTheme="minorHAnsi" w:cstheme="minorHAnsi"/>
          <w:sz w:val="24"/>
          <w:lang w:val="sk-SK"/>
        </w:rPr>
        <w:t xml:space="preserve"> </w:t>
      </w:r>
      <w:r w:rsidR="00153BBC" w:rsidRPr="008D4314">
        <w:rPr>
          <w:rFonts w:asciiTheme="minorHAnsi" w:hAnsiTheme="minorHAnsi" w:cstheme="minorHAnsi"/>
          <w:sz w:val="24"/>
          <w:lang w:val="sk-SK"/>
        </w:rPr>
        <w:t xml:space="preserve"> sa zaväzuje pri umiestňovaní všetkých informačných, propagačných a reklamných materiálov</w:t>
      </w:r>
      <w:r w:rsidR="00B43C5A">
        <w:rPr>
          <w:rFonts w:asciiTheme="minorHAnsi" w:hAnsiTheme="minorHAnsi" w:cstheme="minorHAnsi"/>
          <w:sz w:val="24"/>
          <w:lang w:val="sk-SK"/>
        </w:rPr>
        <w:t>, vrátane elektronick</w:t>
      </w:r>
      <w:r w:rsidR="00036974">
        <w:rPr>
          <w:rFonts w:asciiTheme="minorHAnsi" w:hAnsiTheme="minorHAnsi" w:cstheme="minorHAnsi"/>
          <w:sz w:val="24"/>
          <w:lang w:val="sk-SK"/>
        </w:rPr>
        <w:t>ej</w:t>
      </w:r>
      <w:r w:rsidR="00B43C5A">
        <w:rPr>
          <w:rFonts w:asciiTheme="minorHAnsi" w:hAnsiTheme="minorHAnsi" w:cstheme="minorHAnsi"/>
          <w:sz w:val="24"/>
          <w:lang w:val="sk-SK"/>
        </w:rPr>
        <w:t xml:space="preserve"> podoby,</w:t>
      </w:r>
      <w:r w:rsidR="00153BBC" w:rsidRPr="008D4314">
        <w:rPr>
          <w:rFonts w:asciiTheme="minorHAnsi" w:hAnsiTheme="minorHAnsi" w:cstheme="minorHAnsi"/>
          <w:sz w:val="24"/>
          <w:lang w:val="sk-SK"/>
        </w:rPr>
        <w:t xml:space="preserve"> postupovať v súčinnosti s</w:t>
      </w:r>
      <w:r w:rsidR="002D1298" w:rsidRPr="006C7EA7">
        <w:rPr>
          <w:rFonts w:asciiTheme="minorHAnsi" w:hAnsiTheme="minorHAnsi" w:cstheme="minorHAnsi"/>
          <w:sz w:val="24"/>
          <w:lang w:val="sk-SK"/>
        </w:rPr>
        <w:t> </w:t>
      </w:r>
      <w:r w:rsidR="00153BBC" w:rsidRPr="006C7EA7">
        <w:rPr>
          <w:rFonts w:asciiTheme="minorHAnsi" w:hAnsiTheme="minorHAnsi" w:cstheme="minorHAnsi"/>
          <w:sz w:val="24"/>
          <w:lang w:val="sk-SK"/>
        </w:rPr>
        <w:t>Dopravcom</w:t>
      </w:r>
      <w:r w:rsidR="002D1298" w:rsidRPr="00553596">
        <w:rPr>
          <w:rFonts w:asciiTheme="minorHAnsi" w:hAnsiTheme="minorHAnsi" w:cstheme="minorHAnsi"/>
          <w:sz w:val="24"/>
          <w:lang w:val="sk-SK"/>
        </w:rPr>
        <w:t xml:space="preserve"> a v súlade s aplikovateľnými právnymi predpismi</w:t>
      </w:r>
      <w:r w:rsidR="00153BBC" w:rsidRPr="00553596">
        <w:rPr>
          <w:rFonts w:asciiTheme="minorHAnsi" w:hAnsiTheme="minorHAnsi" w:cstheme="minorHAnsi"/>
          <w:sz w:val="24"/>
          <w:lang w:val="sk-SK"/>
        </w:rPr>
        <w:t xml:space="preserve">, a to za účelom neobmedzenia poskytovania </w:t>
      </w:r>
      <w:r w:rsidR="00DF54F0" w:rsidRPr="00553596">
        <w:rPr>
          <w:rFonts w:asciiTheme="minorHAnsi" w:hAnsiTheme="minorHAnsi" w:cstheme="minorHAnsi"/>
          <w:sz w:val="24"/>
          <w:lang w:val="sk-SK"/>
        </w:rPr>
        <w:t>S</w:t>
      </w:r>
      <w:r w:rsidR="00153BBC" w:rsidRPr="00553596">
        <w:rPr>
          <w:rFonts w:asciiTheme="minorHAnsi" w:hAnsiTheme="minorHAnsi" w:cstheme="minorHAnsi"/>
          <w:sz w:val="24"/>
          <w:lang w:val="sk-SK"/>
        </w:rPr>
        <w:t>lužieb podľa tejto Zmluvy. Dopravca nie je bez predchádzajúceho písomného súhlasu Objednávateľa</w:t>
      </w:r>
      <w:r w:rsidR="00677F49">
        <w:rPr>
          <w:rFonts w:asciiTheme="minorHAnsi" w:hAnsiTheme="minorHAnsi" w:cstheme="minorHAnsi"/>
          <w:sz w:val="24"/>
          <w:lang w:val="sk-SK"/>
        </w:rPr>
        <w:t xml:space="preserve"> </w:t>
      </w:r>
      <w:r w:rsidR="00153BBC" w:rsidRPr="00553596">
        <w:rPr>
          <w:rFonts w:asciiTheme="minorHAnsi" w:hAnsiTheme="minorHAnsi" w:cstheme="minorHAnsi"/>
          <w:sz w:val="24"/>
          <w:lang w:val="sk-SK"/>
        </w:rPr>
        <w:t xml:space="preserve"> </w:t>
      </w:r>
      <w:r w:rsidR="00DF54F0" w:rsidRPr="00553596">
        <w:rPr>
          <w:rFonts w:asciiTheme="minorHAnsi" w:hAnsiTheme="minorHAnsi" w:cstheme="minorHAnsi"/>
          <w:sz w:val="24"/>
          <w:lang w:val="sk-SK"/>
        </w:rPr>
        <w:t xml:space="preserve">v listinnej podobe </w:t>
      </w:r>
      <w:r w:rsidR="00153BBC" w:rsidRPr="00553596">
        <w:rPr>
          <w:rFonts w:asciiTheme="minorHAnsi" w:hAnsiTheme="minorHAnsi" w:cstheme="minorHAnsi"/>
          <w:sz w:val="24"/>
          <w:lang w:val="sk-SK"/>
        </w:rPr>
        <w:t xml:space="preserve">oprávnený akékoľvek reklamné </w:t>
      </w:r>
      <w:r w:rsidR="00780491">
        <w:rPr>
          <w:rFonts w:asciiTheme="minorHAnsi" w:hAnsiTheme="minorHAnsi" w:cstheme="minorHAnsi"/>
          <w:sz w:val="24"/>
          <w:lang w:val="sk-SK"/>
        </w:rPr>
        <w:t xml:space="preserve">alebo informačné </w:t>
      </w:r>
      <w:r w:rsidR="00153BBC" w:rsidRPr="00553596">
        <w:rPr>
          <w:rFonts w:asciiTheme="minorHAnsi" w:hAnsiTheme="minorHAnsi" w:cstheme="minorHAnsi"/>
          <w:sz w:val="24"/>
          <w:lang w:val="sk-SK"/>
        </w:rPr>
        <w:t xml:space="preserve">materiály vo </w:t>
      </w:r>
      <w:r w:rsidR="00A71CFA">
        <w:rPr>
          <w:rFonts w:asciiTheme="minorHAnsi" w:hAnsiTheme="minorHAnsi" w:cstheme="minorHAnsi"/>
          <w:sz w:val="24"/>
          <w:lang w:val="sk-SK"/>
        </w:rPr>
        <w:t xml:space="preserve">alebo na </w:t>
      </w:r>
      <w:r w:rsidR="00153BBC" w:rsidRPr="00553596">
        <w:rPr>
          <w:rFonts w:asciiTheme="minorHAnsi" w:hAnsiTheme="minorHAnsi" w:cstheme="minorHAnsi"/>
          <w:sz w:val="24"/>
          <w:lang w:val="sk-SK"/>
        </w:rPr>
        <w:t xml:space="preserve">Vozidlách umiestniť </w:t>
      </w:r>
      <w:r w:rsidR="009A2F28" w:rsidRPr="00553596">
        <w:rPr>
          <w:rFonts w:asciiTheme="minorHAnsi" w:hAnsiTheme="minorHAnsi" w:cstheme="minorHAnsi"/>
          <w:sz w:val="24"/>
          <w:lang w:val="sk-SK"/>
        </w:rPr>
        <w:t>ani</w:t>
      </w:r>
      <w:r w:rsidR="00153BBC" w:rsidRPr="00553596">
        <w:rPr>
          <w:rFonts w:asciiTheme="minorHAnsi" w:hAnsiTheme="minorHAnsi" w:cstheme="minorHAnsi"/>
          <w:sz w:val="24"/>
          <w:lang w:val="sk-SK"/>
        </w:rPr>
        <w:t xml:space="preserve"> umožniť </w:t>
      </w:r>
      <w:r w:rsidR="009A2F28" w:rsidRPr="00553596">
        <w:rPr>
          <w:rFonts w:asciiTheme="minorHAnsi" w:hAnsiTheme="minorHAnsi" w:cstheme="minorHAnsi"/>
          <w:sz w:val="24"/>
          <w:lang w:val="sk-SK"/>
        </w:rPr>
        <w:t>ich</w:t>
      </w:r>
      <w:r w:rsidR="00153BBC" w:rsidRPr="00553596">
        <w:rPr>
          <w:rFonts w:asciiTheme="minorHAnsi" w:hAnsiTheme="minorHAnsi" w:cstheme="minorHAnsi"/>
          <w:sz w:val="24"/>
          <w:lang w:val="sk-SK"/>
        </w:rPr>
        <w:t xml:space="preserve"> umiestnenie akýmkoľvek tretím osobám. Ustanovenie predchádzajúcej vety platí aj pre šírenie reklamných oznámení vo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 xml:space="preserve">ozidlách zvukom alebo obrazom. </w:t>
      </w:r>
      <w:r w:rsidR="00780491">
        <w:rPr>
          <w:rFonts w:asciiTheme="minorHAnsi" w:hAnsiTheme="minorHAnsi" w:cstheme="minorHAnsi"/>
          <w:sz w:val="24"/>
          <w:lang w:val="sk-SK"/>
        </w:rPr>
        <w:t>Prípadné v</w:t>
      </w:r>
      <w:r w:rsidR="00153BBC" w:rsidRPr="00553596">
        <w:rPr>
          <w:rFonts w:asciiTheme="minorHAnsi" w:hAnsiTheme="minorHAnsi" w:cstheme="minorHAnsi"/>
          <w:sz w:val="24"/>
          <w:lang w:val="sk-SK"/>
        </w:rPr>
        <w:t>ýnosy</w:t>
      </w:r>
      <w:r w:rsidR="0091785D">
        <w:rPr>
          <w:rFonts w:asciiTheme="minorHAnsi" w:hAnsiTheme="minorHAnsi" w:cstheme="minorHAnsi"/>
          <w:sz w:val="24"/>
          <w:lang w:val="sk-SK"/>
        </w:rPr>
        <w:t xml:space="preserve">, po odčítaní nákladov spojených </w:t>
      </w:r>
      <w:r w:rsidR="00A71CFA">
        <w:rPr>
          <w:rFonts w:asciiTheme="minorHAnsi" w:hAnsiTheme="minorHAnsi" w:cstheme="minorHAnsi"/>
          <w:sz w:val="24"/>
          <w:lang w:val="sk-SK"/>
        </w:rPr>
        <w:t>s</w:t>
      </w:r>
      <w:r w:rsidR="0091785D">
        <w:rPr>
          <w:rFonts w:asciiTheme="minorHAnsi" w:hAnsiTheme="minorHAnsi" w:cstheme="minorHAnsi"/>
          <w:sz w:val="24"/>
          <w:lang w:val="sk-SK"/>
        </w:rPr>
        <w:t xml:space="preserve"> inštaláciou a odstránením reklamy, </w:t>
      </w:r>
      <w:r w:rsidR="00153BBC" w:rsidRPr="00553596">
        <w:rPr>
          <w:rFonts w:asciiTheme="minorHAnsi" w:hAnsiTheme="minorHAnsi" w:cstheme="minorHAnsi"/>
          <w:sz w:val="24"/>
          <w:lang w:val="sk-SK"/>
        </w:rPr>
        <w:t xml:space="preserve"> z umiestnenia reklamných materiálov alebo šíreni</w:t>
      </w:r>
      <w:r w:rsidR="009A2F28" w:rsidRPr="00553596">
        <w:rPr>
          <w:rFonts w:asciiTheme="minorHAnsi" w:hAnsiTheme="minorHAnsi" w:cstheme="minorHAnsi"/>
          <w:sz w:val="24"/>
          <w:lang w:val="sk-SK"/>
        </w:rPr>
        <w:t>a</w:t>
      </w:r>
      <w:r w:rsidR="00153BBC" w:rsidRPr="00553596">
        <w:rPr>
          <w:rFonts w:asciiTheme="minorHAnsi" w:hAnsiTheme="minorHAnsi" w:cstheme="minorHAnsi"/>
          <w:sz w:val="24"/>
          <w:lang w:val="sk-SK"/>
        </w:rPr>
        <w:t xml:space="preserve"> reklamných oznámení podľa tohto </w:t>
      </w:r>
      <w:r w:rsidR="002D1298" w:rsidRPr="00553596">
        <w:rPr>
          <w:rFonts w:asciiTheme="minorHAnsi" w:hAnsiTheme="minorHAnsi" w:cstheme="minorHAnsi"/>
          <w:sz w:val="24"/>
          <w:lang w:val="sk-SK"/>
        </w:rPr>
        <w:t>bodu</w:t>
      </w:r>
      <w:r w:rsidR="00153BBC" w:rsidRPr="00553596">
        <w:rPr>
          <w:rFonts w:asciiTheme="minorHAnsi" w:hAnsiTheme="minorHAnsi" w:cstheme="minorHAnsi"/>
          <w:sz w:val="24"/>
          <w:lang w:val="sk-SK"/>
        </w:rPr>
        <w:t xml:space="preserve"> Zmluvy nálež</w:t>
      </w:r>
      <w:r w:rsidR="009A2F28" w:rsidRPr="00553596">
        <w:rPr>
          <w:rFonts w:asciiTheme="minorHAnsi" w:hAnsiTheme="minorHAnsi" w:cstheme="minorHAnsi"/>
          <w:sz w:val="24"/>
          <w:lang w:val="sk-SK"/>
        </w:rPr>
        <w:t>ia</w:t>
      </w:r>
      <w:r w:rsidR="00153BBC" w:rsidRPr="00553596">
        <w:rPr>
          <w:rFonts w:asciiTheme="minorHAnsi" w:hAnsiTheme="minorHAnsi" w:cstheme="minorHAnsi"/>
          <w:sz w:val="24"/>
          <w:lang w:val="sk-SK"/>
        </w:rPr>
        <w:t xml:space="preserve"> priamo Objednávateľovi</w:t>
      </w:r>
      <w:r w:rsidR="00A90140" w:rsidRPr="00553596">
        <w:rPr>
          <w:rFonts w:asciiTheme="minorHAnsi" w:hAnsiTheme="minorHAnsi" w:cstheme="minorHAnsi"/>
          <w:sz w:val="24"/>
          <w:lang w:val="sk-SK"/>
        </w:rPr>
        <w:t>.</w:t>
      </w:r>
      <w:r w:rsidR="000B5587">
        <w:rPr>
          <w:rFonts w:asciiTheme="minorHAnsi" w:hAnsiTheme="minorHAnsi" w:cstheme="minorHAnsi"/>
          <w:sz w:val="24"/>
          <w:lang w:val="sk-SK"/>
        </w:rPr>
        <w:t xml:space="preserve"> Za poskytnutie súčinnosti</w:t>
      </w:r>
      <w:r w:rsidR="0091785D">
        <w:rPr>
          <w:rFonts w:asciiTheme="minorHAnsi" w:hAnsiTheme="minorHAnsi" w:cstheme="minorHAnsi"/>
          <w:sz w:val="24"/>
          <w:lang w:val="sk-SK"/>
        </w:rPr>
        <w:t xml:space="preserve">, predovšetkým zorganizovania inštalácie a odstraňovania </w:t>
      </w:r>
      <w:proofErr w:type="spellStart"/>
      <w:r w:rsidR="0091785D">
        <w:rPr>
          <w:rFonts w:asciiTheme="minorHAnsi" w:hAnsiTheme="minorHAnsi" w:cstheme="minorHAnsi"/>
          <w:sz w:val="24"/>
          <w:lang w:val="sk-SK"/>
        </w:rPr>
        <w:t>polepov</w:t>
      </w:r>
      <w:proofErr w:type="spellEnd"/>
      <w:r w:rsidR="0091785D">
        <w:rPr>
          <w:rFonts w:asciiTheme="minorHAnsi" w:hAnsiTheme="minorHAnsi" w:cstheme="minorHAnsi"/>
          <w:sz w:val="24"/>
          <w:lang w:val="sk-SK"/>
        </w:rPr>
        <w:t>,</w:t>
      </w:r>
      <w:r w:rsidR="000B5587">
        <w:rPr>
          <w:rFonts w:asciiTheme="minorHAnsi" w:hAnsiTheme="minorHAnsi" w:cstheme="minorHAnsi"/>
          <w:sz w:val="24"/>
          <w:lang w:val="sk-SK"/>
        </w:rPr>
        <w:t xml:space="preserve"> má </w:t>
      </w:r>
      <w:r w:rsidR="00D86877">
        <w:rPr>
          <w:rFonts w:asciiTheme="minorHAnsi" w:hAnsiTheme="minorHAnsi" w:cstheme="minorHAnsi"/>
          <w:sz w:val="24"/>
          <w:lang w:val="sk-SK"/>
        </w:rPr>
        <w:t>Dopravca voči Objednávateľovi</w:t>
      </w:r>
      <w:r w:rsidR="000B5587">
        <w:rPr>
          <w:rFonts w:asciiTheme="minorHAnsi" w:hAnsiTheme="minorHAnsi" w:cstheme="minorHAnsi"/>
          <w:sz w:val="24"/>
          <w:lang w:val="sk-SK"/>
        </w:rPr>
        <w:t xml:space="preserve"> nárok na úhradu preukázaných </w:t>
      </w:r>
      <w:r w:rsidR="00D86877">
        <w:rPr>
          <w:rFonts w:asciiTheme="minorHAnsi" w:hAnsiTheme="minorHAnsi" w:cstheme="minorHAnsi"/>
          <w:sz w:val="24"/>
          <w:lang w:val="sk-SK"/>
        </w:rPr>
        <w:t xml:space="preserve">nevyhnutných </w:t>
      </w:r>
      <w:r w:rsidR="000B5587">
        <w:rPr>
          <w:rFonts w:asciiTheme="minorHAnsi" w:hAnsiTheme="minorHAnsi" w:cstheme="minorHAnsi"/>
          <w:sz w:val="24"/>
          <w:lang w:val="sk-SK"/>
        </w:rPr>
        <w:t xml:space="preserve">nákladov, </w:t>
      </w:r>
      <w:r w:rsidR="00D86877">
        <w:rPr>
          <w:rFonts w:asciiTheme="minorHAnsi" w:hAnsiTheme="minorHAnsi" w:cstheme="minorHAnsi"/>
          <w:sz w:val="24"/>
          <w:lang w:val="sk-SK"/>
        </w:rPr>
        <w:t xml:space="preserve">ktoré mu v danej súvislosti vznikli. </w:t>
      </w:r>
    </w:p>
    <w:p w14:paraId="480567D0" w14:textId="7C134FC4" w:rsidR="004247BC" w:rsidRDefault="004E5853" w:rsidP="00984E9E">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povinný na</w:t>
      </w:r>
      <w:r w:rsidR="009F6C98">
        <w:rPr>
          <w:rFonts w:asciiTheme="minorHAnsi" w:hAnsiTheme="minorHAnsi" w:cstheme="minorHAnsi"/>
          <w:sz w:val="24"/>
          <w:lang w:val="sk-SK"/>
        </w:rPr>
        <w:t xml:space="preserve"> písomnú</w:t>
      </w:r>
      <w:r>
        <w:rPr>
          <w:rFonts w:asciiTheme="minorHAnsi" w:hAnsiTheme="minorHAnsi" w:cstheme="minorHAnsi"/>
          <w:sz w:val="24"/>
          <w:lang w:val="sk-SK"/>
        </w:rPr>
        <w:t xml:space="preserve"> výzvu Objednávateľa</w:t>
      </w:r>
      <w:r w:rsidR="009F6C98">
        <w:rPr>
          <w:rFonts w:asciiTheme="minorHAnsi" w:hAnsiTheme="minorHAnsi" w:cstheme="minorHAnsi"/>
          <w:sz w:val="24"/>
          <w:lang w:val="sk-SK"/>
        </w:rPr>
        <w:t xml:space="preserve"> (postačuje</w:t>
      </w:r>
      <w:r w:rsidR="00AB4A5E">
        <w:rPr>
          <w:rFonts w:asciiTheme="minorHAnsi" w:hAnsiTheme="minorHAnsi" w:cstheme="minorHAnsi"/>
          <w:sz w:val="24"/>
          <w:lang w:val="sk-SK"/>
        </w:rPr>
        <w:t xml:space="preserve"> zaslať prostredníctvom</w:t>
      </w:r>
      <w:r w:rsidR="009F6C98">
        <w:rPr>
          <w:rFonts w:asciiTheme="minorHAnsi" w:hAnsiTheme="minorHAnsi" w:cstheme="minorHAnsi"/>
          <w:sz w:val="24"/>
          <w:lang w:val="sk-SK"/>
        </w:rPr>
        <w:t xml:space="preserve"> email</w:t>
      </w:r>
      <w:r w:rsidR="00AB4A5E">
        <w:rPr>
          <w:rFonts w:asciiTheme="minorHAnsi" w:hAnsiTheme="minorHAnsi" w:cstheme="minorHAnsi"/>
          <w:sz w:val="24"/>
          <w:lang w:val="sk-SK"/>
        </w:rPr>
        <w:t>u</w:t>
      </w:r>
      <w:r w:rsidR="009F6C98">
        <w:rPr>
          <w:rFonts w:asciiTheme="minorHAnsi" w:hAnsiTheme="minorHAnsi" w:cstheme="minorHAnsi"/>
          <w:sz w:val="24"/>
          <w:lang w:val="sk-SK"/>
        </w:rPr>
        <w:t>)</w:t>
      </w:r>
      <w:r>
        <w:rPr>
          <w:rFonts w:asciiTheme="minorHAnsi" w:hAnsiTheme="minorHAnsi" w:cstheme="minorHAnsi"/>
          <w:sz w:val="24"/>
          <w:lang w:val="sk-SK"/>
        </w:rPr>
        <w:t xml:space="preserve"> uzatvoriť Príkaznú zmluvu s IDS BBSK</w:t>
      </w:r>
      <w:r w:rsidR="00AB4A5E">
        <w:rPr>
          <w:rFonts w:asciiTheme="minorHAnsi" w:hAnsiTheme="minorHAnsi" w:cstheme="minorHAnsi"/>
          <w:sz w:val="24"/>
          <w:lang w:val="sk-SK"/>
        </w:rPr>
        <w:t xml:space="preserve">, a to v lehote, ktorú určí Objednávateľ vo výzve, avšak táto nesmie byť kratšia ako 5 dní. </w:t>
      </w:r>
      <w:r w:rsidR="00A71CFA">
        <w:rPr>
          <w:rFonts w:asciiTheme="minorHAnsi" w:hAnsiTheme="minorHAnsi" w:cstheme="minorHAnsi"/>
          <w:sz w:val="24"/>
          <w:lang w:val="sk-SK"/>
        </w:rPr>
        <w:t>Vzorová p</w:t>
      </w:r>
      <w:r w:rsidR="00AB4A5E">
        <w:rPr>
          <w:rFonts w:asciiTheme="minorHAnsi" w:hAnsiTheme="minorHAnsi" w:cstheme="minorHAnsi"/>
          <w:sz w:val="24"/>
          <w:lang w:val="sk-SK"/>
        </w:rPr>
        <w:t>ríkazná zmluva</w:t>
      </w:r>
      <w:r>
        <w:rPr>
          <w:rFonts w:asciiTheme="minorHAnsi" w:hAnsiTheme="minorHAnsi" w:cstheme="minorHAnsi"/>
          <w:sz w:val="24"/>
          <w:lang w:val="sk-SK"/>
        </w:rPr>
        <w:t xml:space="preserve"> tvorí Prílohu č. </w:t>
      </w:r>
      <w:r w:rsidR="009F6C98">
        <w:rPr>
          <w:rFonts w:asciiTheme="minorHAnsi" w:hAnsiTheme="minorHAnsi" w:cstheme="minorHAnsi"/>
          <w:sz w:val="24"/>
          <w:lang w:val="sk-SK"/>
        </w:rPr>
        <w:t>5</w:t>
      </w:r>
      <w:r>
        <w:rPr>
          <w:rFonts w:asciiTheme="minorHAnsi" w:hAnsiTheme="minorHAnsi" w:cstheme="minorHAnsi"/>
          <w:sz w:val="24"/>
          <w:lang w:val="sk-SK"/>
        </w:rPr>
        <w:t xml:space="preserve"> Súťažných podkladov</w:t>
      </w:r>
      <w:r w:rsidR="001C0976">
        <w:rPr>
          <w:rFonts w:asciiTheme="minorHAnsi" w:hAnsiTheme="minorHAnsi" w:cstheme="minorHAnsi"/>
          <w:sz w:val="24"/>
          <w:lang w:val="sk-SK"/>
        </w:rPr>
        <w:t>. P</w:t>
      </w:r>
      <w:r w:rsidR="009F6C98">
        <w:rPr>
          <w:rFonts w:asciiTheme="minorHAnsi" w:hAnsiTheme="minorHAnsi" w:cstheme="minorHAnsi"/>
          <w:sz w:val="24"/>
          <w:lang w:val="sk-SK"/>
        </w:rPr>
        <w:t xml:space="preserve">redmetom </w:t>
      </w:r>
      <w:r w:rsidR="001C0976">
        <w:rPr>
          <w:rFonts w:asciiTheme="minorHAnsi" w:hAnsiTheme="minorHAnsi" w:cstheme="minorHAnsi"/>
          <w:sz w:val="24"/>
          <w:lang w:val="sk-SK"/>
        </w:rPr>
        <w:t xml:space="preserve">príkaznej zmluvy </w:t>
      </w:r>
      <w:r w:rsidR="009F6C98">
        <w:rPr>
          <w:rFonts w:asciiTheme="minorHAnsi" w:hAnsiTheme="minorHAnsi" w:cstheme="minorHAnsi"/>
          <w:sz w:val="24"/>
          <w:lang w:val="sk-SK"/>
        </w:rPr>
        <w:t>je udelenie súhlas</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na</w:t>
      </w:r>
      <w:r w:rsidR="00A71CFA">
        <w:rPr>
          <w:rFonts w:asciiTheme="minorHAnsi" w:hAnsiTheme="minorHAnsi" w:cstheme="minorHAnsi"/>
          <w:sz w:val="24"/>
          <w:lang w:val="sk-SK"/>
        </w:rPr>
        <w:t xml:space="preserve"> výkon činností súvisiacich s výkonom Služby, okrem iného k</w:t>
      </w:r>
      <w:r w:rsidR="009F6C98">
        <w:rPr>
          <w:rFonts w:asciiTheme="minorHAnsi" w:hAnsiTheme="minorHAnsi" w:cstheme="minorHAnsi"/>
          <w:sz w:val="24"/>
          <w:lang w:val="sk-SK"/>
        </w:rPr>
        <w:t xml:space="preserve"> výber</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w:t>
      </w:r>
      <w:r w:rsidR="009F6C98">
        <w:rPr>
          <w:rFonts w:asciiTheme="minorHAnsi" w:hAnsiTheme="minorHAnsi" w:cstheme="minorHAnsi"/>
          <w:sz w:val="24"/>
          <w:lang w:val="sk-SK"/>
        </w:rPr>
        <w:lastRenderedPageBreak/>
        <w:t>cestovného a jeho vyúčtovani</w:t>
      </w:r>
      <w:r w:rsidR="00CD0EAD">
        <w:rPr>
          <w:rFonts w:asciiTheme="minorHAnsi" w:hAnsiTheme="minorHAnsi" w:cstheme="minorHAnsi"/>
          <w:sz w:val="24"/>
          <w:lang w:val="sk-SK"/>
        </w:rPr>
        <w:t>u</w:t>
      </w:r>
      <w:r w:rsidR="009F6C98">
        <w:rPr>
          <w:rFonts w:asciiTheme="minorHAnsi" w:hAnsiTheme="minorHAnsi" w:cstheme="minorHAnsi"/>
          <w:sz w:val="24"/>
          <w:lang w:val="sk-SK"/>
        </w:rPr>
        <w:t xml:space="preserve"> </w:t>
      </w:r>
      <w:r w:rsidR="00A71CFA">
        <w:rPr>
          <w:rFonts w:asciiTheme="minorHAnsi" w:hAnsiTheme="minorHAnsi" w:cstheme="minorHAnsi"/>
          <w:sz w:val="24"/>
          <w:lang w:val="sk-SK"/>
        </w:rPr>
        <w:t>zo strany</w:t>
      </w:r>
      <w:r w:rsidR="009F6C98">
        <w:rPr>
          <w:rFonts w:asciiTheme="minorHAnsi" w:hAnsiTheme="minorHAnsi" w:cstheme="minorHAnsi"/>
          <w:sz w:val="24"/>
          <w:lang w:val="sk-SK"/>
        </w:rPr>
        <w:t xml:space="preserve"> IDS BBSK. Vyššie uveden</w:t>
      </w:r>
      <w:r w:rsidR="00EB56E6">
        <w:rPr>
          <w:rFonts w:asciiTheme="minorHAnsi" w:hAnsiTheme="minorHAnsi" w:cstheme="minorHAnsi"/>
          <w:sz w:val="24"/>
          <w:lang w:val="sk-SK"/>
        </w:rPr>
        <w:t>á povinnosť platí</w:t>
      </w:r>
      <w:r w:rsidR="009F6C98">
        <w:rPr>
          <w:rFonts w:asciiTheme="minorHAnsi" w:hAnsiTheme="minorHAnsi" w:cstheme="minorHAnsi"/>
          <w:sz w:val="24"/>
          <w:lang w:val="sk-SK"/>
        </w:rPr>
        <w:t xml:space="preserve"> však až po uzatvorení tejto Zmluvy a vzniku IDS BBSK. </w:t>
      </w:r>
    </w:p>
    <w:p w14:paraId="63347B30" w14:textId="31FEB8E0" w:rsidR="007E79A7" w:rsidRPr="004E5853" w:rsidRDefault="004D7F75" w:rsidP="00916BEF">
      <w:pPr>
        <w:pStyle w:val="11slovantext"/>
        <w:keepLines/>
        <w:numPr>
          <w:ilvl w:val="1"/>
          <w:numId w:val="2"/>
        </w:numPr>
        <w:spacing w:line="240" w:lineRule="auto"/>
        <w:ind w:left="0" w:firstLine="0"/>
        <w:rPr>
          <w:rFonts w:asciiTheme="minorHAnsi" w:hAnsiTheme="minorHAnsi" w:cstheme="minorHAnsi"/>
          <w:b/>
          <w:sz w:val="24"/>
          <w:lang w:val="sk-SK"/>
        </w:rPr>
      </w:pPr>
      <w:r w:rsidRPr="004E5853">
        <w:rPr>
          <w:rFonts w:asciiTheme="minorHAnsi" w:hAnsiTheme="minorHAnsi" w:cstheme="minorHAnsi"/>
          <w:b/>
          <w:sz w:val="24"/>
          <w:lang w:val="sk-SK"/>
        </w:rPr>
        <w:t>Autobusové stanice a zabezpečenie ich užívania Dopravcom</w:t>
      </w:r>
    </w:p>
    <w:p w14:paraId="7D072A62" w14:textId="5E2E72F2" w:rsidR="004D7F75" w:rsidRDefault="00DD3FDE"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Dopravca sa zaväzuje </w:t>
      </w:r>
      <w:r w:rsidR="00104C92" w:rsidRPr="007C7B66">
        <w:rPr>
          <w:rFonts w:asciiTheme="minorHAnsi" w:hAnsiTheme="minorHAnsi" w:cstheme="minorHAnsi"/>
          <w:sz w:val="24"/>
          <w:lang w:val="sk-SK"/>
        </w:rPr>
        <w:t>mať splnenú povinnosť pod</w:t>
      </w:r>
      <w:r w:rsidR="00104C92" w:rsidRPr="00CD198A">
        <w:rPr>
          <w:rFonts w:asciiTheme="minorHAnsi" w:hAnsiTheme="minorHAnsi" w:cstheme="minorHAnsi"/>
          <w:sz w:val="24"/>
          <w:lang w:val="sk-SK"/>
        </w:rPr>
        <w:t>ľa § 11 písm. d) ZCD najneskôr k momentu Začatia prevádzky a</w:t>
      </w:r>
      <w:r w:rsidR="00CD198A">
        <w:rPr>
          <w:rFonts w:asciiTheme="minorHAnsi" w:hAnsiTheme="minorHAnsi" w:cstheme="minorHAnsi"/>
          <w:sz w:val="24"/>
          <w:lang w:val="sk-SK"/>
        </w:rPr>
        <w:t xml:space="preserve"> včas </w:t>
      </w:r>
      <w:r w:rsidR="00104C92" w:rsidRPr="007C7B66">
        <w:rPr>
          <w:rFonts w:asciiTheme="minorHAnsi" w:hAnsiTheme="minorHAnsi" w:cstheme="minorHAnsi"/>
          <w:sz w:val="24"/>
          <w:lang w:val="sk-SK"/>
        </w:rPr>
        <w:t xml:space="preserve">vynaložiť všetko úsilie smerujúce k splneniu predmetnej povinnosti. Dopravca sa zaväzuje najneskôr </w:t>
      </w:r>
      <w:r w:rsidR="00AD215C" w:rsidRPr="008310D6">
        <w:rPr>
          <w:rFonts w:asciiTheme="minorHAnsi" w:hAnsiTheme="minorHAnsi" w:cstheme="minorHAnsi"/>
          <w:sz w:val="24"/>
          <w:lang w:val="sk-SK"/>
        </w:rPr>
        <w:t xml:space="preserve">45 </w:t>
      </w:r>
      <w:r w:rsidR="00104C92" w:rsidRPr="008310D6">
        <w:rPr>
          <w:rFonts w:asciiTheme="minorHAnsi" w:hAnsiTheme="minorHAnsi" w:cstheme="minorHAnsi"/>
          <w:sz w:val="24"/>
          <w:lang w:val="sk-SK"/>
        </w:rPr>
        <w:t>dní pred</w:t>
      </w:r>
      <w:r w:rsidR="00104C92" w:rsidRPr="007C7B66">
        <w:rPr>
          <w:rFonts w:asciiTheme="minorHAnsi" w:hAnsiTheme="minorHAnsi" w:cstheme="minorHAnsi"/>
          <w:sz w:val="24"/>
          <w:lang w:val="sk-SK"/>
        </w:rPr>
        <w:t xml:space="preserve"> Začatím prevádzky predložiť Objednávateľovi zmluvy uzatvorené na základe §</w:t>
      </w:r>
      <w:r w:rsidR="00104C92" w:rsidRPr="00CD198A">
        <w:rPr>
          <w:rFonts w:asciiTheme="minorHAnsi" w:hAnsiTheme="minorHAnsi" w:cstheme="minorHAnsi"/>
          <w:sz w:val="24"/>
          <w:lang w:val="sk-SK"/>
        </w:rPr>
        <w:t xml:space="preserve"> 11 písm. d) ZCD, týkajúce sa autobusových staníc, na ktorých sú Zastávky podľa tejto Zmluvy</w:t>
      </w:r>
      <w:r w:rsidR="00B17A9A" w:rsidRPr="00CD198A">
        <w:rPr>
          <w:rFonts w:asciiTheme="minorHAnsi" w:hAnsiTheme="minorHAnsi" w:cstheme="minorHAnsi"/>
          <w:sz w:val="24"/>
          <w:lang w:val="sk-SK"/>
        </w:rPr>
        <w:t>. Ďalej sa Dopravca zaväzuje Objednávateľovi predkladať všetky zmeny predmetných zmlúv, resp. zmenené zmluvy, vždy bezodkladne po ich uzatvorení, najneskôr však k momentu ich účinnosti</w:t>
      </w:r>
      <w:r w:rsidR="00104C92" w:rsidRPr="00CD198A">
        <w:rPr>
          <w:rFonts w:asciiTheme="minorHAnsi" w:hAnsiTheme="minorHAnsi" w:cstheme="minorHAnsi"/>
          <w:sz w:val="24"/>
          <w:lang w:val="sk-SK"/>
        </w:rPr>
        <w:t xml:space="preserve">. </w:t>
      </w:r>
    </w:p>
    <w:p w14:paraId="1E815F86" w14:textId="36FCA6D9" w:rsidR="008310D6" w:rsidRDefault="008310D6" w:rsidP="00DF57EE">
      <w:pPr>
        <w:pStyle w:val="11slovantext"/>
        <w:keepLines/>
        <w:numPr>
          <w:ilvl w:val="2"/>
          <w:numId w:val="58"/>
        </w:numPr>
        <w:spacing w:line="240" w:lineRule="auto"/>
        <w:ind w:left="709"/>
        <w:rPr>
          <w:rFonts w:asciiTheme="minorHAnsi" w:hAnsiTheme="minorHAnsi" w:cstheme="minorHAnsi"/>
          <w:sz w:val="24"/>
          <w:lang w:val="sk-SK"/>
        </w:rPr>
      </w:pPr>
      <w:r w:rsidRPr="00553596">
        <w:rPr>
          <w:rFonts w:asciiTheme="minorHAnsi" w:hAnsiTheme="minorHAnsi" w:cstheme="minorHAnsi"/>
          <w:sz w:val="24"/>
          <w:lang w:val="sk-SK"/>
        </w:rPr>
        <w:t xml:space="preserve">Vzhľadom na povinnosť Dopravcu podľa § 11 písm. d) ZCD sa </w:t>
      </w:r>
      <w:r>
        <w:rPr>
          <w:rFonts w:asciiTheme="minorHAnsi" w:hAnsiTheme="minorHAnsi" w:cstheme="minorHAnsi"/>
          <w:sz w:val="24"/>
          <w:lang w:val="sk-SK"/>
        </w:rPr>
        <w:t>Z</w:t>
      </w:r>
      <w:r w:rsidRPr="00553596">
        <w:rPr>
          <w:rFonts w:asciiTheme="minorHAnsi" w:hAnsiTheme="minorHAnsi" w:cstheme="minorHAnsi"/>
          <w:sz w:val="24"/>
          <w:lang w:val="sk-SK"/>
        </w:rPr>
        <w:t xml:space="preserve">mluvné strany dohodli, že úhrady vo vzťahu k zabezpečeniu činností Dopravcu podľa tejto Zmluvy v rozsahu úhrad za užívanie autobusových staníc nahradí Objednávateľ Dopravcovi na </w:t>
      </w:r>
      <w:r w:rsidRPr="0069398A">
        <w:rPr>
          <w:rFonts w:asciiTheme="minorHAnsi" w:hAnsiTheme="minorHAnsi" w:cstheme="minorHAnsi"/>
          <w:sz w:val="24"/>
          <w:lang w:val="sk-SK"/>
        </w:rPr>
        <w:t>mesačnej</w:t>
      </w:r>
      <w:r w:rsidRPr="00553596">
        <w:rPr>
          <w:rFonts w:asciiTheme="minorHAnsi" w:hAnsiTheme="minorHAnsi" w:cstheme="minorHAnsi"/>
          <w:sz w:val="24"/>
          <w:lang w:val="sk-SK"/>
        </w:rPr>
        <w:t xml:space="preserve"> báze v rámci Vyrovnania ceny dopravného výkonu za príslušný kalendárny mesiac v</w:t>
      </w:r>
      <w:r w:rsidR="00916BEF">
        <w:rPr>
          <w:rFonts w:asciiTheme="minorHAnsi" w:hAnsiTheme="minorHAnsi" w:cstheme="minorHAnsi"/>
          <w:sz w:val="24"/>
          <w:lang w:val="sk-SK"/>
        </w:rPr>
        <w:t xml:space="preserve"> rámci</w:t>
      </w:r>
      <w:r w:rsidRPr="00553596">
        <w:rPr>
          <w:rFonts w:asciiTheme="minorHAnsi" w:hAnsiTheme="minorHAnsi" w:cstheme="minorHAnsi"/>
          <w:sz w:val="24"/>
          <w:lang w:val="sk-SK"/>
        </w:rPr>
        <w:t> </w:t>
      </w:r>
      <w:r w:rsidR="00916BEF" w:rsidRPr="00DF57EE">
        <w:rPr>
          <w:rFonts w:asciiTheme="minorHAnsi" w:hAnsiTheme="minorHAnsi" w:cstheme="minorHAnsi"/>
          <w:sz w:val="24"/>
          <w:lang w:val="sk-SK"/>
        </w:rPr>
        <w:t>Ceny dopravného výkonu na 1 km v kalendárnom roku.</w:t>
      </w:r>
      <w:r w:rsidR="00916BEF" w:rsidRPr="00553596">
        <w:rPr>
          <w:rFonts w:asciiTheme="minorHAnsi" w:hAnsiTheme="minorHAnsi" w:cstheme="minorHAnsi"/>
          <w:sz w:val="24"/>
          <w:lang w:val="sk-SK"/>
        </w:rPr>
        <w:t xml:space="preserve"> </w:t>
      </w:r>
    </w:p>
    <w:p w14:paraId="56916A3F" w14:textId="03C02D0F"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Pod všetkým úsilím podľa prvej vety </w:t>
      </w:r>
      <w:r w:rsidR="004D7F75">
        <w:rPr>
          <w:rFonts w:asciiTheme="minorHAnsi" w:hAnsiTheme="minorHAnsi" w:cstheme="minorHAnsi"/>
          <w:sz w:val="24"/>
          <w:lang w:val="sk-SK"/>
        </w:rPr>
        <w:t>bodu 8.</w:t>
      </w:r>
      <w:ins w:id="36" w:author="Jakub Michalica" w:date="2021-08-06T10:15:00Z">
        <w:r w:rsidR="0044531A">
          <w:rPr>
            <w:rFonts w:asciiTheme="minorHAnsi" w:hAnsiTheme="minorHAnsi" w:cstheme="minorHAnsi"/>
            <w:sz w:val="24"/>
            <w:lang w:val="sk-SK"/>
          </w:rPr>
          <w:t>7</w:t>
        </w:r>
      </w:ins>
      <w:del w:id="37" w:author="Jakub Michalica" w:date="2021-08-06T10:15:00Z">
        <w:r w:rsidR="00DF57EE" w:rsidDel="0044531A">
          <w:rPr>
            <w:rFonts w:asciiTheme="minorHAnsi" w:hAnsiTheme="minorHAnsi" w:cstheme="minorHAnsi"/>
            <w:sz w:val="24"/>
            <w:lang w:val="sk-SK"/>
          </w:rPr>
          <w:delText>9</w:delText>
        </w:r>
      </w:del>
      <w:r w:rsidR="004D7F75">
        <w:rPr>
          <w:rFonts w:asciiTheme="minorHAnsi" w:hAnsiTheme="minorHAnsi" w:cstheme="minorHAnsi"/>
          <w:sz w:val="24"/>
          <w:lang w:val="sk-SK"/>
        </w:rPr>
        <w:t xml:space="preserve">.1 </w:t>
      </w:r>
      <w:r w:rsidRPr="007C7B66">
        <w:rPr>
          <w:rFonts w:asciiTheme="minorHAnsi" w:hAnsiTheme="minorHAnsi" w:cstheme="minorHAnsi"/>
          <w:sz w:val="24"/>
          <w:lang w:val="sk-SK"/>
        </w:rPr>
        <w:t xml:space="preserve">sa rozumie v prvom rade všetko obchodné úsilie smerujúce k uzatvoreniu zmlúv a v prípade, ak bude </w:t>
      </w:r>
      <w:r w:rsidRPr="00CD198A">
        <w:rPr>
          <w:rFonts w:asciiTheme="minorHAnsi" w:hAnsiTheme="minorHAnsi" w:cstheme="minorHAnsi"/>
          <w:sz w:val="24"/>
          <w:lang w:val="sk-SK"/>
        </w:rPr>
        <w:t>vlastník, správca alebo nájomca autobusovej stanice uskutočňovať obštrukcie</w:t>
      </w:r>
      <w:r w:rsidR="00255317">
        <w:rPr>
          <w:rFonts w:asciiTheme="minorHAnsi" w:hAnsiTheme="minorHAnsi" w:cstheme="minorHAnsi"/>
          <w:sz w:val="24"/>
          <w:lang w:val="sk-SK"/>
        </w:rPr>
        <w:t xml:space="preserve"> (pre odstránenie pochybností sa obštrukciami rozumie aj požadovanie neprimerane vysokého nájomného alebo iných poplatkov</w:t>
      </w:r>
      <w:r w:rsidR="009F5D70">
        <w:rPr>
          <w:rFonts w:asciiTheme="minorHAnsi" w:hAnsiTheme="minorHAnsi" w:cstheme="minorHAnsi"/>
          <w:sz w:val="24"/>
          <w:lang w:val="sk-SK"/>
        </w:rPr>
        <w:t xml:space="preserve"> zo strany vlastníkov autobusových staníc</w:t>
      </w:r>
      <w:r w:rsidR="00255317">
        <w:rPr>
          <w:rFonts w:asciiTheme="minorHAnsi" w:hAnsiTheme="minorHAnsi" w:cstheme="minorHAnsi"/>
          <w:sz w:val="24"/>
          <w:lang w:val="sk-SK"/>
        </w:rPr>
        <w:t xml:space="preserve"> spojených s užívaním </w:t>
      </w:r>
      <w:r w:rsidR="003017CF">
        <w:rPr>
          <w:rFonts w:asciiTheme="minorHAnsi" w:hAnsiTheme="minorHAnsi" w:cstheme="minorHAnsi"/>
          <w:sz w:val="24"/>
          <w:lang w:val="sk-SK"/>
        </w:rPr>
        <w:t xml:space="preserve">priestorov </w:t>
      </w:r>
      <w:r w:rsidR="00255317">
        <w:rPr>
          <w:rFonts w:asciiTheme="minorHAnsi" w:hAnsiTheme="minorHAnsi" w:cstheme="minorHAnsi"/>
          <w:sz w:val="24"/>
          <w:lang w:val="sk-SK"/>
        </w:rPr>
        <w:t>autobusových staníc vzhľadom k nájomnému alebo poplatkom v čase a mieste obvyklým)</w:t>
      </w:r>
      <w:r w:rsidRPr="00CD198A">
        <w:rPr>
          <w:rFonts w:asciiTheme="minorHAnsi" w:hAnsiTheme="minorHAnsi" w:cstheme="minorHAnsi"/>
          <w:sz w:val="24"/>
          <w:lang w:val="sk-SK"/>
        </w:rPr>
        <w:t xml:space="preserve"> a bude sa vyhýbať </w:t>
      </w:r>
      <w:r w:rsidR="0091785D">
        <w:rPr>
          <w:rFonts w:asciiTheme="minorHAnsi" w:hAnsiTheme="minorHAnsi" w:cstheme="minorHAnsi"/>
          <w:sz w:val="24"/>
          <w:lang w:val="sk-SK"/>
        </w:rPr>
        <w:t>p</w:t>
      </w:r>
      <w:r w:rsidRPr="00CD198A">
        <w:rPr>
          <w:rFonts w:asciiTheme="minorHAnsi" w:hAnsiTheme="minorHAnsi" w:cstheme="minorHAnsi"/>
          <w:sz w:val="24"/>
          <w:lang w:val="sk-SK"/>
        </w:rPr>
        <w:t>lneniu svojej povinnosti podľa § 23 ods. 1 ZCD uzatvoriť zmluvu, tak sa pod všetko úsilie radí okrem iného aj upozornenie vlastník</w:t>
      </w:r>
      <w:r w:rsidR="00B27AD9" w:rsidRPr="00CD198A">
        <w:rPr>
          <w:rFonts w:asciiTheme="minorHAnsi" w:hAnsiTheme="minorHAnsi" w:cstheme="minorHAnsi"/>
          <w:sz w:val="24"/>
          <w:lang w:val="sk-SK"/>
        </w:rPr>
        <w:t>a</w:t>
      </w:r>
      <w:r w:rsidRPr="00CD198A">
        <w:rPr>
          <w:rFonts w:asciiTheme="minorHAnsi" w:hAnsiTheme="minorHAnsi" w:cstheme="minorHAnsi"/>
          <w:sz w:val="24"/>
          <w:lang w:val="sk-SK"/>
        </w:rPr>
        <w:t>, správc</w:t>
      </w:r>
      <w:r w:rsidR="00B27AD9" w:rsidRPr="00CD198A">
        <w:rPr>
          <w:rFonts w:asciiTheme="minorHAnsi" w:hAnsiTheme="minorHAnsi" w:cstheme="minorHAnsi"/>
          <w:sz w:val="24"/>
          <w:lang w:val="sk-SK"/>
        </w:rPr>
        <w:t>u</w:t>
      </w:r>
      <w:r w:rsidRPr="00CD198A">
        <w:rPr>
          <w:rFonts w:asciiTheme="minorHAnsi" w:hAnsiTheme="minorHAnsi" w:cstheme="minorHAnsi"/>
          <w:sz w:val="24"/>
          <w:lang w:val="sk-SK"/>
        </w:rPr>
        <w:t xml:space="preserve"> alebo nájom</w:t>
      </w:r>
      <w:r w:rsidR="00B27AD9" w:rsidRPr="00CD198A">
        <w:rPr>
          <w:rFonts w:asciiTheme="minorHAnsi" w:hAnsiTheme="minorHAnsi" w:cstheme="minorHAnsi"/>
          <w:sz w:val="24"/>
          <w:lang w:val="sk-SK"/>
        </w:rPr>
        <w:t>cu</w:t>
      </w:r>
      <w:r w:rsidRPr="00CD198A">
        <w:rPr>
          <w:rFonts w:asciiTheme="minorHAnsi" w:hAnsiTheme="minorHAnsi" w:cstheme="minorHAnsi"/>
          <w:sz w:val="24"/>
          <w:lang w:val="sk-SK"/>
        </w:rPr>
        <w:t xml:space="preserve"> autobusovej stanice na administratívno-právne</w:t>
      </w:r>
      <w:r w:rsidR="00B575A9">
        <w:rPr>
          <w:rFonts w:asciiTheme="minorHAnsi" w:hAnsiTheme="minorHAnsi" w:cstheme="minorHAnsi"/>
          <w:sz w:val="24"/>
          <w:lang w:val="sk-SK"/>
        </w:rPr>
        <w:t xml:space="preserve"> </w:t>
      </w:r>
      <w:r w:rsidR="00F13651">
        <w:rPr>
          <w:rFonts w:asciiTheme="minorHAnsi" w:hAnsiTheme="minorHAnsi" w:cstheme="minorHAnsi"/>
          <w:sz w:val="24"/>
          <w:lang w:val="sk-SK"/>
        </w:rPr>
        <w:t xml:space="preserve">sankčné </w:t>
      </w:r>
      <w:r w:rsidR="00B575A9">
        <w:rPr>
          <w:rFonts w:asciiTheme="minorHAnsi" w:hAnsiTheme="minorHAnsi" w:cstheme="minorHAnsi"/>
          <w:sz w:val="24"/>
          <w:lang w:val="sk-SK"/>
        </w:rPr>
        <w:t xml:space="preserve">dôsledky (osobitne </w:t>
      </w:r>
      <w:r w:rsidR="00F13651">
        <w:rPr>
          <w:rFonts w:asciiTheme="minorHAnsi" w:hAnsiTheme="minorHAnsi" w:cstheme="minorHAnsi"/>
          <w:sz w:val="24"/>
          <w:lang w:val="sk-SK"/>
        </w:rPr>
        <w:t xml:space="preserve">a výslovne na </w:t>
      </w:r>
      <w:r w:rsidR="00B575A9">
        <w:rPr>
          <w:rFonts w:asciiTheme="minorHAnsi" w:hAnsiTheme="minorHAnsi" w:cstheme="minorHAnsi"/>
          <w:sz w:val="24"/>
          <w:lang w:val="sk-SK"/>
        </w:rPr>
        <w:t>§ 48 ods. 9 písm. a) ZCD)</w:t>
      </w:r>
      <w:r w:rsidRPr="007C7B66">
        <w:rPr>
          <w:rFonts w:asciiTheme="minorHAnsi" w:hAnsiTheme="minorHAnsi" w:cstheme="minorHAnsi"/>
          <w:sz w:val="24"/>
          <w:lang w:val="sk-SK"/>
        </w:rPr>
        <w:t xml:space="preserve"> a</w:t>
      </w:r>
      <w:r w:rsidR="00B575A9">
        <w:rPr>
          <w:rFonts w:asciiTheme="minorHAnsi" w:hAnsiTheme="minorHAnsi" w:cstheme="minorHAnsi"/>
          <w:sz w:val="24"/>
          <w:lang w:val="sk-SK"/>
        </w:rPr>
        <w:t xml:space="preserve"> možné</w:t>
      </w:r>
      <w:r w:rsidRPr="007C7B66">
        <w:rPr>
          <w:rFonts w:asciiTheme="minorHAnsi" w:hAnsiTheme="minorHAnsi" w:cstheme="minorHAnsi"/>
          <w:sz w:val="24"/>
          <w:lang w:val="sk-SK"/>
        </w:rPr>
        <w:t xml:space="preserve"> trestno-právne dôsledky jeho konania, vrátane možného porušovania pravidiel </w:t>
      </w:r>
      <w:r w:rsidR="00896A75">
        <w:rPr>
          <w:rFonts w:asciiTheme="minorHAnsi" w:hAnsiTheme="minorHAnsi" w:cstheme="minorHAnsi"/>
          <w:sz w:val="24"/>
          <w:lang w:val="sk-SK"/>
        </w:rPr>
        <w:t xml:space="preserve">na ochranu </w:t>
      </w:r>
      <w:r w:rsidR="00896A75" w:rsidRPr="007C7B66">
        <w:rPr>
          <w:rFonts w:asciiTheme="minorHAnsi" w:hAnsiTheme="minorHAnsi" w:cstheme="minorHAnsi"/>
          <w:sz w:val="24"/>
          <w:lang w:val="sk-SK"/>
        </w:rPr>
        <w:t xml:space="preserve">hospodárskej súťaže </w:t>
      </w:r>
      <w:r w:rsidRPr="00CD198A">
        <w:rPr>
          <w:rFonts w:asciiTheme="minorHAnsi" w:hAnsiTheme="minorHAnsi" w:cstheme="minorHAnsi"/>
          <w:sz w:val="24"/>
          <w:lang w:val="sk-SK"/>
        </w:rPr>
        <w:t xml:space="preserve">a možnosti </w:t>
      </w:r>
      <w:r w:rsidR="00CD198A" w:rsidRPr="00CD198A">
        <w:rPr>
          <w:rFonts w:asciiTheme="minorHAnsi" w:hAnsiTheme="minorHAnsi" w:cstheme="minorHAnsi"/>
          <w:sz w:val="24"/>
          <w:lang w:val="sk-SK"/>
        </w:rPr>
        <w:t xml:space="preserve">podania príslušných oznámení a podnetov, ako aj </w:t>
      </w:r>
      <w:r w:rsidRPr="00CD198A">
        <w:rPr>
          <w:rFonts w:asciiTheme="minorHAnsi" w:hAnsiTheme="minorHAnsi" w:cstheme="minorHAnsi"/>
          <w:sz w:val="24"/>
          <w:lang w:val="sk-SK"/>
        </w:rPr>
        <w:t>uplatnenia nárokov na náhradu škody.</w:t>
      </w:r>
      <w:r w:rsidR="00CD198A">
        <w:rPr>
          <w:rFonts w:asciiTheme="minorHAnsi" w:hAnsiTheme="minorHAnsi" w:cstheme="minorHAnsi"/>
          <w:sz w:val="24"/>
          <w:lang w:val="sk-SK"/>
        </w:rPr>
        <w:t xml:space="preserve"> </w:t>
      </w:r>
    </w:p>
    <w:p w14:paraId="2ED91D22" w14:textId="78DA1836"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Pokiaľ sa Dopravcovi napriek všetkému </w:t>
      </w:r>
      <w:r w:rsidR="00CD198A">
        <w:rPr>
          <w:rFonts w:asciiTheme="minorHAnsi" w:hAnsiTheme="minorHAnsi" w:cstheme="minorHAnsi"/>
          <w:sz w:val="24"/>
          <w:lang w:val="sk-SK"/>
        </w:rPr>
        <w:t xml:space="preserve">včas </w:t>
      </w:r>
      <w:r w:rsidRPr="007C7B66">
        <w:rPr>
          <w:rFonts w:asciiTheme="minorHAnsi" w:hAnsiTheme="minorHAnsi" w:cstheme="minorHAnsi"/>
          <w:sz w:val="24"/>
          <w:lang w:val="sk-SK"/>
        </w:rPr>
        <w:t>vynaloženému úsiliu</w:t>
      </w:r>
      <w:r w:rsidR="00CD198A">
        <w:rPr>
          <w:rFonts w:asciiTheme="minorHAnsi" w:hAnsiTheme="minorHAnsi" w:cstheme="minorHAnsi"/>
          <w:sz w:val="24"/>
          <w:lang w:val="sk-SK"/>
        </w:rPr>
        <w:t>, ktoré je povinný Objednávateľovi hodnoverne preukázať,</w:t>
      </w:r>
      <w:r w:rsidRPr="007C7B66">
        <w:rPr>
          <w:rFonts w:asciiTheme="minorHAnsi" w:hAnsiTheme="minorHAnsi" w:cstheme="minorHAnsi"/>
          <w:sz w:val="24"/>
          <w:lang w:val="sk-SK"/>
        </w:rPr>
        <w:t xml:space="preserve"> </w:t>
      </w:r>
      <w:r w:rsidR="00896A75">
        <w:rPr>
          <w:rFonts w:asciiTheme="minorHAnsi" w:hAnsiTheme="minorHAnsi" w:cstheme="minorHAnsi"/>
          <w:sz w:val="24"/>
          <w:lang w:val="sk-SK"/>
        </w:rPr>
        <w:t xml:space="preserve">bez vlastnej viny </w:t>
      </w:r>
      <w:r w:rsidRPr="007C7B66">
        <w:rPr>
          <w:rFonts w:asciiTheme="minorHAnsi" w:hAnsiTheme="minorHAnsi" w:cstheme="minorHAnsi"/>
          <w:sz w:val="24"/>
          <w:lang w:val="sk-SK"/>
        </w:rPr>
        <w:t>nepodarí uzatvoriť zmluvu s </w:t>
      </w:r>
      <w:r w:rsidRPr="00CD198A">
        <w:rPr>
          <w:rFonts w:asciiTheme="minorHAnsi" w:hAnsiTheme="minorHAnsi" w:cstheme="minorHAnsi"/>
          <w:sz w:val="24"/>
          <w:lang w:val="sk-SK"/>
        </w:rPr>
        <w:t xml:space="preserve">ktorýmkoľvek </w:t>
      </w:r>
      <w:r w:rsidRPr="00C7159F">
        <w:rPr>
          <w:rFonts w:asciiTheme="minorHAnsi" w:hAnsiTheme="minorHAnsi" w:cstheme="minorHAnsi"/>
          <w:sz w:val="24"/>
          <w:lang w:val="sk-SK"/>
        </w:rPr>
        <w:t>vlastníkom, správcom alebo nájomcom autobusovej stanice</w:t>
      </w:r>
      <w:r w:rsidR="00CD198A">
        <w:rPr>
          <w:rFonts w:asciiTheme="minorHAnsi" w:hAnsiTheme="minorHAnsi" w:cstheme="minorHAnsi"/>
          <w:sz w:val="24"/>
          <w:lang w:val="sk-SK"/>
        </w:rPr>
        <w:t xml:space="preserve">, zakladá uvedená skutočnosť právo Dopravcu </w:t>
      </w:r>
      <w:r w:rsidR="00896A75">
        <w:rPr>
          <w:rFonts w:asciiTheme="minorHAnsi" w:hAnsiTheme="minorHAnsi" w:cstheme="minorHAnsi"/>
          <w:sz w:val="24"/>
          <w:lang w:val="sk-SK"/>
        </w:rPr>
        <w:t>na tzv. „</w:t>
      </w:r>
      <w:r w:rsidR="00CD198A" w:rsidRPr="000D227F">
        <w:rPr>
          <w:rFonts w:asciiTheme="minorHAnsi" w:hAnsiTheme="minorHAnsi" w:cstheme="minorHAnsi"/>
          <w:b/>
          <w:bCs/>
          <w:sz w:val="24"/>
          <w:lang w:val="sk-SK"/>
        </w:rPr>
        <w:t>Provizórne riešenie</w:t>
      </w:r>
      <w:r w:rsidR="00896A75">
        <w:rPr>
          <w:rFonts w:asciiTheme="minorHAnsi" w:hAnsiTheme="minorHAnsi" w:cstheme="minorHAnsi"/>
          <w:sz w:val="24"/>
          <w:lang w:val="sk-SK"/>
        </w:rPr>
        <w:t xml:space="preserve">“, a to po dobu, po ktorú </w:t>
      </w:r>
      <w:r w:rsidR="00896A75" w:rsidRPr="004E586D">
        <w:rPr>
          <w:rFonts w:asciiTheme="minorHAnsi" w:hAnsiTheme="minorHAnsi" w:cstheme="minorHAnsi"/>
          <w:sz w:val="24"/>
          <w:lang w:val="sk-SK"/>
        </w:rPr>
        <w:t>vlastník, správc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alebo nájomc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autobusovej stanice</w:t>
      </w:r>
      <w:r w:rsidR="00896A75">
        <w:rPr>
          <w:rFonts w:asciiTheme="minorHAnsi" w:hAnsiTheme="minorHAnsi" w:cstheme="minorHAnsi"/>
          <w:sz w:val="24"/>
          <w:lang w:val="sk-SK"/>
        </w:rPr>
        <w:t xml:space="preserve"> odmieta uzatvori</w:t>
      </w:r>
      <w:r w:rsidR="009953BD">
        <w:rPr>
          <w:rFonts w:asciiTheme="minorHAnsi" w:hAnsiTheme="minorHAnsi" w:cstheme="minorHAnsi"/>
          <w:sz w:val="24"/>
          <w:lang w:val="sk-SK"/>
        </w:rPr>
        <w:t>ť zmluvu, resp. umožňovať využívanie autobusovej stanice.</w:t>
      </w:r>
    </w:p>
    <w:p w14:paraId="4C246004" w14:textId="30FAD5DC" w:rsidR="008A7892" w:rsidRDefault="008B1CCC"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lastRenderedPageBreak/>
        <w:t>V rámci Provizórneho riešenia dôjde k dočasnej zmene tých Zastávok, ktoré sa nachádzajú na území autobusových staníc, a nie je ich možné obsluhovať z dôvodov v bode 8.</w:t>
      </w:r>
      <w:r w:rsidR="00E874B3">
        <w:rPr>
          <w:rFonts w:asciiTheme="minorHAnsi" w:hAnsiTheme="minorHAnsi" w:cstheme="minorHAnsi"/>
          <w:sz w:val="24"/>
          <w:lang w:val="sk-SK"/>
        </w:rPr>
        <w:t>7</w:t>
      </w:r>
      <w:r w:rsidR="008A7892">
        <w:rPr>
          <w:rFonts w:asciiTheme="minorHAnsi" w:hAnsiTheme="minorHAnsi" w:cstheme="minorHAnsi"/>
          <w:sz w:val="24"/>
          <w:lang w:val="sk-SK"/>
        </w:rPr>
        <w:t>.</w:t>
      </w:r>
      <w:r w:rsidR="000D227F">
        <w:rPr>
          <w:rFonts w:asciiTheme="minorHAnsi" w:hAnsiTheme="minorHAnsi" w:cstheme="minorHAnsi"/>
          <w:sz w:val="24"/>
          <w:lang w:val="sk-SK"/>
        </w:rPr>
        <w:t>4</w:t>
      </w:r>
      <w:r>
        <w:rPr>
          <w:rFonts w:asciiTheme="minorHAnsi" w:hAnsiTheme="minorHAnsi" w:cstheme="minorHAnsi"/>
          <w:sz w:val="24"/>
          <w:lang w:val="sk-SK"/>
        </w:rPr>
        <w:t xml:space="preserve"> vyššie. Pritom Zmluvné strany vynaložia úsilie, aby sa zhodli na dočasnej zmenenej Zastávke tak, aby bola najbližšie od autobusovej stanice a bol zachovaný čo najvyšší komfort pre cestujúcich a bola zachovaná efektivita dopravy. Za tým účelom sa zaväzuje každá strana predložiť návrh vhodných miest na provizórnu Zastávku. Ak nedôjde k zhode, určí provizórnu Zastávku Objednávateľ. Zmluvné strany ďalej uskutočnia všetky úkony potrebné na </w:t>
      </w:r>
      <w:r w:rsidR="0044762E">
        <w:rPr>
          <w:rFonts w:asciiTheme="minorHAnsi" w:hAnsiTheme="minorHAnsi" w:cstheme="minorHAnsi"/>
          <w:sz w:val="24"/>
          <w:lang w:val="sk-SK"/>
        </w:rPr>
        <w:t xml:space="preserve">zosúladenie </w:t>
      </w:r>
      <w:r>
        <w:rPr>
          <w:rFonts w:asciiTheme="minorHAnsi" w:hAnsiTheme="minorHAnsi" w:cstheme="minorHAnsi"/>
          <w:sz w:val="24"/>
          <w:lang w:val="sk-SK"/>
        </w:rPr>
        <w:t>vyššie uvedeného s dopravnými licenciami a pod.</w:t>
      </w:r>
      <w:r w:rsidR="00CA1839">
        <w:rPr>
          <w:rFonts w:asciiTheme="minorHAnsi" w:hAnsiTheme="minorHAnsi" w:cstheme="minorHAnsi"/>
          <w:sz w:val="24"/>
          <w:lang w:val="sk-SK"/>
        </w:rPr>
        <w:t xml:space="preserve"> Všetky prílohy Zmluvy, ktorých sa to týka, ako aj zverejnené údaje, ktorých sa to týka, budú po dobu Provizórneho riešenia zmenené tak, aby to zodpovedalo Provizórnemu riešeniu. K</w:t>
      </w:r>
      <w:r w:rsidR="000D227F">
        <w:rPr>
          <w:rFonts w:asciiTheme="minorHAnsi" w:hAnsiTheme="minorHAnsi" w:cstheme="minorHAnsi"/>
          <w:sz w:val="24"/>
          <w:lang w:val="sk-SK"/>
        </w:rPr>
        <w:t> realizácii Provizórneho riešenia</w:t>
      </w:r>
      <w:r w:rsidR="00CA1839">
        <w:rPr>
          <w:rFonts w:asciiTheme="minorHAnsi" w:hAnsiTheme="minorHAnsi" w:cstheme="minorHAnsi"/>
          <w:sz w:val="24"/>
          <w:lang w:val="sk-SK"/>
        </w:rPr>
        <w:t xml:space="preserve"> nie je potrebný dodatok</w:t>
      </w:r>
      <w:r w:rsidR="000D227F">
        <w:rPr>
          <w:rFonts w:asciiTheme="minorHAnsi" w:hAnsiTheme="minorHAnsi" w:cstheme="minorHAnsi"/>
          <w:sz w:val="24"/>
          <w:lang w:val="sk-SK"/>
        </w:rPr>
        <w:t>.</w:t>
      </w:r>
      <w:r w:rsidR="00CA1839">
        <w:rPr>
          <w:rFonts w:asciiTheme="minorHAnsi" w:hAnsiTheme="minorHAnsi" w:cstheme="minorHAnsi"/>
          <w:sz w:val="24"/>
          <w:lang w:val="sk-SK"/>
        </w:rPr>
        <w:t xml:space="preserve"> </w:t>
      </w:r>
    </w:p>
    <w:p w14:paraId="6D7DD39B" w14:textId="341C30D4" w:rsidR="00805475" w:rsidRDefault="00805475"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t>Vyššie uvedené v tomto bode 8.</w:t>
      </w:r>
      <w:r w:rsidR="00E874B3">
        <w:rPr>
          <w:rFonts w:asciiTheme="minorHAnsi" w:hAnsiTheme="minorHAnsi" w:cstheme="minorHAnsi"/>
          <w:sz w:val="24"/>
          <w:lang w:val="sk-SK"/>
        </w:rPr>
        <w:t>7</w:t>
      </w:r>
      <w:r>
        <w:rPr>
          <w:rFonts w:asciiTheme="minorHAnsi" w:hAnsiTheme="minorHAnsi" w:cstheme="minorHAnsi"/>
          <w:sz w:val="24"/>
          <w:lang w:val="sk-SK"/>
        </w:rPr>
        <w:t xml:space="preserve"> Zmluvy sa primerane avšak v plnom rozsahu uplatní aj na situácie, ak v dôsledku obštrukcií </w:t>
      </w:r>
      <w:r w:rsidR="00AB0464">
        <w:rPr>
          <w:rFonts w:asciiTheme="minorHAnsi" w:hAnsiTheme="minorHAnsi" w:cstheme="minorHAnsi"/>
          <w:sz w:val="24"/>
          <w:lang w:val="sk-SK"/>
        </w:rPr>
        <w:t xml:space="preserve">alebo akéhokoľvek protiprávneho konania </w:t>
      </w:r>
      <w:r w:rsidRPr="004E586D">
        <w:rPr>
          <w:rFonts w:asciiTheme="minorHAnsi" w:hAnsiTheme="minorHAnsi" w:cstheme="minorHAnsi"/>
          <w:sz w:val="24"/>
          <w:lang w:val="sk-SK"/>
        </w:rPr>
        <w:t>vlastníka, správcu alebo nájomcu autobusovej stanice</w:t>
      </w:r>
      <w:r>
        <w:rPr>
          <w:rFonts w:asciiTheme="minorHAnsi" w:hAnsiTheme="minorHAnsi" w:cstheme="minorHAnsi"/>
          <w:sz w:val="24"/>
          <w:lang w:val="sk-SK"/>
        </w:rPr>
        <w:t xml:space="preserve"> nebude kedykoľvek počas trvania Zmluvy možné autobusovú stanicu riadne využívať. </w:t>
      </w:r>
    </w:p>
    <w:p w14:paraId="1E26672F" w14:textId="783E7C0D" w:rsidR="007E0B2A" w:rsidRPr="007E79A7" w:rsidRDefault="008B39A3"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t>Pred Začatím prevádzky dôjde k aktualizácii položky</w:t>
      </w:r>
      <w:r w:rsidR="00FE77D0">
        <w:rPr>
          <w:rFonts w:asciiTheme="minorHAnsi" w:hAnsiTheme="minorHAnsi" w:cstheme="minorHAnsi"/>
          <w:sz w:val="24"/>
          <w:lang w:val="sk-SK"/>
        </w:rPr>
        <w:t xml:space="preserve"> v riadku</w:t>
      </w:r>
      <w:r>
        <w:rPr>
          <w:rFonts w:asciiTheme="minorHAnsi" w:hAnsiTheme="minorHAnsi" w:cstheme="minorHAnsi"/>
          <w:sz w:val="24"/>
          <w:lang w:val="sk-SK"/>
        </w:rPr>
        <w:t xml:space="preserve"> </w:t>
      </w:r>
      <w:r w:rsidR="00256225">
        <w:rPr>
          <w:rFonts w:asciiTheme="minorHAnsi" w:hAnsiTheme="minorHAnsi" w:cstheme="minorHAnsi"/>
          <w:sz w:val="24"/>
          <w:lang w:val="sk-SK"/>
        </w:rPr>
        <w:t>č. 4</w:t>
      </w:r>
      <w:r>
        <w:rPr>
          <w:rFonts w:asciiTheme="minorHAnsi" w:hAnsiTheme="minorHAnsi" w:cstheme="minorHAnsi"/>
          <w:sz w:val="24"/>
          <w:lang w:val="sk-SK"/>
        </w:rPr>
        <w:t xml:space="preserve"> v Prílohe č. 6 k</w:t>
      </w:r>
      <w:r w:rsidR="009B2568">
        <w:rPr>
          <w:rFonts w:asciiTheme="minorHAnsi" w:hAnsiTheme="minorHAnsi" w:cstheme="minorHAnsi"/>
          <w:sz w:val="24"/>
          <w:lang w:val="sk-SK"/>
        </w:rPr>
        <w:t>u</w:t>
      </w:r>
      <w:r>
        <w:rPr>
          <w:rFonts w:asciiTheme="minorHAnsi" w:hAnsiTheme="minorHAnsi" w:cstheme="minorHAnsi"/>
          <w:sz w:val="24"/>
          <w:lang w:val="sk-SK"/>
        </w:rPr>
        <w:t xml:space="preserve"> Zmluve tak, aby zodpovedala aktuálnym cenám za </w:t>
      </w:r>
      <w:r w:rsidR="00BE046C">
        <w:rPr>
          <w:rFonts w:asciiTheme="minorHAnsi" w:hAnsiTheme="minorHAnsi" w:cstheme="minorHAnsi"/>
          <w:sz w:val="24"/>
          <w:lang w:val="sk-SK"/>
        </w:rPr>
        <w:t>používanie autobusových staníc</w:t>
      </w:r>
      <w:r w:rsidR="00C811E0">
        <w:rPr>
          <w:rFonts w:asciiTheme="minorHAnsi" w:hAnsiTheme="minorHAnsi" w:cstheme="minorHAnsi"/>
          <w:sz w:val="24"/>
          <w:lang w:val="sk-SK"/>
        </w:rPr>
        <w:t xml:space="preserve"> na základe aktuálnych cenníkov a </w:t>
      </w:r>
      <w:r w:rsidR="00E01873">
        <w:rPr>
          <w:rFonts w:asciiTheme="minorHAnsi" w:hAnsiTheme="minorHAnsi" w:cstheme="minorHAnsi"/>
          <w:sz w:val="24"/>
          <w:lang w:val="sk-SK"/>
        </w:rPr>
        <w:t>skutočnému</w:t>
      </w:r>
      <w:r w:rsidR="00C811E0">
        <w:rPr>
          <w:rFonts w:asciiTheme="minorHAnsi" w:hAnsiTheme="minorHAnsi" w:cstheme="minorHAnsi"/>
          <w:sz w:val="24"/>
          <w:lang w:val="sk-SK"/>
        </w:rPr>
        <w:t xml:space="preserve"> využívaniu dotknutých autobusových staníc vzhľadom na </w:t>
      </w:r>
      <w:r w:rsidR="00E01873">
        <w:rPr>
          <w:rFonts w:asciiTheme="minorHAnsi" w:hAnsiTheme="minorHAnsi" w:cstheme="minorHAnsi"/>
          <w:sz w:val="24"/>
          <w:lang w:val="sk-SK"/>
        </w:rPr>
        <w:t xml:space="preserve">platné </w:t>
      </w:r>
      <w:r w:rsidR="00C811E0">
        <w:rPr>
          <w:rFonts w:asciiTheme="minorHAnsi" w:hAnsiTheme="minorHAnsi" w:cstheme="minorHAnsi"/>
          <w:sz w:val="24"/>
          <w:lang w:val="sk-SK"/>
        </w:rPr>
        <w:t xml:space="preserve">Cestovné poriadky; k takejto aktualizácii dôjde vždy aj vtedy, ak nastane zmena cenníkov </w:t>
      </w:r>
      <w:r w:rsidR="00E01873">
        <w:rPr>
          <w:rFonts w:asciiTheme="minorHAnsi" w:hAnsiTheme="minorHAnsi" w:cstheme="minorHAnsi"/>
          <w:sz w:val="24"/>
          <w:lang w:val="sk-SK"/>
        </w:rPr>
        <w:t xml:space="preserve">za užívanie </w:t>
      </w:r>
      <w:r w:rsidR="00C811E0">
        <w:rPr>
          <w:rFonts w:asciiTheme="minorHAnsi" w:hAnsiTheme="minorHAnsi" w:cstheme="minorHAnsi"/>
          <w:sz w:val="24"/>
          <w:lang w:val="sk-SK"/>
        </w:rPr>
        <w:t>autobusových staníc, zmena Cestovných poriadkov</w:t>
      </w:r>
      <w:r w:rsidR="00E966ED">
        <w:rPr>
          <w:rFonts w:asciiTheme="minorHAnsi" w:hAnsiTheme="minorHAnsi" w:cstheme="minorHAnsi"/>
          <w:sz w:val="24"/>
          <w:lang w:val="sk-SK"/>
        </w:rPr>
        <w:t>,</w:t>
      </w:r>
      <w:r w:rsidR="009F5D70">
        <w:rPr>
          <w:rFonts w:asciiTheme="minorHAnsi" w:hAnsiTheme="minorHAnsi" w:cstheme="minorHAnsi"/>
          <w:sz w:val="24"/>
          <w:lang w:val="sk-SK"/>
        </w:rPr>
        <w:t xml:space="preserve"> vznik</w:t>
      </w:r>
      <w:r w:rsidR="00E966ED">
        <w:rPr>
          <w:rFonts w:asciiTheme="minorHAnsi" w:hAnsiTheme="minorHAnsi" w:cstheme="minorHAnsi"/>
          <w:sz w:val="24"/>
          <w:lang w:val="sk-SK"/>
        </w:rPr>
        <w:t xml:space="preserve"> technických alebo iných </w:t>
      </w:r>
      <w:r w:rsidR="008D77D9">
        <w:rPr>
          <w:rFonts w:asciiTheme="minorHAnsi" w:hAnsiTheme="minorHAnsi" w:cstheme="minorHAnsi"/>
          <w:sz w:val="24"/>
          <w:lang w:val="sk-SK"/>
        </w:rPr>
        <w:t xml:space="preserve">prevádzkových </w:t>
      </w:r>
      <w:r w:rsidR="00E966ED">
        <w:rPr>
          <w:rFonts w:asciiTheme="minorHAnsi" w:hAnsiTheme="minorHAnsi" w:cstheme="minorHAnsi"/>
          <w:sz w:val="24"/>
          <w:lang w:val="sk-SK"/>
        </w:rPr>
        <w:t>príčin na strane majiteľov autobusových staníc, ktoré povedú k zvýšeniu počtu vjazdov, výjazdov alebo iných úkonov vo vzťahu k autobusovým staniciam</w:t>
      </w:r>
      <w:r w:rsidR="00C811E0">
        <w:rPr>
          <w:rFonts w:asciiTheme="minorHAnsi" w:hAnsiTheme="minorHAnsi" w:cstheme="minorHAnsi"/>
          <w:sz w:val="24"/>
          <w:lang w:val="sk-SK"/>
        </w:rPr>
        <w:t xml:space="preserve"> alebo iná zmena, ktorá bude mať vplyv na celkovú výšku plnení za nevyhnutné využívanie autobusových staníc pre účely riadneho plnenia tejto Zmluvy.</w:t>
      </w:r>
      <w:r w:rsidR="006C5506">
        <w:rPr>
          <w:rFonts w:asciiTheme="minorHAnsi" w:hAnsiTheme="minorHAnsi" w:cstheme="minorHAnsi"/>
          <w:sz w:val="24"/>
          <w:lang w:val="sk-SK"/>
        </w:rPr>
        <w:t xml:space="preserve"> Zmenenú Prílohu č. 6 zasiela vždy Dopravca na schválenie Objednávateľovi, pričom zodpovedá za správnosť údajov a výpočtov v nej uvedených. Objednávateľ je oprávnený vyžiadať si od Dopravcu všetky podklady a informácie na overenie </w:t>
      </w:r>
      <w:r w:rsidR="00E01873">
        <w:rPr>
          <w:rFonts w:asciiTheme="minorHAnsi" w:hAnsiTheme="minorHAnsi" w:cstheme="minorHAnsi"/>
          <w:sz w:val="24"/>
          <w:lang w:val="sk-SK"/>
        </w:rPr>
        <w:t xml:space="preserve">jej </w:t>
      </w:r>
      <w:r w:rsidR="006C5506">
        <w:rPr>
          <w:rFonts w:asciiTheme="minorHAnsi" w:hAnsiTheme="minorHAnsi" w:cstheme="minorHAnsi"/>
          <w:sz w:val="24"/>
          <w:lang w:val="sk-SK"/>
        </w:rPr>
        <w:t xml:space="preserve">správnosti a Dopravca je povinný tieto poskytnúť bezodkladne. Schválením Prílohy č. 6 Objednávateľom dochádza k jej zmene bez potreby </w:t>
      </w:r>
      <w:proofErr w:type="spellStart"/>
      <w:r w:rsidR="006C5506">
        <w:rPr>
          <w:rFonts w:asciiTheme="minorHAnsi" w:hAnsiTheme="minorHAnsi" w:cstheme="minorHAnsi"/>
          <w:sz w:val="24"/>
          <w:lang w:val="sk-SK"/>
        </w:rPr>
        <w:t>dodatkovania</w:t>
      </w:r>
      <w:proofErr w:type="spellEnd"/>
      <w:r w:rsidR="006C5506">
        <w:rPr>
          <w:rFonts w:asciiTheme="minorHAnsi" w:hAnsiTheme="minorHAnsi" w:cstheme="minorHAnsi"/>
          <w:sz w:val="24"/>
          <w:lang w:val="sk-SK"/>
        </w:rPr>
        <w:t xml:space="preserve"> tejto Zmluvy.</w:t>
      </w:r>
    </w:p>
    <w:p w14:paraId="2984808A" w14:textId="122B4D46" w:rsidR="009E01D0" w:rsidRPr="00553596" w:rsidRDefault="00281C4A" w:rsidP="003F4803">
      <w:pPr>
        <w:pStyle w:val="Nadpis1"/>
        <w:ind w:left="709" w:hanging="709"/>
        <w:rPr>
          <w:lang w:val="sk-SK"/>
        </w:rPr>
      </w:pPr>
      <w:bookmarkStart w:id="38" w:name="_Toc27663273"/>
      <w:bookmarkStart w:id="39" w:name="_Toc38530396"/>
      <w:bookmarkStart w:id="40" w:name="_Toc41550280"/>
      <w:bookmarkStart w:id="41" w:name="_Toc77245833"/>
      <w:r>
        <w:rPr>
          <w:lang w:val="sk-SK"/>
        </w:rPr>
        <w:t>Sub</w:t>
      </w:r>
      <w:r w:rsidR="004277BF" w:rsidRPr="00553596">
        <w:rPr>
          <w:lang w:val="sk-SK"/>
        </w:rPr>
        <w:t>dod</w:t>
      </w:r>
      <w:r w:rsidR="00153BBC" w:rsidRPr="00553596">
        <w:rPr>
          <w:lang w:val="sk-SK"/>
        </w:rPr>
        <w:t>á</w:t>
      </w:r>
      <w:r w:rsidR="004277BF" w:rsidRPr="00553596">
        <w:rPr>
          <w:lang w:val="sk-SK"/>
        </w:rPr>
        <w:t>vatel</w:t>
      </w:r>
      <w:r w:rsidR="00153BBC" w:rsidRPr="00553596">
        <w:rPr>
          <w:lang w:val="sk-SK"/>
        </w:rPr>
        <w:t>ia</w:t>
      </w:r>
      <w:bookmarkEnd w:id="38"/>
      <w:bookmarkEnd w:id="39"/>
      <w:bookmarkEnd w:id="40"/>
      <w:bookmarkEnd w:id="41"/>
    </w:p>
    <w:p w14:paraId="5B43F217" w14:textId="35108FD5" w:rsidR="009E01D0" w:rsidRPr="00553596"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oprávnený použiť na poskytovanie </w:t>
      </w:r>
      <w:r w:rsidR="006A0A70">
        <w:rPr>
          <w:rFonts w:asciiTheme="minorHAnsi" w:hAnsiTheme="minorHAnsi" w:cstheme="minorHAnsi"/>
          <w:sz w:val="24"/>
          <w:lang w:val="sk-SK"/>
        </w:rPr>
        <w:t>S</w:t>
      </w:r>
      <w:r w:rsidRPr="00553596">
        <w:rPr>
          <w:rFonts w:asciiTheme="minorHAnsi" w:hAnsiTheme="minorHAnsi" w:cstheme="minorHAnsi"/>
          <w:sz w:val="24"/>
          <w:lang w:val="sk-SK"/>
        </w:rPr>
        <w:t xml:space="preserve">lužieb na základe tejto </w:t>
      </w:r>
      <w:r w:rsidR="00D82E9E"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w:t>
      </w:r>
      <w:r w:rsidR="00281C4A">
        <w:rPr>
          <w:rFonts w:asciiTheme="minorHAnsi" w:hAnsiTheme="minorHAnsi" w:cstheme="minorHAnsi"/>
          <w:sz w:val="24"/>
          <w:lang w:val="sk-SK"/>
        </w:rPr>
        <w:t>sub</w:t>
      </w:r>
      <w:r w:rsidRPr="00553596">
        <w:rPr>
          <w:rFonts w:asciiTheme="minorHAnsi" w:hAnsiTheme="minorHAnsi" w:cstheme="minorHAnsi"/>
          <w:sz w:val="24"/>
          <w:lang w:val="sk-SK"/>
        </w:rPr>
        <w:t>dodávateľov</w:t>
      </w:r>
      <w:r w:rsidR="006A0A70">
        <w:rPr>
          <w:rFonts w:asciiTheme="minorHAnsi" w:hAnsiTheme="minorHAnsi" w:cstheme="minorHAnsi"/>
          <w:sz w:val="24"/>
          <w:lang w:val="sk-SK"/>
        </w:rPr>
        <w:t xml:space="preserve"> za podmienok stanovených touto Zmluvou.</w:t>
      </w:r>
    </w:p>
    <w:p w14:paraId="58AB52E4" w14:textId="576AA975" w:rsidR="009E01D0"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Za splne</w:t>
      </w:r>
      <w:r w:rsidR="00281C4A">
        <w:rPr>
          <w:rFonts w:asciiTheme="minorHAnsi" w:hAnsiTheme="minorHAnsi" w:cstheme="minorHAnsi"/>
          <w:sz w:val="24"/>
          <w:lang w:val="sk-SK"/>
        </w:rPr>
        <w:t>nie povinností prostredníctvom sub</w:t>
      </w:r>
      <w:r w:rsidRPr="00553596">
        <w:rPr>
          <w:rFonts w:asciiTheme="minorHAnsi" w:hAnsiTheme="minorHAnsi" w:cstheme="minorHAnsi"/>
          <w:sz w:val="24"/>
          <w:lang w:val="sk-SK"/>
        </w:rPr>
        <w:t xml:space="preserve">dodávateľov Dopravca zodpovedá rovnako, ako by </w:t>
      </w:r>
      <w:r w:rsidR="005770C6">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w:t>
      </w:r>
      <w:r w:rsidR="00446441" w:rsidRPr="00553596">
        <w:rPr>
          <w:rFonts w:asciiTheme="minorHAnsi" w:hAnsiTheme="minorHAnsi" w:cstheme="minorHAnsi"/>
          <w:sz w:val="24"/>
          <w:lang w:val="sk-SK"/>
        </w:rPr>
        <w:t>Z</w:t>
      </w:r>
      <w:r w:rsidRPr="00553596">
        <w:rPr>
          <w:rFonts w:asciiTheme="minorHAnsi" w:hAnsiTheme="minorHAnsi" w:cstheme="minorHAnsi"/>
          <w:sz w:val="24"/>
          <w:lang w:val="sk-SK"/>
        </w:rPr>
        <w:t>mluvy poskytoval sám</w:t>
      </w:r>
      <w:r w:rsidR="009E01D0" w:rsidRPr="00553596">
        <w:rPr>
          <w:rFonts w:asciiTheme="minorHAnsi" w:hAnsiTheme="minorHAnsi" w:cstheme="minorHAnsi"/>
          <w:sz w:val="24"/>
          <w:lang w:val="sk-SK"/>
        </w:rPr>
        <w:t>.</w:t>
      </w:r>
    </w:p>
    <w:p w14:paraId="204BD62E" w14:textId="7BF3AE84" w:rsidR="006A0A70" w:rsidRPr="00553596" w:rsidRDefault="006A0A70" w:rsidP="006A0A70">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Zoznam </w:t>
      </w:r>
      <w:r w:rsidR="00EA00A7">
        <w:rPr>
          <w:rFonts w:asciiTheme="minorHAnsi" w:hAnsiTheme="minorHAnsi" w:cstheme="minorHAnsi"/>
          <w:sz w:val="24"/>
          <w:lang w:val="sk-SK"/>
        </w:rPr>
        <w:t xml:space="preserve">použitých </w:t>
      </w:r>
      <w:r>
        <w:rPr>
          <w:rFonts w:asciiTheme="minorHAnsi" w:hAnsiTheme="minorHAnsi" w:cstheme="minorHAnsi"/>
          <w:sz w:val="24"/>
          <w:lang w:val="sk-SK"/>
        </w:rPr>
        <w:t xml:space="preserve">subdodávateľov </w:t>
      </w:r>
      <w:r w:rsidR="00EA00A7">
        <w:rPr>
          <w:rFonts w:asciiTheme="minorHAnsi" w:hAnsiTheme="minorHAnsi" w:cstheme="minorHAnsi"/>
          <w:sz w:val="24"/>
          <w:lang w:val="sk-SK"/>
        </w:rPr>
        <w:t xml:space="preserve">obsahujúci </w:t>
      </w:r>
      <w:r w:rsidR="00560AEC">
        <w:rPr>
          <w:rFonts w:asciiTheme="minorHAnsi" w:hAnsiTheme="minorHAnsi" w:cstheme="minorHAnsi"/>
          <w:sz w:val="24"/>
          <w:lang w:val="sk-SK"/>
        </w:rPr>
        <w:t xml:space="preserve">okrem iného </w:t>
      </w:r>
      <w:r w:rsidR="00EA00A7">
        <w:rPr>
          <w:rFonts w:asciiTheme="minorHAnsi" w:hAnsiTheme="minorHAnsi" w:cstheme="minorHAnsi"/>
          <w:sz w:val="24"/>
          <w:lang w:val="sk-SK"/>
        </w:rPr>
        <w:t xml:space="preserve">údaje o subdodávateľoch podľa </w:t>
      </w:r>
      <w:r w:rsidR="00AC0EA1">
        <w:rPr>
          <w:rFonts w:asciiTheme="minorHAnsi" w:hAnsiTheme="minorHAnsi" w:cstheme="minorHAnsi"/>
          <w:sz w:val="24"/>
          <w:lang w:val="sk-SK"/>
        </w:rPr>
        <w:t>§ </w:t>
      </w:r>
      <w:r w:rsidR="00EA00A7">
        <w:rPr>
          <w:rFonts w:asciiTheme="minorHAnsi" w:hAnsiTheme="minorHAnsi" w:cstheme="minorHAnsi"/>
          <w:sz w:val="24"/>
          <w:lang w:val="sk-SK"/>
        </w:rPr>
        <w:t xml:space="preserve">41 ods. 3 ZVO </w:t>
      </w:r>
      <w:r>
        <w:rPr>
          <w:rFonts w:asciiTheme="minorHAnsi" w:hAnsiTheme="minorHAnsi" w:cstheme="minorHAnsi"/>
          <w:sz w:val="24"/>
          <w:lang w:val="sk-SK"/>
        </w:rPr>
        <w:t xml:space="preserve">tvorí </w:t>
      </w:r>
      <w:r>
        <w:rPr>
          <w:rFonts w:asciiTheme="minorHAnsi" w:hAnsiTheme="minorHAnsi" w:cstheme="minorHAnsi"/>
          <w:b/>
          <w:sz w:val="24"/>
          <w:lang w:val="sk-SK"/>
        </w:rPr>
        <w:t xml:space="preserve">Prílohu č. </w:t>
      </w:r>
      <w:r w:rsidR="000C0A87">
        <w:rPr>
          <w:rFonts w:asciiTheme="minorHAnsi" w:hAnsiTheme="minorHAnsi" w:cstheme="minorHAnsi"/>
          <w:b/>
          <w:sz w:val="24"/>
          <w:lang w:val="sk-SK"/>
        </w:rPr>
        <w:t>9</w:t>
      </w:r>
      <w:r>
        <w:rPr>
          <w:rFonts w:asciiTheme="minorHAnsi" w:hAnsiTheme="minorHAnsi" w:cstheme="minorHAnsi"/>
          <w:b/>
          <w:sz w:val="24"/>
          <w:lang w:val="sk-SK"/>
        </w:rPr>
        <w:t xml:space="preserve"> </w:t>
      </w:r>
      <w:r>
        <w:rPr>
          <w:rFonts w:asciiTheme="minorHAnsi" w:hAnsiTheme="minorHAnsi" w:cstheme="minorHAnsi"/>
          <w:sz w:val="24"/>
          <w:lang w:val="sk-SK"/>
        </w:rPr>
        <w:t>k tejto Zmluve.</w:t>
      </w:r>
      <w:r w:rsidR="00AC0EA1">
        <w:rPr>
          <w:rFonts w:asciiTheme="minorHAnsi" w:hAnsiTheme="minorHAnsi" w:cstheme="minorHAnsi"/>
          <w:sz w:val="24"/>
          <w:lang w:val="sk-SK"/>
        </w:rPr>
        <w:t xml:space="preserve"> Dopravca je povinný bezodkladne po tom, čo sa dozvie o akejkoľvek plánovanej zmene ktoréhokoľvek údaj</w:t>
      </w:r>
      <w:r w:rsidR="00EF10D5">
        <w:rPr>
          <w:rFonts w:asciiTheme="minorHAnsi" w:hAnsiTheme="minorHAnsi" w:cstheme="minorHAnsi"/>
          <w:sz w:val="24"/>
          <w:lang w:val="sk-SK"/>
        </w:rPr>
        <w:t>u</w:t>
      </w:r>
      <w:r w:rsidR="00AC0EA1">
        <w:rPr>
          <w:rFonts w:asciiTheme="minorHAnsi" w:hAnsiTheme="minorHAnsi" w:cstheme="minorHAnsi"/>
          <w:sz w:val="24"/>
          <w:lang w:val="sk-SK"/>
        </w:rPr>
        <w:t xml:space="preserve"> o subdodávateľovi uvedeného v Prílohe č. </w:t>
      </w:r>
      <w:r w:rsidR="000C0A87">
        <w:rPr>
          <w:rFonts w:asciiTheme="minorHAnsi" w:hAnsiTheme="minorHAnsi" w:cstheme="minorHAnsi"/>
          <w:sz w:val="24"/>
          <w:lang w:val="sk-SK"/>
        </w:rPr>
        <w:t>9</w:t>
      </w:r>
      <w:r w:rsidR="00AC0EA1">
        <w:rPr>
          <w:rFonts w:asciiTheme="minorHAnsi" w:hAnsiTheme="minorHAnsi" w:cstheme="minorHAnsi"/>
          <w:sz w:val="24"/>
          <w:lang w:val="sk-SK"/>
        </w:rPr>
        <w:t>, najneskôr však v</w:t>
      </w:r>
      <w:r w:rsidR="00560AEC">
        <w:rPr>
          <w:rFonts w:asciiTheme="minorHAnsi" w:hAnsiTheme="minorHAnsi" w:cstheme="minorHAnsi"/>
          <w:sz w:val="24"/>
          <w:lang w:val="sk-SK"/>
        </w:rPr>
        <w:t> jeden pracovný</w:t>
      </w:r>
      <w:r w:rsidR="00AC0EA1">
        <w:rPr>
          <w:rFonts w:asciiTheme="minorHAnsi" w:hAnsiTheme="minorHAnsi" w:cstheme="minorHAnsi"/>
          <w:sz w:val="24"/>
          <w:lang w:val="sk-SK"/>
        </w:rPr>
        <w:t> deň</w:t>
      </w:r>
      <w:r w:rsidR="00560AEC">
        <w:rPr>
          <w:rFonts w:asciiTheme="minorHAnsi" w:hAnsiTheme="minorHAnsi" w:cstheme="minorHAnsi"/>
          <w:sz w:val="24"/>
          <w:lang w:val="sk-SK"/>
        </w:rPr>
        <w:t xml:space="preserve"> po tom</w:t>
      </w:r>
      <w:r w:rsidR="00AC0EA1">
        <w:rPr>
          <w:rFonts w:asciiTheme="minorHAnsi" w:hAnsiTheme="minorHAnsi" w:cstheme="minorHAnsi"/>
          <w:sz w:val="24"/>
          <w:lang w:val="sk-SK"/>
        </w:rPr>
        <w:t xml:space="preserve">, </w:t>
      </w:r>
      <w:r w:rsidR="00560AEC">
        <w:rPr>
          <w:rFonts w:asciiTheme="minorHAnsi" w:hAnsiTheme="minorHAnsi" w:cstheme="minorHAnsi"/>
          <w:sz w:val="24"/>
          <w:lang w:val="sk-SK"/>
        </w:rPr>
        <w:t>ako</w:t>
      </w:r>
      <w:r w:rsidR="00AC0EA1">
        <w:rPr>
          <w:rFonts w:asciiTheme="minorHAnsi" w:hAnsiTheme="minorHAnsi" w:cstheme="minorHAnsi"/>
          <w:sz w:val="24"/>
          <w:lang w:val="sk-SK"/>
        </w:rPr>
        <w:t xml:space="preserve"> nastane účinnosť takejto zmeny, oznámiť uvedenú zmenu Objednávateľovi</w:t>
      </w:r>
      <w:r w:rsidR="00677F49">
        <w:rPr>
          <w:rFonts w:asciiTheme="minorHAnsi" w:hAnsiTheme="minorHAnsi" w:cstheme="minorHAnsi"/>
          <w:sz w:val="24"/>
          <w:lang w:val="sk-SK"/>
        </w:rPr>
        <w:t xml:space="preserve"> </w:t>
      </w:r>
      <w:r w:rsidR="00AC0EA1">
        <w:rPr>
          <w:rFonts w:asciiTheme="minorHAnsi" w:hAnsiTheme="minorHAnsi" w:cstheme="minorHAnsi"/>
          <w:sz w:val="24"/>
          <w:lang w:val="sk-SK"/>
        </w:rPr>
        <w:t xml:space="preserve"> formou odoslania návrhu novej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obsahujúcej aktualizované údaje s dátumom účinnosti zmien. </w:t>
      </w:r>
      <w:r w:rsidR="0042370B">
        <w:rPr>
          <w:rFonts w:asciiTheme="minorHAnsi" w:hAnsiTheme="minorHAnsi" w:cstheme="minorHAnsi"/>
          <w:sz w:val="24"/>
          <w:lang w:val="sk-SK"/>
        </w:rPr>
        <w:t>Objednávateľom s</w:t>
      </w:r>
      <w:r w:rsidR="00AC0EA1">
        <w:rPr>
          <w:rFonts w:asciiTheme="minorHAnsi" w:hAnsiTheme="minorHAnsi" w:cstheme="minorHAnsi"/>
          <w:sz w:val="24"/>
          <w:lang w:val="sk-SK"/>
        </w:rPr>
        <w:t xml:space="preserve">chválená nová Príloha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v plnom rozsahu nahrádza pôvodnú Prílohu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Zmluvy bez potreby akejkoľvek inej zmeny Zmluvy</w:t>
      </w:r>
      <w:r w:rsidR="00560AEC">
        <w:rPr>
          <w:rFonts w:asciiTheme="minorHAnsi" w:hAnsiTheme="minorHAnsi" w:cstheme="minorHAnsi"/>
          <w:sz w:val="24"/>
          <w:lang w:val="sk-SK"/>
        </w:rPr>
        <w:t xml:space="preserve">, resp. predmetnej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w:t>
      </w:r>
    </w:p>
    <w:p w14:paraId="553831B6" w14:textId="4E7AEC66" w:rsidR="006A0A70" w:rsidRPr="009C7EE6" w:rsidRDefault="00D23291" w:rsidP="0096441B">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lastRenderedPageBreak/>
        <w:t>Všetci p</w:t>
      </w:r>
      <w:r w:rsidR="006A0A70">
        <w:rPr>
          <w:rFonts w:asciiTheme="minorHAnsi" w:hAnsiTheme="minorHAnsi" w:cstheme="minorHAnsi"/>
          <w:sz w:val="24"/>
          <w:lang w:val="sk-SK"/>
        </w:rPr>
        <w:t xml:space="preserve">oužití subdodávatelia </w:t>
      </w:r>
      <w:r>
        <w:rPr>
          <w:rFonts w:asciiTheme="minorHAnsi" w:hAnsiTheme="minorHAnsi" w:cstheme="minorHAnsi"/>
          <w:sz w:val="24"/>
          <w:lang w:val="sk-SK"/>
        </w:rPr>
        <w:t xml:space="preserve">podľa tejto Zmluvy </w:t>
      </w:r>
      <w:r w:rsidR="006A0A70">
        <w:rPr>
          <w:rFonts w:asciiTheme="minorHAnsi" w:hAnsiTheme="minorHAnsi" w:cstheme="minorHAnsi"/>
          <w:sz w:val="24"/>
          <w:lang w:val="sk-SK"/>
        </w:rPr>
        <w:t>musia po celý čas trvania Zmluvy</w:t>
      </w:r>
      <w:r w:rsidR="00221AC8">
        <w:rPr>
          <w:rFonts w:asciiTheme="minorHAnsi" w:hAnsiTheme="minorHAnsi" w:cstheme="minorHAnsi"/>
          <w:sz w:val="24"/>
          <w:lang w:val="sk-SK"/>
        </w:rPr>
        <w:t xml:space="preserve"> </w:t>
      </w:r>
      <w:r w:rsidR="006A0A70">
        <w:rPr>
          <w:rFonts w:asciiTheme="minorHAnsi" w:hAnsiTheme="minorHAnsi" w:cstheme="minorHAnsi"/>
          <w:sz w:val="24"/>
          <w:lang w:val="sk-SK"/>
        </w:rPr>
        <w:t>spĺňať</w:t>
      </w:r>
      <w:r w:rsidR="003E621A" w:rsidRPr="003E621A">
        <w:rPr>
          <w:rFonts w:asciiTheme="minorHAnsi" w:hAnsiTheme="minorHAnsi" w:cstheme="minorHAnsi"/>
          <w:sz w:val="24"/>
          <w:lang w:val="sk-SK"/>
        </w:rPr>
        <w:t xml:space="preserve"> </w:t>
      </w:r>
      <w:r w:rsidR="003E621A">
        <w:rPr>
          <w:rFonts w:asciiTheme="minorHAnsi" w:hAnsiTheme="minorHAnsi" w:cstheme="minorHAnsi"/>
          <w:sz w:val="24"/>
          <w:lang w:val="sk-SK"/>
        </w:rPr>
        <w:t xml:space="preserve">všetky podmienky: </w:t>
      </w:r>
      <w:r w:rsidR="00221AC8" w:rsidRPr="0096441B">
        <w:rPr>
          <w:rFonts w:asciiTheme="minorHAnsi" w:hAnsiTheme="minorHAnsi" w:cstheme="minorHAnsi"/>
          <w:sz w:val="24"/>
          <w:lang w:val="sk-SK"/>
        </w:rPr>
        <w:t>(</w:t>
      </w:r>
      <w:r w:rsidR="00221AC8" w:rsidRPr="0096441B">
        <w:rPr>
          <w:rFonts w:asciiTheme="minorHAnsi" w:hAnsiTheme="minorHAnsi" w:cstheme="minorHAnsi"/>
          <w:b/>
          <w:sz w:val="24"/>
          <w:lang w:val="sk-SK"/>
        </w:rPr>
        <w:t>i</w:t>
      </w:r>
      <w:r w:rsidR="00221AC8" w:rsidRPr="0096441B">
        <w:rPr>
          <w:rFonts w:asciiTheme="minorHAnsi" w:hAnsiTheme="minorHAnsi" w:cstheme="minorHAnsi"/>
          <w:sz w:val="24"/>
          <w:lang w:val="sk-SK"/>
        </w:rPr>
        <w:t>)</w:t>
      </w:r>
      <w:r w:rsidR="003E621A">
        <w:rPr>
          <w:rFonts w:asciiTheme="minorHAnsi" w:hAnsiTheme="minorHAnsi" w:cstheme="minorHAnsi"/>
          <w:sz w:val="24"/>
          <w:lang w:val="sk-SK"/>
        </w:rPr>
        <w:t xml:space="preserve"> </w:t>
      </w:r>
      <w:r w:rsidR="006A0A70" w:rsidRPr="0096441B">
        <w:rPr>
          <w:rFonts w:asciiTheme="minorHAnsi" w:hAnsiTheme="minorHAnsi" w:cstheme="minorHAnsi"/>
          <w:sz w:val="24"/>
          <w:lang w:val="sk-SK"/>
        </w:rPr>
        <w:t>podľa § 41 ods. 1 písm. b) ZVO</w:t>
      </w:r>
      <w:r w:rsidR="00F82040">
        <w:rPr>
          <w:rFonts w:asciiTheme="minorHAnsi" w:hAnsiTheme="minorHAnsi" w:cstheme="minorHAnsi"/>
          <w:sz w:val="24"/>
          <w:lang w:val="sk-SK"/>
        </w:rPr>
        <w:t xml:space="preserve"> a tam uvedených ustanovení </w:t>
      </w:r>
      <w:r w:rsidR="00F82040" w:rsidRPr="00C75EA5">
        <w:rPr>
          <w:rFonts w:asciiTheme="minorHAnsi" w:hAnsiTheme="minorHAnsi" w:cstheme="minorHAnsi"/>
          <w:sz w:val="24"/>
          <w:lang w:val="sk-SK"/>
        </w:rPr>
        <w:t>ZVO</w:t>
      </w:r>
      <w:r w:rsidR="006A0A70" w:rsidRPr="00C75EA5">
        <w:rPr>
          <w:rFonts w:asciiTheme="minorHAnsi" w:hAnsiTheme="minorHAnsi" w:cstheme="minorHAnsi"/>
          <w:sz w:val="24"/>
          <w:lang w:val="sk-SK"/>
        </w:rPr>
        <w:t>, a to v rozsahu a spôsobom, v akom to vyžadovali Súťažné podklady</w:t>
      </w:r>
      <w:r w:rsidR="00AC0EA1" w:rsidRPr="00C75EA5">
        <w:rPr>
          <w:rFonts w:asciiTheme="minorHAnsi" w:hAnsiTheme="minorHAnsi" w:cstheme="minorHAnsi"/>
          <w:sz w:val="24"/>
          <w:lang w:val="sk-SK"/>
        </w:rPr>
        <w:t>,</w:t>
      </w:r>
      <w:r w:rsidR="00AC0EA1" w:rsidRPr="0096441B">
        <w:rPr>
          <w:rFonts w:asciiTheme="minorHAnsi" w:hAnsiTheme="minorHAnsi" w:cstheme="minorHAnsi"/>
          <w:sz w:val="24"/>
          <w:lang w:val="sk-SK"/>
        </w:rPr>
        <w:t xml:space="preserve"> </w:t>
      </w:r>
      <w:r w:rsidR="00221AC8" w:rsidRPr="0096441B">
        <w:rPr>
          <w:rFonts w:asciiTheme="minorHAnsi" w:hAnsiTheme="minorHAnsi" w:cstheme="minorHAnsi"/>
          <w:sz w:val="24"/>
          <w:lang w:val="sk-SK"/>
        </w:rPr>
        <w:t>(</w:t>
      </w:r>
      <w:r w:rsidR="00221AC8" w:rsidRPr="009C7EE6">
        <w:rPr>
          <w:rFonts w:asciiTheme="minorHAnsi" w:hAnsiTheme="minorHAnsi" w:cstheme="minorHAnsi"/>
          <w:b/>
          <w:sz w:val="24"/>
          <w:lang w:val="sk-SK"/>
        </w:rPr>
        <w:t>ii</w:t>
      </w:r>
      <w:r w:rsidR="00221AC8" w:rsidRPr="0096441B">
        <w:rPr>
          <w:rFonts w:asciiTheme="minorHAnsi" w:hAnsiTheme="minorHAnsi" w:cstheme="minorHAnsi"/>
          <w:sz w:val="24"/>
          <w:lang w:val="sk-SK"/>
        </w:rPr>
        <w:t>) v </w:t>
      </w:r>
      <w:r w:rsidR="00221AC8" w:rsidRPr="009017E0">
        <w:rPr>
          <w:rFonts w:asciiTheme="minorHAnsi" w:hAnsiTheme="minorHAnsi" w:cstheme="minorHAnsi"/>
          <w:sz w:val="24"/>
          <w:lang w:val="sk-SK"/>
        </w:rPr>
        <w:t xml:space="preserve">zmysle </w:t>
      </w:r>
      <w:r w:rsidR="00221AC8" w:rsidRPr="009C7EE6">
        <w:rPr>
          <w:rFonts w:asciiTheme="minorHAnsi" w:hAnsiTheme="minorHAnsi" w:cstheme="minorHAnsi"/>
          <w:sz w:val="24"/>
          <w:lang w:val="sk-SK"/>
        </w:rPr>
        <w:t>vyhlásení Dopravcu v bode 2.2 v rovnakom rozsahu, v akom sa tieto vyhlásenia vzťahujú na Dopravcu (t.</w:t>
      </w:r>
      <w:r w:rsidR="00EB56E6">
        <w:rPr>
          <w:rFonts w:asciiTheme="minorHAnsi" w:hAnsiTheme="minorHAnsi" w:cstheme="minorHAnsi"/>
          <w:sz w:val="24"/>
          <w:lang w:val="sk-SK"/>
        </w:rPr>
        <w:t xml:space="preserve"> </w:t>
      </w:r>
      <w:r w:rsidR="00221AC8" w:rsidRPr="009C7EE6">
        <w:rPr>
          <w:rFonts w:asciiTheme="minorHAnsi" w:hAnsiTheme="minorHAnsi" w:cstheme="minorHAnsi"/>
          <w:sz w:val="24"/>
          <w:lang w:val="sk-SK"/>
        </w:rPr>
        <w:t>j. vrátane</w:t>
      </w:r>
      <w:r w:rsidR="00C17272" w:rsidRPr="009C7EE6">
        <w:rPr>
          <w:rFonts w:asciiTheme="minorHAnsi" w:hAnsiTheme="minorHAnsi" w:cstheme="minorHAnsi"/>
          <w:sz w:val="24"/>
          <w:lang w:val="sk-SK"/>
        </w:rPr>
        <w:t>, avšak nie výlučne,</w:t>
      </w:r>
      <w:r w:rsidR="00221AC8" w:rsidRPr="009C7EE6">
        <w:rPr>
          <w:rFonts w:asciiTheme="minorHAnsi" w:hAnsiTheme="minorHAnsi" w:cstheme="minorHAnsi"/>
          <w:sz w:val="24"/>
          <w:lang w:val="sk-SK"/>
        </w:rPr>
        <w:t xml:space="preserve"> dispozície so všetkými </w:t>
      </w:r>
      <w:r w:rsidR="00C17272" w:rsidRPr="009C7EE6">
        <w:rPr>
          <w:rFonts w:asciiTheme="minorHAnsi" w:hAnsiTheme="minorHAnsi" w:cstheme="minorHAnsi"/>
          <w:sz w:val="24"/>
          <w:lang w:val="sk-SK"/>
        </w:rPr>
        <w:t xml:space="preserve">potrebnými </w:t>
      </w:r>
      <w:r w:rsidR="00221AC8" w:rsidRPr="009C7EE6">
        <w:rPr>
          <w:rFonts w:asciiTheme="minorHAnsi" w:hAnsiTheme="minorHAnsi" w:cstheme="minorHAnsi"/>
          <w:sz w:val="24"/>
          <w:lang w:val="sk-SK"/>
        </w:rPr>
        <w:t>verejnoprávnymi povoleniami a</w:t>
      </w:r>
      <w:r w:rsidR="00C17272" w:rsidRPr="009C7EE6">
        <w:rPr>
          <w:rFonts w:asciiTheme="minorHAnsi" w:hAnsiTheme="minorHAnsi" w:cstheme="minorHAnsi"/>
          <w:sz w:val="24"/>
          <w:lang w:val="sk-SK"/>
        </w:rPr>
        <w:t xml:space="preserve"> vrátane </w:t>
      </w:r>
      <w:r w:rsidR="00221AC8" w:rsidRPr="009C7EE6">
        <w:rPr>
          <w:rFonts w:asciiTheme="minorHAnsi" w:hAnsiTheme="minorHAnsi" w:cstheme="minorHAnsi"/>
          <w:sz w:val="24"/>
          <w:lang w:val="sk-SK"/>
        </w:rPr>
        <w:t>zápisu</w:t>
      </w:r>
      <w:r w:rsidR="00AC0EA1" w:rsidRPr="009C7EE6">
        <w:rPr>
          <w:rFonts w:asciiTheme="minorHAnsi" w:hAnsiTheme="minorHAnsi" w:cstheme="minorHAnsi"/>
          <w:sz w:val="24"/>
          <w:lang w:val="sk-SK"/>
        </w:rPr>
        <w:t xml:space="preserve"> v registri partnerov verejného sektora v súlade </w:t>
      </w:r>
      <w:r w:rsidR="00221AC8" w:rsidRPr="009C7EE6">
        <w:rPr>
          <w:rFonts w:asciiTheme="minorHAnsi" w:hAnsiTheme="minorHAnsi" w:cstheme="minorHAnsi"/>
          <w:sz w:val="24"/>
          <w:lang w:val="sk-SK"/>
        </w:rPr>
        <w:t>so ZRPVS).</w:t>
      </w:r>
    </w:p>
    <w:p w14:paraId="78CB70C0" w14:textId="12B759F0" w:rsidR="00AC0EA1" w:rsidRDefault="00AC0EA1"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použit</w:t>
      </w:r>
      <w:r w:rsidR="00C17272">
        <w:rPr>
          <w:rFonts w:asciiTheme="minorHAnsi" w:hAnsiTheme="minorHAnsi" w:cstheme="minorHAnsi"/>
          <w:sz w:val="24"/>
          <w:lang w:val="sk-SK"/>
        </w:rPr>
        <w:t>ý</w:t>
      </w:r>
      <w:r>
        <w:rPr>
          <w:rFonts w:asciiTheme="minorHAnsi" w:hAnsiTheme="minorHAnsi" w:cstheme="minorHAnsi"/>
          <w:sz w:val="24"/>
          <w:lang w:val="sk-SK"/>
        </w:rPr>
        <w:t xml:space="preserve"> subdodávateľ nebude </w:t>
      </w:r>
      <w:r w:rsidR="00743AAC">
        <w:rPr>
          <w:rFonts w:asciiTheme="minorHAnsi" w:hAnsiTheme="minorHAnsi" w:cstheme="minorHAnsi"/>
          <w:sz w:val="24"/>
          <w:lang w:val="sk-SK"/>
        </w:rPr>
        <w:t>spĺňať ktorúkoľvek z podmienok tejto Zmluvy</w:t>
      </w:r>
      <w:r w:rsidR="00034F6A">
        <w:rPr>
          <w:rFonts w:asciiTheme="minorHAnsi" w:hAnsiTheme="minorHAnsi" w:cstheme="minorHAnsi"/>
          <w:sz w:val="24"/>
          <w:lang w:val="sk-SK"/>
        </w:rPr>
        <w:t xml:space="preserve"> (najmä, nie však výlučne, uvedené v bode 9.4 vyššie)</w:t>
      </w:r>
      <w:r w:rsidR="00743AAC">
        <w:rPr>
          <w:rFonts w:asciiTheme="minorHAnsi" w:hAnsiTheme="minorHAnsi" w:cstheme="minorHAnsi"/>
          <w:sz w:val="24"/>
          <w:lang w:val="sk-SK"/>
        </w:rPr>
        <w:t xml:space="preserve"> a tento nedostatok</w:t>
      </w:r>
      <w:r w:rsidR="00C24F17">
        <w:rPr>
          <w:rFonts w:asciiTheme="minorHAnsi" w:hAnsiTheme="minorHAnsi" w:cstheme="minorHAnsi"/>
          <w:sz w:val="24"/>
          <w:lang w:val="sk-SK"/>
        </w:rPr>
        <w:t xml:space="preserve"> nebude odstránený ani</w:t>
      </w:r>
      <w:r w:rsidR="00743AAC">
        <w:rPr>
          <w:rFonts w:asciiTheme="minorHAnsi" w:hAnsiTheme="minorHAnsi" w:cstheme="minorHAnsi"/>
          <w:sz w:val="24"/>
          <w:lang w:val="sk-SK"/>
        </w:rPr>
        <w:t xml:space="preserve"> v </w:t>
      </w:r>
      <w:r w:rsidR="00743AAC" w:rsidRPr="00C75EA5">
        <w:rPr>
          <w:rFonts w:asciiTheme="minorHAnsi" w:hAnsiTheme="minorHAnsi" w:cstheme="minorHAnsi"/>
          <w:sz w:val="24"/>
          <w:lang w:val="sk-SK"/>
        </w:rPr>
        <w:t xml:space="preserve">lehote 7 pracovných dní </w:t>
      </w:r>
      <w:r w:rsidR="00C24F17" w:rsidRPr="00C75EA5">
        <w:rPr>
          <w:rFonts w:asciiTheme="minorHAnsi" w:hAnsiTheme="minorHAnsi" w:cstheme="minorHAnsi"/>
          <w:sz w:val="24"/>
          <w:lang w:val="sk-SK"/>
        </w:rPr>
        <w:t>o</w:t>
      </w:r>
      <w:r w:rsidR="00C17272" w:rsidRPr="00C75EA5">
        <w:rPr>
          <w:rFonts w:asciiTheme="minorHAnsi" w:hAnsiTheme="minorHAnsi" w:cstheme="minorHAnsi"/>
          <w:sz w:val="24"/>
          <w:lang w:val="sk-SK"/>
        </w:rPr>
        <w:t>d</w:t>
      </w:r>
      <w:r w:rsidR="00C24F17">
        <w:rPr>
          <w:rFonts w:asciiTheme="minorHAnsi" w:hAnsiTheme="minorHAnsi" w:cstheme="minorHAnsi"/>
          <w:sz w:val="24"/>
          <w:lang w:val="sk-SK"/>
        </w:rPr>
        <w:t> </w:t>
      </w:r>
      <w:r w:rsidR="00C17272">
        <w:rPr>
          <w:rFonts w:asciiTheme="minorHAnsi" w:hAnsiTheme="minorHAnsi" w:cstheme="minorHAnsi"/>
          <w:sz w:val="24"/>
          <w:lang w:val="sk-SK"/>
        </w:rPr>
        <w:t>vzniku takého nedostatku</w:t>
      </w:r>
      <w:r w:rsidR="00C24F17">
        <w:rPr>
          <w:rFonts w:asciiTheme="minorHAnsi" w:hAnsiTheme="minorHAnsi" w:cstheme="minorHAnsi"/>
          <w:sz w:val="24"/>
          <w:lang w:val="sk-SK"/>
        </w:rPr>
        <w:t xml:space="preserve">, je Objednávateľ oprávnený Dopravcovi uložiť, aby uvedeného subdodávateľa </w:t>
      </w:r>
      <w:r w:rsidR="003E621A">
        <w:rPr>
          <w:rFonts w:asciiTheme="minorHAnsi" w:hAnsiTheme="minorHAnsi" w:cstheme="minorHAnsi"/>
          <w:sz w:val="24"/>
          <w:lang w:val="sk-SK"/>
        </w:rPr>
        <w:t xml:space="preserve">v Objednávateľom stanovenej primeranej lehote </w:t>
      </w:r>
      <w:r w:rsidR="00C24F17">
        <w:rPr>
          <w:rFonts w:asciiTheme="minorHAnsi" w:hAnsiTheme="minorHAnsi" w:cstheme="minorHAnsi"/>
          <w:sz w:val="24"/>
          <w:lang w:val="sk-SK"/>
        </w:rPr>
        <w:t>nahradil novým subdodávateľom, ktorý bude spĺňať všetky podmienky podľa tejto Zmluvy.</w:t>
      </w:r>
      <w:r w:rsidR="003E621A">
        <w:rPr>
          <w:rFonts w:asciiTheme="minorHAnsi" w:hAnsiTheme="minorHAnsi" w:cstheme="minorHAnsi"/>
          <w:sz w:val="24"/>
          <w:lang w:val="sk-SK"/>
        </w:rPr>
        <w:t xml:space="preserve"> Rovnaké právo má Objednávateľ aj vtedy, ak nastane alebo bude zistená u ktoréhokoľvek subdodávateľa ktorákoľvek skutočnosť uvedená v § 40 ods. 6 ZVO.</w:t>
      </w:r>
      <w:r w:rsidR="002D220A">
        <w:rPr>
          <w:rFonts w:asciiTheme="minorHAnsi" w:hAnsiTheme="minorHAnsi" w:cstheme="minorHAnsi"/>
          <w:sz w:val="24"/>
          <w:lang w:val="sk-SK"/>
        </w:rPr>
        <w:t xml:space="preserve"> Zodpovednosť Dopravcu a iné právne následky </w:t>
      </w:r>
      <w:r w:rsidR="00EF10D5">
        <w:rPr>
          <w:rFonts w:asciiTheme="minorHAnsi" w:hAnsiTheme="minorHAnsi" w:cstheme="minorHAnsi"/>
          <w:sz w:val="24"/>
          <w:lang w:val="sk-SK"/>
        </w:rPr>
        <w:t xml:space="preserve">podľa tejto Zmluvy </w:t>
      </w:r>
      <w:r w:rsidR="002D220A">
        <w:rPr>
          <w:rFonts w:asciiTheme="minorHAnsi" w:hAnsiTheme="minorHAnsi" w:cstheme="minorHAnsi"/>
          <w:sz w:val="24"/>
          <w:lang w:val="sk-SK"/>
        </w:rPr>
        <w:t>tým nie sú dotknuté.</w:t>
      </w:r>
      <w:r w:rsidR="003E621A">
        <w:rPr>
          <w:rFonts w:asciiTheme="minorHAnsi" w:hAnsiTheme="minorHAnsi" w:cstheme="minorHAnsi"/>
          <w:sz w:val="24"/>
          <w:lang w:val="sk-SK"/>
        </w:rPr>
        <w:t xml:space="preserve"> Zmluvné strany sa dohodli, že pokiaľ bude lehota podľa tohto bodu 9.5 Objednávateľom určená aspoň</w:t>
      </w:r>
      <w:r w:rsidR="009300EC">
        <w:rPr>
          <w:rFonts w:asciiTheme="minorHAnsi" w:hAnsiTheme="minorHAnsi" w:cstheme="minorHAnsi"/>
          <w:sz w:val="24"/>
          <w:lang w:val="sk-SK"/>
        </w:rPr>
        <w:t xml:space="preserve"> v trvaní </w:t>
      </w:r>
      <w:r w:rsidR="003E621A" w:rsidRPr="00C75EA5">
        <w:rPr>
          <w:rFonts w:asciiTheme="minorHAnsi" w:hAnsiTheme="minorHAnsi" w:cstheme="minorHAnsi"/>
          <w:sz w:val="24"/>
          <w:lang w:val="sk-SK"/>
        </w:rPr>
        <w:t>30 dní</w:t>
      </w:r>
      <w:r w:rsidR="003E621A">
        <w:rPr>
          <w:rFonts w:asciiTheme="minorHAnsi" w:hAnsiTheme="minorHAnsi" w:cstheme="minorHAnsi"/>
          <w:sz w:val="24"/>
          <w:lang w:val="sk-SK"/>
        </w:rPr>
        <w:t>, považuje sa vždy za primeranú.</w:t>
      </w:r>
      <w:r w:rsidR="0017584F">
        <w:rPr>
          <w:rFonts w:asciiTheme="minorHAnsi" w:hAnsiTheme="minorHAnsi" w:cstheme="minorHAnsi"/>
          <w:sz w:val="24"/>
          <w:lang w:val="sk-SK"/>
        </w:rPr>
        <w:t xml:space="preserve"> </w:t>
      </w:r>
    </w:p>
    <w:p w14:paraId="0CB9BCB4" w14:textId="62EC08CC" w:rsidR="002D220A" w:rsidRDefault="002D220A"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v dôsledku konania ktoréhokoľvek subdodávateľa bude dochádzať k opakovanému porušovaniu Zmluvy Dopravcom (aspoň 2</w:t>
      </w:r>
      <w:r w:rsidR="00255317">
        <w:rPr>
          <w:rFonts w:asciiTheme="minorHAnsi" w:hAnsiTheme="minorHAnsi" w:cstheme="minorHAnsi"/>
          <w:sz w:val="24"/>
          <w:lang w:val="sk-SK"/>
        </w:rPr>
        <w:t>-</w:t>
      </w:r>
      <w:r>
        <w:rPr>
          <w:rFonts w:asciiTheme="minorHAnsi" w:hAnsiTheme="minorHAnsi" w:cstheme="minorHAnsi"/>
          <w:sz w:val="24"/>
          <w:lang w:val="sk-SK"/>
        </w:rPr>
        <w:t>krát</w:t>
      </w:r>
      <w:r w:rsidR="00850952">
        <w:rPr>
          <w:rFonts w:asciiTheme="minorHAnsi" w:hAnsiTheme="minorHAnsi" w:cstheme="minorHAnsi"/>
          <w:sz w:val="24"/>
          <w:lang w:val="sk-SK"/>
        </w:rPr>
        <w:t xml:space="preserve">, a v prípade meškania alebo včasného odjazdu Spoja aspoň </w:t>
      </w:r>
      <w:r w:rsidR="00C75EA5">
        <w:rPr>
          <w:rFonts w:asciiTheme="minorHAnsi" w:hAnsiTheme="minorHAnsi" w:cstheme="minorHAnsi"/>
          <w:sz w:val="24"/>
          <w:lang w:val="sk-SK"/>
        </w:rPr>
        <w:t>4</w:t>
      </w:r>
      <w:r w:rsidR="00255317">
        <w:rPr>
          <w:rFonts w:asciiTheme="minorHAnsi" w:hAnsiTheme="minorHAnsi" w:cstheme="minorHAnsi"/>
          <w:sz w:val="24"/>
          <w:lang w:val="sk-SK"/>
        </w:rPr>
        <w:t>-</w:t>
      </w:r>
      <w:r w:rsidR="00850952">
        <w:rPr>
          <w:rFonts w:asciiTheme="minorHAnsi" w:hAnsiTheme="minorHAnsi" w:cstheme="minorHAnsi"/>
          <w:sz w:val="24"/>
          <w:lang w:val="sk-SK"/>
        </w:rPr>
        <w:t>krát</w:t>
      </w:r>
      <w:r>
        <w:rPr>
          <w:rFonts w:asciiTheme="minorHAnsi" w:hAnsiTheme="minorHAnsi" w:cstheme="minorHAnsi"/>
          <w:sz w:val="24"/>
          <w:lang w:val="sk-SK"/>
        </w:rPr>
        <w:t xml:space="preserve">), je Objednávateľ oprávnený Dopravcovi uložiť, aby použitého subdodávateľa nahradil iným subdodávateľom v Objednávateľom stanovenej lehote, ktorá musí byť aspoň </w:t>
      </w:r>
      <w:r w:rsidRPr="00C75EA5">
        <w:rPr>
          <w:rFonts w:asciiTheme="minorHAnsi" w:hAnsiTheme="minorHAnsi" w:cstheme="minorHAnsi"/>
          <w:sz w:val="24"/>
          <w:lang w:val="sk-SK"/>
        </w:rPr>
        <w:t>30 dní.</w:t>
      </w:r>
      <w:r>
        <w:rPr>
          <w:rFonts w:asciiTheme="minorHAnsi" w:hAnsiTheme="minorHAnsi" w:cstheme="minorHAnsi"/>
          <w:sz w:val="24"/>
          <w:lang w:val="sk-SK"/>
        </w:rPr>
        <w:t xml:space="preserve"> </w:t>
      </w:r>
    </w:p>
    <w:p w14:paraId="315516ED" w14:textId="4E2E6BC3" w:rsidR="00850952"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oprávnený kedykoľvek Objednávateľovi navrhnúť zmenu a/alebo doplnenie subdodávateľa s navrhovaným termínom jeho zmeny, ako aj rozsahu, v akom bude subdodávateľ zabezpečovať činnosť podľa tejto Zmluvy.</w:t>
      </w:r>
    </w:p>
    <w:p w14:paraId="079AA65E" w14:textId="12303C2F" w:rsidR="001519F0" w:rsidRPr="0096441B"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Spoločné </w:t>
      </w:r>
      <w:r w:rsidRPr="0096441B">
        <w:rPr>
          <w:rFonts w:asciiTheme="minorHAnsi" w:hAnsiTheme="minorHAnsi" w:cstheme="minorHAnsi"/>
          <w:sz w:val="24"/>
          <w:lang w:val="sk-SK"/>
        </w:rPr>
        <w:t>ustanoveni</w:t>
      </w:r>
      <w:r w:rsidR="001519F0" w:rsidRPr="0096441B">
        <w:rPr>
          <w:rFonts w:asciiTheme="minorHAnsi" w:hAnsiTheme="minorHAnsi" w:cstheme="minorHAnsi"/>
          <w:sz w:val="24"/>
          <w:lang w:val="sk-SK"/>
        </w:rPr>
        <w:t>a</w:t>
      </w:r>
      <w:r w:rsidRPr="0096441B">
        <w:rPr>
          <w:rFonts w:asciiTheme="minorHAnsi" w:hAnsiTheme="minorHAnsi" w:cstheme="minorHAnsi"/>
          <w:sz w:val="24"/>
          <w:lang w:val="sk-SK"/>
        </w:rPr>
        <w:t xml:space="preserve"> pre </w:t>
      </w:r>
      <w:r w:rsidR="00D23291" w:rsidRPr="009017E0">
        <w:rPr>
          <w:rFonts w:asciiTheme="minorHAnsi" w:hAnsiTheme="minorHAnsi" w:cstheme="minorHAnsi"/>
          <w:sz w:val="24"/>
          <w:lang w:val="sk-SK"/>
        </w:rPr>
        <w:t xml:space="preserve">body 9.5 až </w:t>
      </w:r>
      <w:r w:rsidR="00D23291" w:rsidRPr="009C7EE6">
        <w:rPr>
          <w:rFonts w:asciiTheme="minorHAnsi" w:hAnsiTheme="minorHAnsi" w:cstheme="minorHAnsi"/>
          <w:sz w:val="24"/>
          <w:lang w:val="sk-SK"/>
        </w:rPr>
        <w:t>9.7 vyššie</w:t>
      </w:r>
      <w:r w:rsidR="001519F0">
        <w:rPr>
          <w:rFonts w:asciiTheme="minorHAnsi" w:hAnsiTheme="minorHAnsi" w:cstheme="minorHAnsi"/>
          <w:sz w:val="24"/>
          <w:lang w:val="sk-SK"/>
        </w:rPr>
        <w:t>:</w:t>
      </w:r>
    </w:p>
    <w:p w14:paraId="6C0D7F21" w14:textId="594AE88E" w:rsidR="001519F0" w:rsidRPr="009C7EE6" w:rsidRDefault="001519F0" w:rsidP="009C7EE6">
      <w:pPr>
        <w:pStyle w:val="11slovantext"/>
        <w:numPr>
          <w:ilvl w:val="2"/>
          <w:numId w:val="34"/>
        </w:numPr>
        <w:spacing w:line="240" w:lineRule="auto"/>
        <w:rPr>
          <w:rFonts w:asciiTheme="minorHAnsi" w:hAnsiTheme="minorHAnsi" w:cstheme="minorHAnsi"/>
          <w:sz w:val="24"/>
          <w:lang w:val="sk-SK"/>
        </w:rPr>
      </w:pPr>
      <w:r w:rsidRPr="0096441B">
        <w:rPr>
          <w:rFonts w:asciiTheme="minorHAnsi" w:hAnsiTheme="minorHAnsi" w:cstheme="minorHAnsi"/>
          <w:sz w:val="24"/>
          <w:lang w:val="sk-SK"/>
        </w:rPr>
        <w:t xml:space="preserve">Návrh </w:t>
      </w:r>
      <w:r w:rsidRPr="009017E0">
        <w:rPr>
          <w:rFonts w:asciiTheme="minorHAnsi" w:hAnsiTheme="minorHAnsi" w:cstheme="minorHAnsi"/>
          <w:sz w:val="24"/>
          <w:lang w:val="sk-SK"/>
        </w:rPr>
        <w:t>D</w:t>
      </w:r>
      <w:r w:rsidRPr="009C7EE6">
        <w:rPr>
          <w:rFonts w:asciiTheme="minorHAnsi" w:hAnsiTheme="minorHAnsi" w:cstheme="minorHAnsi"/>
          <w:sz w:val="24"/>
          <w:lang w:val="sk-SK"/>
        </w:rPr>
        <w:t>opravcu na nového subdodávateľa musí obsahovať:</w:t>
      </w:r>
    </w:p>
    <w:p w14:paraId="3D95F842" w14:textId="0D67F228" w:rsidR="001519F0" w:rsidRPr="009C7EE6" w:rsidRDefault="001519F0" w:rsidP="009C7EE6">
      <w:pPr>
        <w:pStyle w:val="Odsekzoznamu"/>
        <w:widowControl w:val="0"/>
        <w:numPr>
          <w:ilvl w:val="2"/>
          <w:numId w:val="2"/>
        </w:numPr>
        <w:tabs>
          <w:tab w:val="left" w:pos="1701"/>
        </w:tabs>
        <w:autoSpaceDE w:val="0"/>
        <w:autoSpaceDN w:val="0"/>
        <w:spacing w:after="120" w:line="264" w:lineRule="auto"/>
        <w:ind w:left="1701" w:right="-1" w:hanging="283"/>
        <w:jc w:val="both"/>
        <w:rPr>
          <w:rFonts w:cstheme="minorHAnsi"/>
          <w:sz w:val="24"/>
          <w:szCs w:val="24"/>
          <w:lang w:val="sk-SK"/>
        </w:rPr>
      </w:pPr>
      <w:r w:rsidRPr="009C7EE6">
        <w:rPr>
          <w:rFonts w:cstheme="minorHAnsi"/>
          <w:sz w:val="24"/>
          <w:szCs w:val="24"/>
          <w:lang w:val="sk-SK"/>
        </w:rPr>
        <w:t>identifikáciu osoby, ktorá sa má stať novým</w:t>
      </w:r>
      <w:r w:rsidRPr="009C7EE6">
        <w:rPr>
          <w:rFonts w:cstheme="minorHAnsi"/>
          <w:spacing w:val="-10"/>
          <w:sz w:val="24"/>
          <w:szCs w:val="24"/>
          <w:lang w:val="sk-SK"/>
        </w:rPr>
        <w:t xml:space="preserve"> </w:t>
      </w:r>
      <w:r w:rsidRPr="009C7EE6">
        <w:rPr>
          <w:rFonts w:cstheme="minorHAnsi"/>
          <w:sz w:val="24"/>
          <w:szCs w:val="24"/>
          <w:lang w:val="sk-SK"/>
        </w:rPr>
        <w:t xml:space="preserve">subdodávateľom, vrátane uvedenia údajov o osobe oprávnenej konať za subdodávateľa v rozsahu meno a priezvisko, adresa pobytu a dátum narodenia, všetko v rozsahu údajov </w:t>
      </w:r>
      <w:r w:rsidR="00000240">
        <w:rPr>
          <w:rFonts w:cstheme="minorHAnsi"/>
          <w:sz w:val="24"/>
          <w:szCs w:val="24"/>
          <w:lang w:val="sk-SK"/>
        </w:rPr>
        <w:t xml:space="preserve">ako sú uvedené </w:t>
      </w:r>
      <w:r w:rsidRPr="009C7EE6">
        <w:rPr>
          <w:rFonts w:cstheme="minorHAnsi"/>
          <w:sz w:val="24"/>
          <w:szCs w:val="24"/>
          <w:lang w:val="sk-SK"/>
        </w:rPr>
        <w:t>v</w:t>
      </w:r>
      <w:r w:rsidR="00681B4D">
        <w:rPr>
          <w:rFonts w:cstheme="minorHAnsi"/>
          <w:sz w:val="24"/>
          <w:szCs w:val="24"/>
          <w:lang w:val="sk-SK"/>
        </w:rPr>
        <w:t> </w:t>
      </w:r>
      <w:r w:rsidRPr="009C7EE6">
        <w:rPr>
          <w:rFonts w:cstheme="minorHAnsi"/>
          <w:sz w:val="24"/>
          <w:szCs w:val="24"/>
          <w:lang w:val="sk-SK"/>
        </w:rPr>
        <w:t>Príloh</w:t>
      </w:r>
      <w:r w:rsidR="00681B4D">
        <w:rPr>
          <w:rFonts w:cstheme="minorHAnsi"/>
          <w:sz w:val="24"/>
          <w:szCs w:val="24"/>
          <w:lang w:val="sk-SK"/>
        </w:rPr>
        <w:t xml:space="preserve">e č. </w:t>
      </w:r>
      <w:r w:rsidR="000C0A87">
        <w:rPr>
          <w:rFonts w:cstheme="minorHAnsi"/>
          <w:sz w:val="24"/>
          <w:szCs w:val="24"/>
          <w:lang w:val="sk-SK"/>
        </w:rPr>
        <w:t>9</w:t>
      </w:r>
      <w:r w:rsidR="00681B4D">
        <w:rPr>
          <w:rFonts w:cstheme="minorHAnsi"/>
          <w:sz w:val="24"/>
          <w:szCs w:val="24"/>
          <w:lang w:val="sk-SK"/>
        </w:rPr>
        <w:t>,</w:t>
      </w:r>
    </w:p>
    <w:p w14:paraId="3D61D059" w14:textId="18105C67" w:rsidR="001519F0" w:rsidRPr="009C7EE6" w:rsidRDefault="001519F0" w:rsidP="001519F0">
      <w:pPr>
        <w:pStyle w:val="Odsekzoznamu"/>
        <w:widowControl w:val="0"/>
        <w:numPr>
          <w:ilvl w:val="2"/>
          <w:numId w:val="2"/>
        </w:numPr>
        <w:tabs>
          <w:tab w:val="left" w:pos="1701"/>
        </w:tabs>
        <w:autoSpaceDE w:val="0"/>
        <w:autoSpaceDN w:val="0"/>
        <w:spacing w:after="120" w:line="264" w:lineRule="auto"/>
        <w:ind w:left="1701" w:right="-1" w:hanging="283"/>
        <w:contextualSpacing w:val="0"/>
        <w:jc w:val="both"/>
        <w:rPr>
          <w:rFonts w:cstheme="minorHAnsi"/>
          <w:sz w:val="24"/>
          <w:szCs w:val="24"/>
          <w:lang w:val="sk-SK"/>
        </w:rPr>
      </w:pPr>
      <w:r>
        <w:rPr>
          <w:rFonts w:cstheme="minorHAnsi"/>
          <w:sz w:val="24"/>
          <w:szCs w:val="24"/>
          <w:lang w:val="sk-SK"/>
        </w:rPr>
        <w:t xml:space="preserve">rozsah plnenia </w:t>
      </w:r>
      <w:r w:rsidR="00AA2F3F">
        <w:rPr>
          <w:rFonts w:cstheme="minorHAnsi"/>
          <w:sz w:val="24"/>
          <w:szCs w:val="24"/>
          <w:lang w:val="sk-SK"/>
        </w:rPr>
        <w:t xml:space="preserve">podľa </w:t>
      </w:r>
      <w:r>
        <w:rPr>
          <w:rFonts w:cstheme="minorHAnsi"/>
          <w:sz w:val="24"/>
          <w:szCs w:val="24"/>
          <w:lang w:val="sk-SK"/>
        </w:rPr>
        <w:t>Zmluvy, ktoré má byť prostredníctvom</w:t>
      </w:r>
      <w:r w:rsidR="00AA2F3F">
        <w:rPr>
          <w:rFonts w:cstheme="minorHAnsi"/>
          <w:sz w:val="24"/>
          <w:szCs w:val="24"/>
          <w:lang w:val="sk-SK"/>
        </w:rPr>
        <w:t xml:space="preserve"> navrhovaného</w:t>
      </w:r>
      <w:r>
        <w:rPr>
          <w:rFonts w:cstheme="minorHAnsi"/>
          <w:sz w:val="24"/>
          <w:szCs w:val="24"/>
          <w:lang w:val="sk-SK"/>
        </w:rPr>
        <w:t xml:space="preserve"> subdodávateľa plnené,</w:t>
      </w:r>
      <w:r w:rsidR="00AA2F3F">
        <w:rPr>
          <w:rFonts w:cstheme="minorHAnsi"/>
          <w:sz w:val="24"/>
          <w:szCs w:val="24"/>
          <w:lang w:val="sk-SK"/>
        </w:rPr>
        <w:t xml:space="preserve"> a ak je toto nižšie, než plnenie subdodávateľom, ktorý sa nahrádza, tak aj rozsah, v akom bude zvyšné plnenie zabezpečovať Dopravca a/alebo iný subdodávateľ,</w:t>
      </w:r>
    </w:p>
    <w:p w14:paraId="6C82AE09" w14:textId="5E013548" w:rsidR="001519F0" w:rsidRPr="009C7EE6" w:rsidRDefault="001519F0" w:rsidP="001519F0">
      <w:pPr>
        <w:pStyle w:val="Odsekzoznamu"/>
        <w:widowControl w:val="0"/>
        <w:numPr>
          <w:ilvl w:val="2"/>
          <w:numId w:val="2"/>
        </w:numPr>
        <w:tabs>
          <w:tab w:val="left" w:pos="1521"/>
          <w:tab w:val="left" w:pos="1701"/>
        </w:tabs>
        <w:autoSpaceDE w:val="0"/>
        <w:autoSpaceDN w:val="0"/>
        <w:spacing w:after="120" w:line="264" w:lineRule="auto"/>
        <w:ind w:left="1701" w:right="-1" w:hanging="283"/>
        <w:contextualSpacing w:val="0"/>
        <w:jc w:val="both"/>
        <w:rPr>
          <w:rFonts w:cstheme="minorHAnsi"/>
          <w:sz w:val="24"/>
          <w:szCs w:val="24"/>
          <w:lang w:val="sk-SK"/>
        </w:rPr>
      </w:pPr>
      <w:r w:rsidRPr="009C7EE6">
        <w:rPr>
          <w:rFonts w:cstheme="minorHAnsi"/>
          <w:sz w:val="24"/>
          <w:szCs w:val="24"/>
          <w:lang w:val="sk-SK"/>
        </w:rPr>
        <w:t>termín, od ktorého má byť zmena subdodávateľa vykonaná, ktorý nesmie byť kratší ako 30 dní odo dňa doručenia tejto žiadosti</w:t>
      </w:r>
      <w:r w:rsidRPr="009C7EE6">
        <w:rPr>
          <w:rFonts w:cstheme="minorHAnsi"/>
          <w:spacing w:val="-14"/>
          <w:sz w:val="24"/>
          <w:szCs w:val="24"/>
          <w:lang w:val="sk-SK"/>
        </w:rPr>
        <w:t xml:space="preserve"> </w:t>
      </w:r>
      <w:r w:rsidRPr="009C7EE6">
        <w:rPr>
          <w:rFonts w:cstheme="minorHAnsi"/>
          <w:sz w:val="24"/>
          <w:szCs w:val="24"/>
          <w:lang w:val="sk-SK"/>
        </w:rPr>
        <w:t>Objednávateľovi</w:t>
      </w:r>
      <w:r w:rsidR="00022C0E">
        <w:rPr>
          <w:sz w:val="24"/>
          <w:szCs w:val="24"/>
          <w:lang w:val="sk-SK"/>
        </w:rPr>
        <w:t>,</w:t>
      </w:r>
      <w:r>
        <w:rPr>
          <w:rFonts w:cstheme="minorHAnsi"/>
          <w:sz w:val="24"/>
          <w:szCs w:val="24"/>
          <w:lang w:val="sk-SK"/>
        </w:rPr>
        <w:t xml:space="preserve"> ledaže ide </w:t>
      </w:r>
      <w:r w:rsidRPr="0096441B">
        <w:rPr>
          <w:rFonts w:cstheme="minorHAnsi"/>
          <w:sz w:val="24"/>
          <w:szCs w:val="24"/>
          <w:lang w:val="sk-SK"/>
        </w:rPr>
        <w:t>o </w:t>
      </w:r>
      <w:r w:rsidRPr="009017E0">
        <w:rPr>
          <w:rFonts w:cstheme="minorHAnsi"/>
          <w:sz w:val="24"/>
          <w:szCs w:val="24"/>
          <w:lang w:val="sk-SK"/>
        </w:rPr>
        <w:t xml:space="preserve">nahradenie </w:t>
      </w:r>
      <w:r w:rsidRPr="009C7EE6">
        <w:rPr>
          <w:rFonts w:cstheme="minorHAnsi"/>
          <w:sz w:val="24"/>
          <w:szCs w:val="24"/>
          <w:lang w:val="sk-SK"/>
        </w:rPr>
        <w:t>subdodávateľa podľa bodu 9.5 alebo 9.6</w:t>
      </w:r>
      <w:r w:rsidR="00815F5E">
        <w:rPr>
          <w:rFonts w:cstheme="minorHAnsi"/>
          <w:sz w:val="24"/>
          <w:szCs w:val="24"/>
          <w:lang w:val="sk-SK"/>
        </w:rPr>
        <w:t>,</w:t>
      </w:r>
      <w:r w:rsidRPr="0096441B">
        <w:rPr>
          <w:rFonts w:cstheme="minorHAnsi"/>
          <w:sz w:val="24"/>
          <w:szCs w:val="24"/>
          <w:lang w:val="sk-SK"/>
        </w:rPr>
        <w:t xml:space="preserve"> </w:t>
      </w:r>
      <w:r w:rsidR="00815F5E">
        <w:rPr>
          <w:rFonts w:cstheme="minorHAnsi"/>
          <w:sz w:val="24"/>
          <w:szCs w:val="24"/>
          <w:lang w:val="sk-SK"/>
        </w:rPr>
        <w:t>v ktorých prípadoch</w:t>
      </w:r>
      <w:r w:rsidRPr="0096441B">
        <w:rPr>
          <w:rFonts w:cstheme="minorHAnsi"/>
          <w:sz w:val="24"/>
          <w:szCs w:val="24"/>
          <w:lang w:val="sk-SK"/>
        </w:rPr>
        <w:t xml:space="preserve"> musí termín nahradenia zodpovedať </w:t>
      </w:r>
      <w:r w:rsidRPr="009017E0">
        <w:rPr>
          <w:rFonts w:cstheme="minorHAnsi"/>
          <w:sz w:val="24"/>
          <w:szCs w:val="24"/>
          <w:lang w:val="sk-SK"/>
        </w:rPr>
        <w:t>predmetným</w:t>
      </w:r>
      <w:r w:rsidRPr="009C7EE6">
        <w:rPr>
          <w:rFonts w:cstheme="minorHAnsi"/>
          <w:sz w:val="24"/>
          <w:szCs w:val="24"/>
          <w:lang w:val="sk-SK"/>
        </w:rPr>
        <w:t xml:space="preserve"> bodom</w:t>
      </w:r>
      <w:r w:rsidR="00815F5E">
        <w:rPr>
          <w:rFonts w:cstheme="minorHAnsi"/>
          <w:sz w:val="24"/>
          <w:szCs w:val="24"/>
          <w:lang w:val="sk-SK"/>
        </w:rPr>
        <w:t>;</w:t>
      </w:r>
    </w:p>
    <w:p w14:paraId="33866849" w14:textId="4348E23A" w:rsidR="001519F0" w:rsidRPr="0096441B" w:rsidRDefault="001519F0" w:rsidP="009C7EE6">
      <w:pPr>
        <w:pStyle w:val="11slovantext"/>
        <w:tabs>
          <w:tab w:val="clear" w:pos="1163"/>
        </w:tabs>
        <w:spacing w:line="240" w:lineRule="auto"/>
        <w:ind w:left="1416" w:firstLine="0"/>
        <w:rPr>
          <w:rFonts w:asciiTheme="minorHAnsi" w:hAnsiTheme="minorHAnsi" w:cstheme="minorHAnsi"/>
          <w:sz w:val="24"/>
          <w:lang w:val="sk-SK"/>
        </w:rPr>
      </w:pPr>
      <w:r w:rsidRPr="009C7EE6">
        <w:rPr>
          <w:rFonts w:asciiTheme="minorHAnsi" w:hAnsiTheme="minorHAnsi" w:cstheme="minorHAnsi"/>
          <w:sz w:val="24"/>
          <w:lang w:val="sk-SK"/>
        </w:rPr>
        <w:t xml:space="preserve">Prílohou návrhu </w:t>
      </w:r>
      <w:r w:rsidR="00815F5E">
        <w:rPr>
          <w:rFonts w:asciiTheme="minorHAnsi" w:hAnsiTheme="minorHAnsi" w:cstheme="minorHAnsi"/>
          <w:sz w:val="24"/>
          <w:lang w:val="sk-SK"/>
        </w:rPr>
        <w:t>Dopravcu bude</w:t>
      </w:r>
      <w:r>
        <w:rPr>
          <w:rFonts w:asciiTheme="minorHAnsi" w:hAnsiTheme="minorHAnsi" w:cstheme="minorHAnsi"/>
          <w:sz w:val="24"/>
          <w:lang w:val="sk-SK"/>
        </w:rPr>
        <w:t xml:space="preserve"> nové navrhované znenie Prílohy č. </w:t>
      </w:r>
      <w:r w:rsidR="00815F5E">
        <w:rPr>
          <w:rFonts w:asciiTheme="minorHAnsi" w:hAnsiTheme="minorHAnsi" w:cstheme="minorHAnsi"/>
          <w:sz w:val="24"/>
          <w:lang w:val="sk-SK"/>
        </w:rPr>
        <w:t>10, na schvaľovanie a zmenu Prílohy č. 10 sa primerane aplikuje bod 9.3 vyššie</w:t>
      </w:r>
      <w:r>
        <w:rPr>
          <w:rFonts w:asciiTheme="minorHAnsi" w:hAnsiTheme="minorHAnsi" w:cstheme="minorHAnsi"/>
          <w:sz w:val="24"/>
          <w:lang w:val="sk-SK"/>
        </w:rPr>
        <w:t xml:space="preserve">, pričom </w:t>
      </w:r>
      <w:r>
        <w:rPr>
          <w:rFonts w:asciiTheme="minorHAnsi" w:hAnsiTheme="minorHAnsi" w:cstheme="minorHAnsi"/>
          <w:sz w:val="24"/>
          <w:lang w:val="sk-SK"/>
        </w:rPr>
        <w:lastRenderedPageBreak/>
        <w:t xml:space="preserve">však predpokladom zmeny Prílohy č. 10 je </w:t>
      </w:r>
      <w:r w:rsidR="00DB42C4">
        <w:rPr>
          <w:rFonts w:asciiTheme="minorHAnsi" w:hAnsiTheme="minorHAnsi" w:cstheme="minorHAnsi"/>
          <w:sz w:val="24"/>
          <w:lang w:val="sk-SK"/>
        </w:rPr>
        <w:t xml:space="preserve">aj </w:t>
      </w:r>
      <w:r>
        <w:rPr>
          <w:rFonts w:asciiTheme="minorHAnsi" w:hAnsiTheme="minorHAnsi" w:cstheme="minorHAnsi"/>
          <w:sz w:val="24"/>
          <w:lang w:val="sk-SK"/>
        </w:rPr>
        <w:t>schválenie subdodávateľa Objednávateľom</w:t>
      </w:r>
      <w:r w:rsidR="00677F49">
        <w:rPr>
          <w:rFonts w:asciiTheme="minorHAnsi" w:hAnsiTheme="minorHAnsi" w:cstheme="minorHAnsi"/>
          <w:sz w:val="24"/>
          <w:lang w:val="sk-SK"/>
        </w:rPr>
        <w:t xml:space="preserve"> </w:t>
      </w:r>
      <w:r>
        <w:rPr>
          <w:rFonts w:asciiTheme="minorHAnsi" w:hAnsiTheme="minorHAnsi" w:cstheme="minorHAnsi"/>
          <w:sz w:val="24"/>
          <w:lang w:val="sk-SK"/>
        </w:rPr>
        <w:t xml:space="preserve">podľa bodu 9.8.2 nižšie. </w:t>
      </w:r>
    </w:p>
    <w:p w14:paraId="25053F15" w14:textId="77777777" w:rsidR="001519F0" w:rsidRDefault="00D23291" w:rsidP="009C7EE6">
      <w:pPr>
        <w:pStyle w:val="11slovantext"/>
        <w:numPr>
          <w:ilvl w:val="2"/>
          <w:numId w:val="34"/>
        </w:numPr>
        <w:spacing w:line="240" w:lineRule="auto"/>
        <w:ind w:left="1418" w:hanging="709"/>
        <w:rPr>
          <w:rFonts w:asciiTheme="minorHAnsi" w:hAnsiTheme="minorHAnsi" w:cstheme="minorHAnsi"/>
          <w:sz w:val="24"/>
          <w:lang w:val="sk-SK"/>
        </w:rPr>
      </w:pPr>
      <w:r w:rsidRPr="0096441B">
        <w:rPr>
          <w:rFonts w:asciiTheme="minorHAnsi" w:hAnsiTheme="minorHAnsi" w:cstheme="minorHAnsi"/>
          <w:sz w:val="24"/>
          <w:lang w:val="sk-SK"/>
        </w:rPr>
        <w:t>A</w:t>
      </w:r>
      <w:r w:rsidRPr="009017E0">
        <w:rPr>
          <w:rFonts w:asciiTheme="minorHAnsi" w:hAnsiTheme="minorHAnsi" w:cstheme="minorHAnsi"/>
          <w:sz w:val="24"/>
          <w:lang w:val="sk-SK"/>
        </w:rPr>
        <w:t>kéhoko</w:t>
      </w:r>
      <w:r w:rsidRPr="009C7EE6">
        <w:rPr>
          <w:rFonts w:asciiTheme="minorHAnsi" w:hAnsiTheme="minorHAnsi" w:cstheme="minorHAnsi"/>
          <w:sz w:val="24"/>
          <w:lang w:val="sk-SK"/>
        </w:rPr>
        <w:t>ľvek navrhovaného subdodávateľa musí Objednávateľ vopred Dopravcovi písomne</w:t>
      </w:r>
      <w:r>
        <w:rPr>
          <w:rFonts w:asciiTheme="minorHAnsi" w:hAnsiTheme="minorHAnsi" w:cstheme="minorHAnsi"/>
          <w:sz w:val="24"/>
          <w:lang w:val="sk-SK"/>
        </w:rPr>
        <w:t xml:space="preserve"> schváliť, </w:t>
      </w:r>
      <w:r w:rsidR="005600CC">
        <w:rPr>
          <w:rFonts w:asciiTheme="minorHAnsi" w:hAnsiTheme="minorHAnsi" w:cstheme="minorHAnsi"/>
          <w:sz w:val="24"/>
          <w:lang w:val="sk-SK"/>
        </w:rPr>
        <w:t xml:space="preserve">inak nemôže dôjsť k zmene ani k nahradeniu subdodávateľa. </w:t>
      </w:r>
      <w:r w:rsidR="005773A2" w:rsidRPr="00C75EA5">
        <w:rPr>
          <w:rFonts w:asciiTheme="minorHAnsi" w:hAnsiTheme="minorHAnsi" w:cstheme="minorHAnsi"/>
          <w:sz w:val="24"/>
          <w:lang w:val="sk-SK"/>
        </w:rPr>
        <w:t xml:space="preserve">Objednávateľ </w:t>
      </w:r>
      <w:r w:rsidR="00EF10D5" w:rsidRPr="00C75EA5">
        <w:rPr>
          <w:rFonts w:asciiTheme="minorHAnsi" w:hAnsiTheme="minorHAnsi" w:cstheme="minorHAnsi"/>
          <w:sz w:val="24"/>
          <w:lang w:val="sk-SK"/>
        </w:rPr>
        <w:t>sa zaväzuje bezdôvodne neodoprieť schválenie subdodávateľa. Objednávateľ však</w:t>
      </w:r>
      <w:r w:rsidR="00EF10D5">
        <w:rPr>
          <w:rFonts w:asciiTheme="minorHAnsi" w:hAnsiTheme="minorHAnsi" w:cstheme="minorHAnsi"/>
          <w:sz w:val="24"/>
          <w:lang w:val="sk-SK"/>
        </w:rPr>
        <w:t xml:space="preserve"> </w:t>
      </w:r>
      <w:r w:rsidR="005773A2">
        <w:rPr>
          <w:rFonts w:asciiTheme="minorHAnsi" w:hAnsiTheme="minorHAnsi" w:cstheme="minorHAnsi"/>
          <w:sz w:val="24"/>
          <w:lang w:val="sk-SK"/>
        </w:rPr>
        <w:t xml:space="preserve">subdodávateľa neschváli najmä vtedy, ak </w:t>
      </w:r>
      <w:r w:rsidR="001519F0">
        <w:rPr>
          <w:rFonts w:asciiTheme="minorHAnsi" w:hAnsiTheme="minorHAnsi" w:cstheme="minorHAnsi"/>
          <w:sz w:val="24"/>
          <w:lang w:val="sk-SK"/>
        </w:rPr>
        <w:t xml:space="preserve">navrhovaný subdodávateľ </w:t>
      </w:r>
      <w:r w:rsidR="005773A2">
        <w:rPr>
          <w:rFonts w:asciiTheme="minorHAnsi" w:hAnsiTheme="minorHAnsi" w:cstheme="minorHAnsi"/>
          <w:sz w:val="24"/>
          <w:lang w:val="sk-SK"/>
        </w:rPr>
        <w:t>nespĺňa podmienky v zmysle aplikovateľných právnych predpisov a</w:t>
      </w:r>
      <w:r w:rsidR="00EF10D5">
        <w:rPr>
          <w:rFonts w:asciiTheme="minorHAnsi" w:hAnsiTheme="minorHAnsi" w:cstheme="minorHAnsi"/>
          <w:sz w:val="24"/>
          <w:lang w:val="sk-SK"/>
        </w:rPr>
        <w:t>/alebo</w:t>
      </w:r>
      <w:r w:rsidR="005773A2">
        <w:rPr>
          <w:rFonts w:asciiTheme="minorHAnsi" w:hAnsiTheme="minorHAnsi" w:cstheme="minorHAnsi"/>
          <w:sz w:val="24"/>
          <w:lang w:val="sk-SK"/>
        </w:rPr>
        <w:t> tejto Zmluvy</w:t>
      </w:r>
      <w:r w:rsidR="00EF10D5">
        <w:rPr>
          <w:rFonts w:asciiTheme="minorHAnsi" w:hAnsiTheme="minorHAnsi" w:cstheme="minorHAnsi"/>
          <w:sz w:val="24"/>
          <w:lang w:val="sk-SK"/>
        </w:rPr>
        <w:t>, a ani vtedy,</w:t>
      </w:r>
      <w:r w:rsidR="005773A2">
        <w:rPr>
          <w:rFonts w:asciiTheme="minorHAnsi" w:hAnsiTheme="minorHAnsi" w:cstheme="minorHAnsi"/>
          <w:sz w:val="24"/>
          <w:lang w:val="sk-SK"/>
        </w:rPr>
        <w:t xml:space="preserve"> ak existuje odôvodnený predpoklad, že subdodávateľ nebude riadne plniť povinnosti, ktoré má pre Dopravcu zabezpečovať.</w:t>
      </w:r>
      <w:r w:rsidR="00EF10D5">
        <w:rPr>
          <w:rFonts w:asciiTheme="minorHAnsi" w:hAnsiTheme="minorHAnsi" w:cstheme="minorHAnsi"/>
          <w:sz w:val="24"/>
          <w:lang w:val="sk-SK"/>
        </w:rPr>
        <w:t xml:space="preserve"> Objednávateľ sa Dopravcovi vyjadrí v lehote troch pracovných dní od obdržania návrhu</w:t>
      </w:r>
      <w:r w:rsidR="001519F0">
        <w:rPr>
          <w:rFonts w:asciiTheme="minorHAnsi" w:hAnsiTheme="minorHAnsi" w:cstheme="minorHAnsi"/>
          <w:sz w:val="24"/>
          <w:lang w:val="sk-SK"/>
        </w:rPr>
        <w:t xml:space="preserve"> schválením subdodávateľa alebo jeho neschválením s uvedením príslušných dôvodov</w:t>
      </w:r>
      <w:r w:rsidR="00EF10D5">
        <w:rPr>
          <w:rFonts w:asciiTheme="minorHAnsi" w:hAnsiTheme="minorHAnsi" w:cstheme="minorHAnsi"/>
          <w:sz w:val="24"/>
          <w:lang w:val="sk-SK"/>
        </w:rPr>
        <w:t xml:space="preserve">. </w:t>
      </w:r>
    </w:p>
    <w:p w14:paraId="742A6611" w14:textId="2BB1234F" w:rsidR="00D35F15" w:rsidRDefault="00EF10D5" w:rsidP="009C7EE6">
      <w:pPr>
        <w:pStyle w:val="11slovantext"/>
        <w:numPr>
          <w:ilvl w:val="2"/>
          <w:numId w:val="3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Kým nie je subdodávateľ schválený Objednávateľom nedošlo k splneniu povinnosti Dopravcu vo vzťahu k n</w:t>
      </w:r>
      <w:r w:rsidR="001519F0">
        <w:rPr>
          <w:rFonts w:asciiTheme="minorHAnsi" w:hAnsiTheme="minorHAnsi" w:cstheme="minorHAnsi"/>
          <w:sz w:val="24"/>
          <w:lang w:val="sk-SK"/>
        </w:rPr>
        <w:t>a</w:t>
      </w:r>
      <w:r>
        <w:rPr>
          <w:rFonts w:asciiTheme="minorHAnsi" w:hAnsiTheme="minorHAnsi" w:cstheme="minorHAnsi"/>
          <w:sz w:val="24"/>
          <w:lang w:val="sk-SK"/>
        </w:rPr>
        <w:t>hrade</w:t>
      </w:r>
      <w:r w:rsidR="001519F0">
        <w:rPr>
          <w:rFonts w:asciiTheme="minorHAnsi" w:hAnsiTheme="minorHAnsi" w:cstheme="minorHAnsi"/>
          <w:sz w:val="24"/>
          <w:lang w:val="sk-SK"/>
        </w:rPr>
        <w:t>niu</w:t>
      </w:r>
      <w:r>
        <w:rPr>
          <w:rFonts w:asciiTheme="minorHAnsi" w:hAnsiTheme="minorHAnsi" w:cstheme="minorHAnsi"/>
          <w:sz w:val="24"/>
          <w:lang w:val="sk-SK"/>
        </w:rPr>
        <w:t xml:space="preserve"> subdodávateľa. V danej súvislosti však platí, že sa Dopravcovi predlžuje lehota na splnenie povinnosti </w:t>
      </w:r>
      <w:r w:rsidR="001519F0">
        <w:rPr>
          <w:rFonts w:asciiTheme="minorHAnsi" w:hAnsiTheme="minorHAnsi" w:cstheme="minorHAnsi"/>
          <w:sz w:val="24"/>
          <w:lang w:val="sk-SK"/>
        </w:rPr>
        <w:t xml:space="preserve">nahradiť subdodávateľa </w:t>
      </w:r>
      <w:r>
        <w:rPr>
          <w:rFonts w:asciiTheme="minorHAnsi" w:hAnsiTheme="minorHAnsi" w:cstheme="minorHAnsi"/>
          <w:sz w:val="24"/>
          <w:lang w:val="sk-SK"/>
        </w:rPr>
        <w:t>o dobu, po</w:t>
      </w:r>
      <w:r w:rsidR="00797A5B">
        <w:rPr>
          <w:rFonts w:asciiTheme="minorHAnsi" w:hAnsiTheme="minorHAnsi" w:cstheme="minorHAnsi"/>
          <w:sz w:val="24"/>
          <w:lang w:val="sk-SK"/>
        </w:rPr>
        <w:t xml:space="preserve"> ktorú Objednávateľ</w:t>
      </w:r>
      <w:r w:rsidR="00677F49">
        <w:rPr>
          <w:rFonts w:asciiTheme="minorHAnsi" w:hAnsiTheme="minorHAnsi" w:cstheme="minorHAnsi"/>
          <w:sz w:val="24"/>
          <w:lang w:val="sk-SK"/>
        </w:rPr>
        <w:t xml:space="preserve"> </w:t>
      </w:r>
      <w:r w:rsidR="00797A5B">
        <w:rPr>
          <w:rFonts w:asciiTheme="minorHAnsi" w:hAnsiTheme="minorHAnsi" w:cstheme="minorHAnsi"/>
          <w:sz w:val="24"/>
          <w:lang w:val="sk-SK"/>
        </w:rPr>
        <w:t>meškal so schválením alebo neschválením subdodávateľa</w:t>
      </w:r>
      <w:r w:rsidR="001519F0">
        <w:rPr>
          <w:rFonts w:asciiTheme="minorHAnsi" w:hAnsiTheme="minorHAnsi" w:cstheme="minorHAnsi"/>
          <w:sz w:val="24"/>
          <w:lang w:val="sk-SK"/>
        </w:rPr>
        <w:t xml:space="preserve"> podľa bodu 9.8.2 vyššie</w:t>
      </w:r>
      <w:r w:rsidR="00DF4615">
        <w:rPr>
          <w:rFonts w:asciiTheme="minorHAnsi" w:hAnsiTheme="minorHAnsi" w:cstheme="minorHAnsi"/>
          <w:sz w:val="24"/>
          <w:lang w:val="sk-SK"/>
        </w:rPr>
        <w:t xml:space="preserve"> (t.</w:t>
      </w:r>
      <w:r w:rsidR="00053DE2">
        <w:rPr>
          <w:rFonts w:asciiTheme="minorHAnsi" w:hAnsiTheme="minorHAnsi" w:cstheme="minorHAnsi"/>
          <w:sz w:val="24"/>
          <w:lang w:val="sk-SK"/>
        </w:rPr>
        <w:t xml:space="preserve"> </w:t>
      </w:r>
      <w:r w:rsidR="00DF4615">
        <w:rPr>
          <w:rFonts w:asciiTheme="minorHAnsi" w:hAnsiTheme="minorHAnsi" w:cstheme="minorHAnsi"/>
          <w:sz w:val="24"/>
          <w:lang w:val="sk-SK"/>
        </w:rPr>
        <w:t>j. o dobu nad rámec troch pracovných dní)</w:t>
      </w:r>
      <w:r w:rsidR="001519F0">
        <w:rPr>
          <w:rFonts w:asciiTheme="minorHAnsi" w:hAnsiTheme="minorHAnsi" w:cstheme="minorHAnsi"/>
          <w:sz w:val="24"/>
          <w:lang w:val="sk-SK"/>
        </w:rPr>
        <w:t>.</w:t>
      </w:r>
      <w:r>
        <w:rPr>
          <w:rFonts w:asciiTheme="minorHAnsi" w:hAnsiTheme="minorHAnsi" w:cstheme="minorHAnsi"/>
          <w:sz w:val="24"/>
          <w:lang w:val="sk-SK"/>
        </w:rPr>
        <w:t xml:space="preserve"> </w:t>
      </w:r>
    </w:p>
    <w:p w14:paraId="09FD435B" w14:textId="1EEEF50F" w:rsidR="0017584F" w:rsidRDefault="0017584F"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Bez ohľadu na čokoľvek v tomto článku IX.</w:t>
      </w:r>
      <w:r w:rsidR="00DF4615">
        <w:rPr>
          <w:rFonts w:asciiTheme="minorHAnsi" w:hAnsiTheme="minorHAnsi" w:cstheme="minorHAnsi"/>
          <w:sz w:val="24"/>
          <w:lang w:val="sk-SK"/>
        </w:rPr>
        <w:t xml:space="preserve"> vyššie</w:t>
      </w:r>
      <w:r>
        <w:rPr>
          <w:rFonts w:asciiTheme="minorHAnsi" w:hAnsiTheme="minorHAnsi" w:cstheme="minorHAnsi"/>
          <w:sz w:val="24"/>
          <w:lang w:val="sk-SK"/>
        </w:rPr>
        <w:t xml:space="preserve"> uvedené, pokiaľ ktorýkoľvek subdodávateľ nespĺňa také povinnosti vyplývajúce z aplikovateľných právnych predpisov, ktoré bránia výkonu jeho činnosti podľa tejto Zmluvy, Dopravca nie je </w:t>
      </w:r>
      <w:r w:rsidR="001519F0">
        <w:rPr>
          <w:rFonts w:asciiTheme="minorHAnsi" w:hAnsiTheme="minorHAnsi" w:cstheme="minorHAnsi"/>
          <w:sz w:val="24"/>
          <w:lang w:val="sk-SK"/>
        </w:rPr>
        <w:t xml:space="preserve">počnúc takým momentom </w:t>
      </w:r>
      <w:r>
        <w:rPr>
          <w:rFonts w:asciiTheme="minorHAnsi" w:hAnsiTheme="minorHAnsi" w:cstheme="minorHAnsi"/>
          <w:sz w:val="24"/>
          <w:lang w:val="sk-SK"/>
        </w:rPr>
        <w:t xml:space="preserve">oprávnený </w:t>
      </w:r>
      <w:r w:rsidR="000604E1">
        <w:rPr>
          <w:rFonts w:asciiTheme="minorHAnsi" w:hAnsiTheme="minorHAnsi" w:cstheme="minorHAnsi"/>
          <w:sz w:val="24"/>
          <w:lang w:val="sk-SK"/>
        </w:rPr>
        <w:t>predmetného subdodávateľa</w:t>
      </w:r>
      <w:r>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Pr>
          <w:rFonts w:asciiTheme="minorHAnsi" w:hAnsiTheme="minorHAnsi" w:cstheme="minorHAnsi"/>
          <w:sz w:val="24"/>
          <w:lang w:val="sk-SK"/>
        </w:rPr>
        <w:t xml:space="preserve"> na činnosti podľa tejto Zmluvy, avšak zodpovedá za to, že predmetné činnosti </w:t>
      </w:r>
      <w:r w:rsidR="00993426">
        <w:rPr>
          <w:rFonts w:asciiTheme="minorHAnsi" w:hAnsiTheme="minorHAnsi" w:cstheme="minorHAnsi"/>
          <w:sz w:val="24"/>
          <w:lang w:val="sk-SK"/>
        </w:rPr>
        <w:t>musia byť</w:t>
      </w:r>
      <w:r>
        <w:rPr>
          <w:rFonts w:asciiTheme="minorHAnsi" w:hAnsiTheme="minorHAnsi" w:cstheme="minorHAnsi"/>
          <w:sz w:val="24"/>
          <w:lang w:val="sk-SK"/>
        </w:rPr>
        <w:t xml:space="preserve"> </w:t>
      </w:r>
      <w:r w:rsidR="001519F0">
        <w:rPr>
          <w:rFonts w:asciiTheme="minorHAnsi" w:hAnsiTheme="minorHAnsi" w:cstheme="minorHAnsi"/>
          <w:sz w:val="24"/>
          <w:lang w:val="sk-SK"/>
        </w:rPr>
        <w:t xml:space="preserve">aj naďalej </w:t>
      </w:r>
      <w:r>
        <w:rPr>
          <w:rFonts w:asciiTheme="minorHAnsi" w:hAnsiTheme="minorHAnsi" w:cstheme="minorHAnsi"/>
          <w:sz w:val="24"/>
          <w:lang w:val="sk-SK"/>
        </w:rPr>
        <w:t xml:space="preserve">riadne plnené. V takomto prípade je až do nahradenia subdodávateľa </w:t>
      </w:r>
      <w:r w:rsidR="001519F0">
        <w:rPr>
          <w:rFonts w:asciiTheme="minorHAnsi" w:hAnsiTheme="minorHAnsi" w:cstheme="minorHAnsi"/>
          <w:sz w:val="24"/>
          <w:lang w:val="sk-SK"/>
        </w:rPr>
        <w:t>v súlade s pravidlami tohto článku IX.</w:t>
      </w:r>
      <w:r>
        <w:rPr>
          <w:rFonts w:asciiTheme="minorHAnsi" w:hAnsiTheme="minorHAnsi" w:cstheme="minorHAnsi"/>
          <w:sz w:val="24"/>
          <w:lang w:val="sk-SK"/>
        </w:rPr>
        <w:t xml:space="preserve"> </w:t>
      </w:r>
      <w:r w:rsidR="00993426">
        <w:rPr>
          <w:rFonts w:asciiTheme="minorHAnsi" w:hAnsiTheme="minorHAnsi" w:cstheme="minorHAnsi"/>
          <w:sz w:val="24"/>
          <w:lang w:val="sk-SK"/>
        </w:rPr>
        <w:t xml:space="preserve">vyššie </w:t>
      </w:r>
      <w:r>
        <w:rPr>
          <w:rFonts w:asciiTheme="minorHAnsi" w:hAnsiTheme="minorHAnsi" w:cstheme="minorHAnsi"/>
          <w:sz w:val="24"/>
          <w:lang w:val="sk-SK"/>
        </w:rPr>
        <w:t xml:space="preserve">Dopravca oprávnený na pokrytie činnosti subdodávateľa nespĺňajúceho </w:t>
      </w:r>
      <w:r w:rsidR="001519F0">
        <w:rPr>
          <w:rFonts w:asciiTheme="minorHAnsi" w:hAnsiTheme="minorHAnsi" w:cstheme="minorHAnsi"/>
          <w:sz w:val="24"/>
          <w:lang w:val="sk-SK"/>
        </w:rPr>
        <w:t>povinnosti, ktoré mu bránia v</w:t>
      </w:r>
      <w:r w:rsidR="00993426">
        <w:rPr>
          <w:rFonts w:asciiTheme="minorHAnsi" w:hAnsiTheme="minorHAnsi" w:cstheme="minorHAnsi"/>
          <w:sz w:val="24"/>
          <w:lang w:val="sk-SK"/>
        </w:rPr>
        <w:t> </w:t>
      </w:r>
      <w:r w:rsidR="001519F0">
        <w:rPr>
          <w:rFonts w:asciiTheme="minorHAnsi" w:hAnsiTheme="minorHAnsi" w:cstheme="minorHAnsi"/>
          <w:sz w:val="24"/>
          <w:lang w:val="sk-SK"/>
        </w:rPr>
        <w:t>činnosti</w:t>
      </w:r>
      <w:r w:rsidR="00993426">
        <w:rPr>
          <w:rFonts w:asciiTheme="minorHAnsi" w:hAnsiTheme="minorHAnsi" w:cstheme="minorHAnsi"/>
          <w:sz w:val="24"/>
          <w:lang w:val="sk-SK"/>
        </w:rPr>
        <w:t>,</w:t>
      </w:r>
      <w:r w:rsidR="001519F0">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sidR="001519F0">
        <w:rPr>
          <w:rFonts w:asciiTheme="minorHAnsi" w:hAnsiTheme="minorHAnsi" w:cstheme="minorHAnsi"/>
          <w:sz w:val="24"/>
          <w:lang w:val="sk-SK"/>
        </w:rPr>
        <w:t xml:space="preserve"> </w:t>
      </w:r>
      <w:r>
        <w:rPr>
          <w:rFonts w:asciiTheme="minorHAnsi" w:hAnsiTheme="minorHAnsi" w:cstheme="minorHAnsi"/>
          <w:sz w:val="24"/>
          <w:lang w:val="sk-SK"/>
        </w:rPr>
        <w:t>buď vlastné kapacity alebo</w:t>
      </w:r>
      <w:r w:rsidR="001519F0">
        <w:rPr>
          <w:rFonts w:asciiTheme="minorHAnsi" w:hAnsiTheme="minorHAnsi" w:cstheme="minorHAnsi"/>
          <w:sz w:val="24"/>
          <w:lang w:val="sk-SK"/>
        </w:rPr>
        <w:t xml:space="preserve"> kapacity</w:t>
      </w:r>
      <w:r>
        <w:rPr>
          <w:rFonts w:asciiTheme="minorHAnsi" w:hAnsiTheme="minorHAnsi" w:cstheme="minorHAnsi"/>
          <w:sz w:val="24"/>
          <w:lang w:val="sk-SK"/>
        </w:rPr>
        <w:t xml:space="preserve"> iného, už </w:t>
      </w:r>
      <w:r w:rsidR="000604E1">
        <w:rPr>
          <w:rFonts w:asciiTheme="minorHAnsi" w:hAnsiTheme="minorHAnsi" w:cstheme="minorHAnsi"/>
          <w:sz w:val="24"/>
          <w:lang w:val="sk-SK"/>
        </w:rPr>
        <w:t>po</w:t>
      </w:r>
      <w:r>
        <w:rPr>
          <w:rFonts w:asciiTheme="minorHAnsi" w:hAnsiTheme="minorHAnsi" w:cstheme="minorHAnsi"/>
          <w:sz w:val="24"/>
          <w:lang w:val="sk-SK"/>
        </w:rPr>
        <w:t>užívaného a schváleného subdodávateľa</w:t>
      </w:r>
      <w:r w:rsidR="00143FD7">
        <w:rPr>
          <w:rFonts w:asciiTheme="minorHAnsi" w:hAnsiTheme="minorHAnsi" w:cstheme="minorHAnsi"/>
          <w:sz w:val="24"/>
          <w:lang w:val="sk-SK"/>
        </w:rPr>
        <w:t>.</w:t>
      </w:r>
      <w:r>
        <w:rPr>
          <w:rFonts w:asciiTheme="minorHAnsi" w:hAnsiTheme="minorHAnsi" w:cstheme="minorHAnsi"/>
          <w:sz w:val="24"/>
          <w:lang w:val="sk-SK"/>
        </w:rPr>
        <w:t xml:space="preserve"> </w:t>
      </w:r>
      <w:r w:rsidR="00143FD7">
        <w:rPr>
          <w:rFonts w:asciiTheme="minorHAnsi" w:hAnsiTheme="minorHAnsi" w:cstheme="minorHAnsi"/>
          <w:sz w:val="24"/>
          <w:lang w:val="sk-SK"/>
        </w:rPr>
        <w:t>O</w:t>
      </w:r>
      <w:r>
        <w:rPr>
          <w:rFonts w:asciiTheme="minorHAnsi" w:hAnsiTheme="minorHAnsi" w:cstheme="minorHAnsi"/>
          <w:sz w:val="24"/>
          <w:lang w:val="sk-SK"/>
        </w:rPr>
        <w:t> </w:t>
      </w:r>
      <w:r w:rsidR="00143FD7">
        <w:rPr>
          <w:rFonts w:asciiTheme="minorHAnsi" w:hAnsiTheme="minorHAnsi" w:cstheme="minorHAnsi"/>
          <w:sz w:val="24"/>
          <w:lang w:val="sk-SK"/>
        </w:rPr>
        <w:t>uvedenom</w:t>
      </w:r>
      <w:r>
        <w:rPr>
          <w:rFonts w:asciiTheme="minorHAnsi" w:hAnsiTheme="minorHAnsi" w:cstheme="minorHAnsi"/>
          <w:sz w:val="24"/>
          <w:lang w:val="sk-SK"/>
        </w:rPr>
        <w:t xml:space="preserve"> sa</w:t>
      </w:r>
      <w:r w:rsidR="00143FD7">
        <w:rPr>
          <w:rFonts w:asciiTheme="minorHAnsi" w:hAnsiTheme="minorHAnsi" w:cstheme="minorHAnsi"/>
          <w:sz w:val="24"/>
          <w:lang w:val="sk-SK"/>
        </w:rPr>
        <w:t xml:space="preserve"> Dopravca</w:t>
      </w:r>
      <w:r>
        <w:rPr>
          <w:rFonts w:asciiTheme="minorHAnsi" w:hAnsiTheme="minorHAnsi" w:cstheme="minorHAnsi"/>
          <w:sz w:val="24"/>
          <w:lang w:val="sk-SK"/>
        </w:rPr>
        <w:t xml:space="preserve"> zaväzuje Objednávateľa</w:t>
      </w:r>
      <w:r w:rsidR="00677F49">
        <w:rPr>
          <w:rFonts w:asciiTheme="minorHAnsi" w:hAnsiTheme="minorHAnsi" w:cstheme="minorHAnsi"/>
          <w:sz w:val="24"/>
          <w:lang w:val="sk-SK"/>
        </w:rPr>
        <w:t xml:space="preserve"> </w:t>
      </w:r>
      <w:r>
        <w:rPr>
          <w:rFonts w:asciiTheme="minorHAnsi" w:hAnsiTheme="minorHAnsi" w:cstheme="minorHAnsi"/>
          <w:sz w:val="24"/>
          <w:lang w:val="sk-SK"/>
        </w:rPr>
        <w:t>bezodkladne upovedomiť s</w:t>
      </w:r>
      <w:r w:rsidR="00143FD7">
        <w:rPr>
          <w:rFonts w:asciiTheme="minorHAnsi" w:hAnsiTheme="minorHAnsi" w:cstheme="minorHAnsi"/>
          <w:sz w:val="24"/>
          <w:lang w:val="sk-SK"/>
        </w:rPr>
        <w:t> </w:t>
      </w:r>
      <w:r>
        <w:rPr>
          <w:rFonts w:asciiTheme="minorHAnsi" w:hAnsiTheme="minorHAnsi" w:cstheme="minorHAnsi"/>
          <w:sz w:val="24"/>
          <w:lang w:val="sk-SK"/>
        </w:rPr>
        <w:t>uvedení</w:t>
      </w:r>
      <w:r w:rsidR="00143FD7">
        <w:rPr>
          <w:rFonts w:asciiTheme="minorHAnsi" w:hAnsiTheme="minorHAnsi" w:cstheme="minorHAnsi"/>
          <w:sz w:val="24"/>
          <w:lang w:val="sk-SK"/>
        </w:rPr>
        <w:t>m rozdelenia rozsahu činností, ktoré dočasne zabezpečí sám Dopravca</w:t>
      </w:r>
      <w:r w:rsidR="00993426">
        <w:rPr>
          <w:rFonts w:asciiTheme="minorHAnsi" w:hAnsiTheme="minorHAnsi" w:cstheme="minorHAnsi"/>
          <w:sz w:val="24"/>
          <w:lang w:val="sk-SK"/>
        </w:rPr>
        <w:t>,</w:t>
      </w:r>
      <w:r w:rsidR="00143FD7">
        <w:rPr>
          <w:rFonts w:asciiTheme="minorHAnsi" w:hAnsiTheme="minorHAnsi" w:cstheme="minorHAnsi"/>
          <w:sz w:val="24"/>
          <w:lang w:val="sk-SK"/>
        </w:rPr>
        <w:t xml:space="preserve"> a ktoré </w:t>
      </w:r>
      <w:r w:rsidR="00993426">
        <w:rPr>
          <w:rFonts w:asciiTheme="minorHAnsi" w:hAnsiTheme="minorHAnsi" w:cstheme="minorHAnsi"/>
          <w:sz w:val="24"/>
          <w:lang w:val="sk-SK"/>
        </w:rPr>
        <w:t>(</w:t>
      </w:r>
      <w:r w:rsidR="00CE3212">
        <w:rPr>
          <w:rFonts w:asciiTheme="minorHAnsi" w:hAnsiTheme="minorHAnsi" w:cstheme="minorHAnsi"/>
          <w:sz w:val="24"/>
          <w:lang w:val="sk-SK"/>
        </w:rPr>
        <w:t>a v akom rozsahu</w:t>
      </w:r>
      <w:r w:rsidR="00993426">
        <w:rPr>
          <w:rFonts w:asciiTheme="minorHAnsi" w:hAnsiTheme="minorHAnsi" w:cstheme="minorHAnsi"/>
          <w:sz w:val="24"/>
          <w:lang w:val="sk-SK"/>
        </w:rPr>
        <w:t>)</w:t>
      </w:r>
      <w:r w:rsidR="00CE3212">
        <w:rPr>
          <w:rFonts w:asciiTheme="minorHAnsi" w:hAnsiTheme="minorHAnsi" w:cstheme="minorHAnsi"/>
          <w:sz w:val="24"/>
          <w:lang w:val="sk-SK"/>
        </w:rPr>
        <w:t xml:space="preserve"> </w:t>
      </w:r>
      <w:r w:rsidR="00143FD7">
        <w:rPr>
          <w:rFonts w:asciiTheme="minorHAnsi" w:hAnsiTheme="minorHAnsi" w:cstheme="minorHAnsi"/>
          <w:sz w:val="24"/>
          <w:lang w:val="sk-SK"/>
        </w:rPr>
        <w:t xml:space="preserve">dočasne zabezpečia konkrétne uvedení </w:t>
      </w:r>
      <w:r w:rsidR="00993426">
        <w:rPr>
          <w:rFonts w:asciiTheme="minorHAnsi" w:hAnsiTheme="minorHAnsi" w:cstheme="minorHAnsi"/>
          <w:sz w:val="24"/>
          <w:lang w:val="sk-SK"/>
        </w:rPr>
        <w:t xml:space="preserve">už schválení a používaní </w:t>
      </w:r>
      <w:r w:rsidR="00143FD7">
        <w:rPr>
          <w:rFonts w:asciiTheme="minorHAnsi" w:hAnsiTheme="minorHAnsi" w:cstheme="minorHAnsi"/>
          <w:sz w:val="24"/>
          <w:lang w:val="sk-SK"/>
        </w:rPr>
        <w:t xml:space="preserve">subdodávatelia. </w:t>
      </w:r>
    </w:p>
    <w:p w14:paraId="463E583C" w14:textId="4250D1F3" w:rsidR="009E01D0" w:rsidRPr="00030B2A" w:rsidRDefault="00897FA3" w:rsidP="003F4803">
      <w:pPr>
        <w:pStyle w:val="Nadpis1"/>
        <w:ind w:left="709" w:hanging="709"/>
        <w:jc w:val="both"/>
        <w:rPr>
          <w:lang w:val="sk-SK"/>
        </w:rPr>
      </w:pPr>
      <w:bookmarkStart w:id="42" w:name="_Toc27663274"/>
      <w:bookmarkStart w:id="43" w:name="_Toc38530397"/>
      <w:bookmarkStart w:id="44" w:name="_Toc41550281"/>
      <w:bookmarkStart w:id="45" w:name="_Toc77245834"/>
      <w:r w:rsidRPr="008D4314">
        <w:rPr>
          <w:lang w:val="sk-SK"/>
        </w:rPr>
        <w:t>Vyrovnanie ceny dopravného výkonu za príslušný kalendárny mesiac a platobné podmienky</w:t>
      </w:r>
      <w:bookmarkEnd w:id="42"/>
      <w:bookmarkEnd w:id="43"/>
      <w:bookmarkEnd w:id="44"/>
      <w:bookmarkEnd w:id="45"/>
    </w:p>
    <w:p w14:paraId="7FCEF1E4" w14:textId="0BBBB3BC"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doručí Objednávateľovi za každý príslušný (ukončený) kalendárny mesiac náležite vyplnený </w:t>
      </w:r>
      <w:r w:rsidRPr="00C00F56">
        <w:rPr>
          <w:rFonts w:asciiTheme="minorHAnsi" w:hAnsiTheme="minorHAnsi" w:cstheme="minorHAnsi"/>
          <w:b/>
          <w:bCs/>
          <w:sz w:val="24"/>
          <w:lang w:val="sk-SK"/>
        </w:rPr>
        <w:t>Mesačný výkaz výkonov a tržieb</w:t>
      </w:r>
      <w:r w:rsidRPr="00C00F56">
        <w:rPr>
          <w:rFonts w:asciiTheme="minorHAnsi" w:hAnsiTheme="minorHAnsi" w:cstheme="minorHAnsi"/>
          <w:sz w:val="24"/>
          <w:lang w:val="sk-SK"/>
        </w:rPr>
        <w:t xml:space="preserve"> (záväzný vzor výkazu je </w:t>
      </w:r>
      <w:r w:rsidRPr="00C00F56">
        <w:rPr>
          <w:rFonts w:asciiTheme="minorHAnsi" w:hAnsiTheme="minorHAnsi" w:cstheme="minorHAnsi"/>
          <w:b/>
          <w:bCs/>
          <w:sz w:val="24"/>
          <w:lang w:val="sk-SK"/>
        </w:rPr>
        <w:t>Prílohou č. 5</w:t>
      </w:r>
      <w:r w:rsidRPr="00C00F56">
        <w:rPr>
          <w:rFonts w:asciiTheme="minorHAnsi" w:hAnsiTheme="minorHAnsi" w:cstheme="minorHAnsi"/>
          <w:sz w:val="24"/>
          <w:lang w:val="sk-SK"/>
        </w:rPr>
        <w:t xml:space="preserve"> tejto Zmluvy) a (</w:t>
      </w:r>
      <w:r w:rsidRPr="00C00F56">
        <w:rPr>
          <w:rFonts w:asciiTheme="minorHAnsi" w:hAnsiTheme="minorHAnsi" w:cstheme="minorHAnsi"/>
          <w:b/>
          <w:sz w:val="24"/>
          <w:lang w:val="sk-SK"/>
        </w:rPr>
        <w:t>i</w:t>
      </w:r>
      <w:r w:rsidRPr="00C00F56">
        <w:rPr>
          <w:rFonts w:asciiTheme="minorHAnsi" w:hAnsiTheme="minorHAnsi" w:cstheme="minorHAnsi"/>
          <w:sz w:val="24"/>
          <w:lang w:val="sk-SK"/>
        </w:rPr>
        <w:t>) faktúry plus doklady o úhrade Sumy úhrad za užívanie autobusových staníc, ktoré musia byť v súlade so Zmluvami s vlastníkmi, zmluvami uzatvorenými na ich základe, resp. zmluvami uzatvorenými podľa § 11 písm. d) ZCD a to vždy do 20. dňa nasledujúceho kalendárneho mesiaca, v ktorom vyčísli Vyrovnávaciu platbu ceny dopravného výkonu za príslušný kalendárny mesiac, ktorá sa stanoví ako ∑ súčinu //</w:t>
      </w:r>
      <w:r w:rsidRPr="00C00F56">
        <w:rPr>
          <w:rFonts w:asciiTheme="minorHAnsi" w:hAnsiTheme="minorHAnsi" w:cstheme="minorHAnsi"/>
          <w:b/>
          <w:bCs/>
          <w:sz w:val="24"/>
          <w:lang w:val="sk-SK"/>
        </w:rPr>
        <w:t>Skutočného dopravného výkonu v príslušnom kalendárnom mesiaci</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x //</w:t>
      </w:r>
      <w:r w:rsidRPr="00C00F56">
        <w:rPr>
          <w:rFonts w:asciiTheme="minorHAnsi" w:hAnsiTheme="minorHAnsi" w:cstheme="minorHAnsi"/>
          <w:b/>
          <w:bCs/>
          <w:sz w:val="24"/>
          <w:lang w:val="sk-SK"/>
        </w:rPr>
        <w:t>cena za 1 km dopravného výkonu platnú v príslušnom kalendárnom roku</w:t>
      </w:r>
      <w:r w:rsidRPr="00C00F56">
        <w:rPr>
          <w:rFonts w:asciiTheme="minorHAnsi" w:hAnsiTheme="minorHAnsi" w:cstheme="minorHAnsi"/>
          <w:bCs/>
          <w:sz w:val="24"/>
          <w:lang w:val="sk-SK"/>
        </w:rPr>
        <w:t>//</w:t>
      </w:r>
      <w:r w:rsidRPr="00C00F56">
        <w:rPr>
          <w:rFonts w:asciiTheme="minorHAnsi" w:hAnsiTheme="minorHAnsi" w:cstheme="minorHAnsi"/>
          <w:sz w:val="24"/>
          <w:lang w:val="sk-SK"/>
        </w:rPr>
        <w:t>, znížený o //</w:t>
      </w:r>
      <w:r w:rsidRPr="00C00F56">
        <w:rPr>
          <w:rFonts w:asciiTheme="minorHAnsi" w:hAnsiTheme="minorHAnsi" w:cstheme="minorHAnsi"/>
          <w:b/>
          <w:bCs/>
          <w:sz w:val="24"/>
          <w:lang w:val="sk-SK"/>
        </w:rPr>
        <w:t>Výnosy na vyrovnanie ceny dopravného výkonu</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Dopravca postupuje pri výpočte vyššie uvedeného tak, ako je uvedené v Prílohe č. 5 tejto Zmluvy. Objednávateľ je oprávnený Mesačný výkaz výkonov a tržieb odmietnuť a vrátiť ho Dopravcovi na </w:t>
      </w:r>
      <w:r w:rsidRPr="00C00F56">
        <w:rPr>
          <w:rFonts w:asciiTheme="minorHAnsi" w:hAnsiTheme="minorHAnsi" w:cstheme="minorHAnsi"/>
          <w:sz w:val="24"/>
          <w:lang w:val="sk-SK"/>
        </w:rPr>
        <w:lastRenderedPageBreak/>
        <w:t>prepracovanie, a to aj opakovane, ak Mesačný výkaz výkonov a tržieb nezodpovedá skutočne vykonanému výkonu alebo je chybný. Objednávateľ je na základe informácií dostupných z vlastnej činnosti alebo z verejných zdrojov oprávnený Dopravcovi v lehote 5 pracovných dní po obdržaní príslušných faktúr a dokladov o úhrade oznámiť, že Dopravcom uhradená a dokladovaná Suma úhrad za užívanie autobusových staníc nezodpovedá Oprávnenej sume úhrad za užívanie autobusových staníc a s odkazom na použité informácie (</w:t>
      </w:r>
      <w:r w:rsidR="00222162">
        <w:rPr>
          <w:rFonts w:asciiTheme="minorHAnsi" w:hAnsiTheme="minorHAnsi" w:cstheme="minorHAnsi"/>
          <w:sz w:val="24"/>
          <w:lang w:val="sk-SK"/>
        </w:rPr>
        <w:t xml:space="preserve">napr. </w:t>
      </w:r>
      <w:r w:rsidRPr="00C00F56">
        <w:rPr>
          <w:rFonts w:asciiTheme="minorHAnsi" w:hAnsiTheme="minorHAnsi" w:cstheme="minorHAnsi"/>
          <w:sz w:val="24"/>
          <w:lang w:val="sk-SK"/>
        </w:rPr>
        <w:t>zverejnené cenníky</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Ak Objednávateľ Mesačný výkaz výkonov a tržieb / prepracovaný Mesačný výkaz výkonov a tržieb Dopravcovi nevráti na prepracovanie / opätovné prepracovanie v lehote 5 pracovných dní po obdržaní Mesačného výkazu výkonov a tržieb / prepracovaného Mesačného výkazu výkonov a tržieb, považujú sa tieto údaje za schválené (ďalej len „</w:t>
      </w:r>
      <w:r w:rsidRPr="00C00F56">
        <w:rPr>
          <w:rFonts w:asciiTheme="minorHAnsi" w:hAnsiTheme="minorHAnsi" w:cstheme="minorHAnsi"/>
          <w:b/>
          <w:sz w:val="24"/>
          <w:lang w:val="sk-SK"/>
        </w:rPr>
        <w:t>Schválený mesačný výkaz výkonov a tržieb</w:t>
      </w:r>
      <w:r w:rsidRPr="00C00F56">
        <w:rPr>
          <w:rFonts w:asciiTheme="minorHAnsi" w:hAnsiTheme="minorHAnsi" w:cstheme="minorHAnsi"/>
          <w:sz w:val="24"/>
          <w:lang w:val="sk-SK"/>
        </w:rPr>
        <w:t>“).</w:t>
      </w:r>
    </w:p>
    <w:p w14:paraId="4122AD8A" w14:textId="77777777" w:rsidR="00A04265" w:rsidRPr="00C00F56" w:rsidRDefault="00A04265" w:rsidP="00A04265">
      <w:pPr>
        <w:pStyle w:val="11slovantext"/>
        <w:tabs>
          <w:tab w:val="clear" w:pos="1163"/>
        </w:tabs>
        <w:spacing w:line="240" w:lineRule="auto"/>
        <w:ind w:left="0"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4F245406"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6A686EC2"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mesačnej vyrovnávacej platby za dopravný výkon za príslušný kalendárny mesiac je nasledujúci:</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6AC3A142"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436DEA55" w14:textId="77777777" w:rsidR="00A04265" w:rsidRPr="00C00F56" w:rsidRDefault="00A04265" w:rsidP="00A04265">
                  <w:pPr>
                    <w:ind w:left="972" w:hanging="840"/>
                    <w:jc w:val="center"/>
                    <w:rPr>
                      <w:i/>
                      <w:sz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x </w:t>
                  </w:r>
                  <w:proofErr w:type="spellStart"/>
                  <w:r w:rsidRPr="00C00F56">
                    <w:rPr>
                      <w:rFonts w:cstheme="minorHAnsi"/>
                      <w:i/>
                      <w:sz w:val="24"/>
                      <w:szCs w:val="24"/>
                      <w:lang w:val="sk-SK"/>
                    </w:rPr>
                    <w:t>C</w:t>
                  </w:r>
                  <w:r w:rsidRPr="00C00F56">
                    <w:rPr>
                      <w:rFonts w:cstheme="minorHAnsi"/>
                      <w:i/>
                      <w:sz w:val="24"/>
                      <w:szCs w:val="24"/>
                      <w:vertAlign w:val="subscript"/>
                      <w:lang w:val="sk-SK"/>
                    </w:rPr>
                    <w:t>n</w:t>
                  </w:r>
                  <w:proofErr w:type="spellEnd"/>
                  <w:r w:rsidRPr="00C00F56">
                    <w:rPr>
                      <w:rFonts w:cstheme="minorHAnsi"/>
                      <w:sz w:val="24"/>
                      <w:szCs w:val="24"/>
                      <w:lang w:val="sk-SK"/>
                    </w:rPr>
                    <w:t xml:space="preserve">) – </w:t>
                  </w:r>
                  <w:proofErr w:type="spellStart"/>
                  <w:r w:rsidRPr="00C00F56">
                    <w:rPr>
                      <w:rFonts w:cstheme="minorHAnsi"/>
                      <w:sz w:val="24"/>
                      <w:szCs w:val="24"/>
                      <w:lang w:val="sk-SK"/>
                    </w:rPr>
                    <w:t>T</w:t>
                  </w:r>
                  <w:r w:rsidRPr="00C00F56">
                    <w:rPr>
                      <w:rFonts w:cstheme="minorHAnsi"/>
                      <w:i/>
                      <w:sz w:val="24"/>
                      <w:szCs w:val="24"/>
                      <w:vertAlign w:val="subscript"/>
                      <w:lang w:val="sk-SK"/>
                    </w:rPr>
                    <w:t>jn</w:t>
                  </w:r>
                  <w:proofErr w:type="spellEnd"/>
                </w:p>
              </w:tc>
            </w:tr>
          </w:tbl>
          <w:p w14:paraId="6E0E4DC5"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5CA74E1"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t>V</w:t>
            </w:r>
            <w:r w:rsidRPr="00C00F56">
              <w:rPr>
                <w:rFonts w:cstheme="minorHAns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je výpočet vyrovnávacej platby dopravného výkonu za príslušný kalendárny mesiac „j“ roku „n“</w:t>
            </w:r>
          </w:p>
          <w:p w14:paraId="32F2AE63"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ab/>
              <w:t>je Skutočný dopravný výkon v príslušnom (už ukončenom) kalendárnom mesiaci „j“ roku „n“</w:t>
            </w:r>
          </w:p>
          <w:p w14:paraId="2318CCDB"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C</w:t>
            </w:r>
            <w:r w:rsidRPr="00C00F56">
              <w:rPr>
                <w:rFonts w:cstheme="minorHAnsi"/>
                <w:sz w:val="24"/>
                <w:szCs w:val="24"/>
                <w:vertAlign w:val="subscript"/>
                <w:lang w:val="sk-SK"/>
              </w:rPr>
              <w:t>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Cena dopravného výkonu na 1 km </w:t>
            </w:r>
            <w:r w:rsidRPr="00C00F56">
              <w:rPr>
                <w:rFonts w:cstheme="minorHAnsi"/>
                <w:sz w:val="24"/>
                <w:szCs w:val="24"/>
                <w:lang w:val="sk-SK"/>
              </w:rPr>
              <w:t>v príslušnom kalendárnom roku „n“ (bez DPH)</w:t>
            </w:r>
          </w:p>
          <w:p w14:paraId="0977AC94"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T</w:t>
            </w:r>
            <w:r w:rsidRPr="00C00F56">
              <w:rPr>
                <w:rFonts w:cstheme="minorHAnsi"/>
                <w:i/>
                <w:sz w:val="24"/>
                <w:szCs w:val="24"/>
                <w:vertAlign w:val="subscript"/>
                <w:lang w:val="sk-SK"/>
              </w:rPr>
              <w:t>jn</w:t>
            </w:r>
            <w:proofErr w:type="spellEnd"/>
            <w:r w:rsidRPr="00C00F56">
              <w:rPr>
                <w:rFonts w:cstheme="minorHAnsi"/>
                <w:sz w:val="24"/>
                <w:szCs w:val="24"/>
                <w:lang w:val="sk-SK"/>
              </w:rPr>
              <w:tab/>
              <w:t>je čiastka zodpovedajúca Výnosom pre výpočet vyrovnania ceny dopravného výkonu v príslušnom kalendárnom mesiaci „j“ roku „n“ (bez DPH)</w:t>
            </w:r>
          </w:p>
        </w:tc>
      </w:tr>
    </w:tbl>
    <w:p w14:paraId="3FB8551A" w14:textId="77777777" w:rsidR="00A04265" w:rsidRPr="00C00F56" w:rsidRDefault="00A04265" w:rsidP="00A04265">
      <w:pPr>
        <w:pStyle w:val="11slovantext"/>
        <w:tabs>
          <w:tab w:val="clear" w:pos="1163"/>
        </w:tabs>
        <w:spacing w:line="240" w:lineRule="auto"/>
        <w:ind w:left="709" w:firstLine="0"/>
        <w:rPr>
          <w:rFonts w:asciiTheme="minorHAnsi" w:hAnsiTheme="minorHAnsi" w:cstheme="minorHAnsi"/>
          <w:sz w:val="24"/>
          <w:lang w:val="sk-SK"/>
        </w:rPr>
      </w:pPr>
    </w:p>
    <w:p w14:paraId="1DA5A801"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je povinný v Mesačnom výkaze výkonov a tržieb informatívne v riadku s označením </w:t>
      </w:r>
      <w:proofErr w:type="spellStart"/>
      <w:r w:rsidRPr="00C00F56">
        <w:rPr>
          <w:rFonts w:asciiTheme="minorHAnsi" w:hAnsiTheme="minorHAnsi" w:cstheme="minorHAnsi"/>
          <w:sz w:val="24"/>
          <w:lang w:val="sk-SK"/>
        </w:rPr>
        <w:t>O</w:t>
      </w:r>
      <w:r w:rsidRPr="00C00F56">
        <w:rPr>
          <w:rFonts w:asciiTheme="minorHAnsi" w:hAnsiTheme="minorHAnsi" w:cstheme="minorHAnsi"/>
          <w:sz w:val="24"/>
          <w:vertAlign w:val="subscript"/>
          <w:lang w:val="sk-SK"/>
        </w:rPr>
        <w:t>jn</w:t>
      </w:r>
      <w:proofErr w:type="spellEnd"/>
      <w:r w:rsidRPr="00C00F56">
        <w:rPr>
          <w:rFonts w:asciiTheme="minorHAnsi" w:hAnsiTheme="minorHAnsi" w:cstheme="minorHAnsi"/>
          <w:sz w:val="24"/>
          <w:lang w:val="sk-SK"/>
        </w:rPr>
        <w:t xml:space="preserve"> vykázať skutočné náklady za užívanie autobusových staníc v EUR bez DPH a postupom uvedeným v ods. 10.1. ich výšku zdokumentovať Objednávateľovi.</w:t>
      </w:r>
    </w:p>
    <w:p w14:paraId="772AF4DE" w14:textId="3DD70AF4"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K úhradám ceny dopravného výkonu bude dochádzať formou úhrad mesačných zálohových platieb a formou následného štvrťročného vyúčtovania zálohových platieb, s opciou Objednávateľa každého polroka trvania Zmluvy upraviť na základe ostatných šiestich mesačných vyúčtovaní</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w:t>
      </w:r>
      <w:r w:rsidR="000B3A15">
        <w:rPr>
          <w:rFonts w:asciiTheme="minorHAnsi" w:hAnsiTheme="minorHAnsi" w:cstheme="minorHAnsi"/>
          <w:sz w:val="24"/>
          <w:lang w:val="sk-SK"/>
        </w:rPr>
        <w:t xml:space="preserve">alebo </w:t>
      </w:r>
      <w:r w:rsidR="000054A0">
        <w:rPr>
          <w:rFonts w:asciiTheme="minorHAnsi" w:hAnsiTheme="minorHAnsi" w:cstheme="minorHAnsi"/>
          <w:sz w:val="24"/>
          <w:lang w:val="sk-SK"/>
        </w:rPr>
        <w:t xml:space="preserve">osobitne k 1. 7. každého roka </w:t>
      </w:r>
      <w:r w:rsidR="000B3A15">
        <w:rPr>
          <w:rFonts w:asciiTheme="minorHAnsi" w:hAnsiTheme="minorHAnsi" w:cstheme="minorHAnsi"/>
          <w:sz w:val="24"/>
          <w:lang w:val="sk-SK"/>
        </w:rPr>
        <w:t xml:space="preserve">na základe pravidelnej indexácie vykonanej podľa bodu 12.3 alebo 12.4 Zmluvy </w:t>
      </w:r>
      <w:r w:rsidRPr="00C00F56">
        <w:rPr>
          <w:rFonts w:asciiTheme="minorHAnsi" w:hAnsiTheme="minorHAnsi" w:cstheme="minorHAnsi"/>
          <w:sz w:val="24"/>
          <w:lang w:val="sk-SK"/>
        </w:rPr>
        <w:t>výšku mesačne uhrádzanej zálohovej platby a to všetko nasledovne:</w:t>
      </w:r>
    </w:p>
    <w:p w14:paraId="4600E5EE" w14:textId="2560A412"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asciiTheme="minorHAnsi" w:hAnsiTheme="minorHAnsi" w:cstheme="minorHAnsi"/>
          <w:sz w:val="24"/>
          <w:lang w:val="sk-SK"/>
        </w:rPr>
        <w:t xml:space="preserve">počnúc Začiatkom prevádzky, do siedmeho dňa každého kalendárneho mesiaca trvania Zmluvy (resp. po prvýkrát do siedmych dní od Začatia prevádzky, ak nedôjde k Začatiu prevádzky v 1. kalendárny deň mesiaca), predloží Dopravca Objednávateľovi Predpis vyrovnávacej platby vo výške 1/12 z vopred obojstranne </w:t>
      </w:r>
      <w:r w:rsidRPr="00C00F56">
        <w:rPr>
          <w:rFonts w:asciiTheme="minorHAnsi" w:hAnsiTheme="minorHAnsi" w:cstheme="minorHAnsi"/>
          <w:sz w:val="24"/>
          <w:lang w:val="sk-SK"/>
        </w:rPr>
        <w:lastRenderedPageBreak/>
        <w:t>dohodnutého ročného objemu vyrovnávacej platby, ktorej výška sa stanoví spôsobom podľa čl. X. ods. 10.1. postupom uvedeným v Prílohe č. 5a tejto Zmluvy, kde Cena dopravného výkonu na 1 km v kalendárnom roku podľa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5.3 tejto Zmluvy je vynásobená počtom ročného predpokladaného nájazdu kilometrov podľa bodu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5.1 tejto Zmluvy, poníženú o predpokladanú hodnotu Výnosov </w:t>
      </w:r>
      <w:r w:rsidRPr="00C00F56">
        <w:rPr>
          <w:rFonts w:cstheme="minorHAnsi"/>
          <w:sz w:val="24"/>
          <w:lang w:val="sk-SK"/>
        </w:rPr>
        <w:t xml:space="preserve">pre výpočet vyrovnania ceny dopravného výkonu. </w:t>
      </w:r>
      <w:r w:rsidRPr="00C00F56">
        <w:rPr>
          <w:rFonts w:cstheme="minorHAnsi"/>
          <w:bCs/>
          <w:sz w:val="24"/>
          <w:lang w:val="sk-SK"/>
        </w:rPr>
        <w:t xml:space="preserve">Takáto platba vo výške 1/12 dohodnutého ročného objemu vyrovnávacej platby sa považuje za zálohovú a ako taká bude predmetom štvrťročného, polročného a/alebo ročného </w:t>
      </w:r>
      <w:r w:rsidR="0006082B">
        <w:rPr>
          <w:rFonts w:cstheme="minorHAnsi"/>
          <w:bCs/>
          <w:sz w:val="24"/>
          <w:lang w:val="sk-SK"/>
        </w:rPr>
        <w:t>d</w:t>
      </w:r>
      <w:r w:rsidRPr="00C00F56">
        <w:rPr>
          <w:rFonts w:cstheme="minorHAnsi"/>
          <w:bCs/>
          <w:sz w:val="24"/>
          <w:lang w:val="sk-SK"/>
        </w:rPr>
        <w:t xml:space="preserve">orovnania. Splatnosť Predpisu vyrovnávacej platby je 15. deň príslušného kalendárneho mesiaca, v ktorom bola vystavená, resp. 15 dní od vystavenia, ak nebola vystavená prvý deň v mesiaci. Vzor výpočtu Predpisu vyrovnávacej platby podľa vyššie uvedeného tvorí </w:t>
      </w:r>
      <w:r w:rsidRPr="00C00F56">
        <w:rPr>
          <w:rFonts w:cstheme="minorHAnsi"/>
          <w:b/>
          <w:bCs/>
          <w:sz w:val="24"/>
          <w:lang w:val="sk-SK"/>
        </w:rPr>
        <w:t>Prílohu č. 5a</w:t>
      </w:r>
      <w:r w:rsidRPr="00C00F56">
        <w:rPr>
          <w:rFonts w:cstheme="minorHAnsi"/>
          <w:bCs/>
          <w:sz w:val="24"/>
          <w:lang w:val="sk-SK"/>
        </w:rPr>
        <w:t xml:space="preserve"> tejto Zmluvy.</w:t>
      </w:r>
    </w:p>
    <w:p w14:paraId="2B81A9EA" w14:textId="23607A36" w:rsidR="00A04265" w:rsidRPr="000B6FF7"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Na základe Schválených mesačných výkazov výkonov a tržieb za 3 po sebe nasledujúce mesiace trvania Zmluvy (t.</w:t>
      </w:r>
      <w:r w:rsidR="00053DE2">
        <w:rPr>
          <w:rFonts w:cstheme="minorHAnsi"/>
          <w:bCs/>
          <w:sz w:val="24"/>
          <w:lang w:val="sk-SK"/>
        </w:rPr>
        <w:t xml:space="preserve"> </w:t>
      </w:r>
      <w:r w:rsidRPr="00C00F56">
        <w:rPr>
          <w:rFonts w:cstheme="minorHAnsi"/>
          <w:bCs/>
          <w:sz w:val="24"/>
          <w:lang w:val="sk-SK"/>
        </w:rPr>
        <w:t xml:space="preserve">j. ekvivalent kalendárneho štvrťroka) a súčasne na základe Predpisov mesačných vyrovnávacích platieb za </w:t>
      </w:r>
      <w:r w:rsidRPr="00C00F56">
        <w:rPr>
          <w:rFonts w:asciiTheme="minorHAnsi" w:hAnsiTheme="minorHAnsi" w:cstheme="minorHAnsi"/>
          <w:sz w:val="24"/>
          <w:lang w:val="sk-SK"/>
        </w:rPr>
        <w:t>dopravný výkon za príslušný kalendárny mesiac</w:t>
      </w:r>
      <w:r w:rsidRPr="00C00F56">
        <w:rPr>
          <w:rFonts w:cstheme="minorHAnsi"/>
          <w:bCs/>
          <w:sz w:val="24"/>
          <w:lang w:val="sk-SK"/>
        </w:rPr>
        <w:t xml:space="preserve"> podľa bodu 10.3, predloží Dopravca Objednávateľovi do troch pracovných dní od momentu schválenia Schváleného mesačného výkazu výkonov a tržieb za posledný mesiac kalendárneho štvrťroku Predpis dorovnania kvartálnej vyrovnávacej platby a to vo výške zodpovedajúcej rozdielu Schválených mesačných výkazov výkonov a tržieb a uhradených vyrovnávacích platieb v danom kalendárnom štvrťroku. V prípade, ak je výsledkom dorovnania kladný rozdiel (t.</w:t>
      </w:r>
      <w:r w:rsidR="00053DE2">
        <w:rPr>
          <w:rFonts w:cstheme="minorHAnsi"/>
          <w:bCs/>
          <w:sz w:val="24"/>
          <w:lang w:val="sk-SK"/>
        </w:rPr>
        <w:t xml:space="preserve"> </w:t>
      </w:r>
      <w:r w:rsidRPr="00C00F56">
        <w:rPr>
          <w:rFonts w:cstheme="minorHAnsi"/>
          <w:bCs/>
          <w:sz w:val="24"/>
          <w:lang w:val="sk-SK"/>
        </w:rPr>
        <w:t xml:space="preserve">j. </w:t>
      </w:r>
      <w:r w:rsidR="0006082B">
        <w:rPr>
          <w:rFonts w:cstheme="minorHAnsi"/>
          <w:bCs/>
          <w:sz w:val="24"/>
          <w:lang w:val="sk-SK"/>
        </w:rPr>
        <w:t>D</w:t>
      </w:r>
      <w:r w:rsidRPr="00C00F56">
        <w:rPr>
          <w:rFonts w:cstheme="minorHAnsi"/>
          <w:bCs/>
          <w:sz w:val="24"/>
          <w:lang w:val="sk-SK"/>
        </w:rPr>
        <w:t>opravca poskytol väčší výkon ako boli prijaté vyrovnávacie platby), potom takýto kladný rozdiel je Objednávateľ povinný dopravcovi uhradiť do 30 dní od jeho schválenia Objednávateľom, pričom Objednávateľ schváli Predpis dorovnania kvartálnej vyrovnávacej platby, ak sú všetky údaje a náležitosti v súlade so Zmluvou a aplikovateľnými právnymi predpismi alebo ho v opačnom prípade vráti Dopravcovi na opravu, a to v lehote 5 pracovných dní. Pokiaľ nedôjde k schváleniu, platí lehota splatnosti 30 dní od momentu vystavenia opraveného a Objednávateľom akceptovaného Predpisu vyrovnávacej platby. Tento proces možno aplikovať aj opakovane. Pokiaľ výsledkom dorovnania je záporný rozdiel (</w:t>
      </w:r>
      <w:proofErr w:type="spellStart"/>
      <w:r w:rsidRPr="00C00F56">
        <w:rPr>
          <w:rFonts w:cstheme="minorHAnsi"/>
          <w:bCs/>
          <w:sz w:val="24"/>
          <w:lang w:val="sk-SK"/>
        </w:rPr>
        <w:t>t.j</w:t>
      </w:r>
      <w:proofErr w:type="spellEnd"/>
      <w:r w:rsidRPr="00C00F56">
        <w:rPr>
          <w:rFonts w:cstheme="minorHAnsi"/>
          <w:bCs/>
          <w:sz w:val="24"/>
          <w:lang w:val="sk-SK"/>
        </w:rPr>
        <w:t>. Dopravca poskytol nižší výkon ako boli prijaté vyrovnávacie platby), potom takýto záporný rozdiel je Dopravca oprávnený zadržať na svojom účte s tým, že tento bude predmetom vyrovnania v nasledujúcom kalendárnom štvrťroku. Pokiaľ by aj za nasledujúci kalendárny štvrťrok bol výsledok záporný, potom je Dopravca povinný tento vrátiť za oba po sebe idúce kalendárne štvrťroky na účet Objednávateľa a to do 10 pracovných dní od schválenia posledného mesačného výkazu výkonov a tržieb. Vzor Predpisu dorovnania kvartálnej platby je v </w:t>
      </w:r>
      <w:r w:rsidRPr="00C00F56">
        <w:rPr>
          <w:rFonts w:cstheme="minorHAnsi"/>
          <w:b/>
          <w:bCs/>
          <w:sz w:val="24"/>
          <w:lang w:val="sk-SK"/>
        </w:rPr>
        <w:t>Prílohe č. 5b</w:t>
      </w:r>
      <w:r w:rsidRPr="00C00F56">
        <w:rPr>
          <w:rFonts w:cstheme="minorHAnsi"/>
          <w:bCs/>
          <w:sz w:val="24"/>
          <w:lang w:val="sk-SK"/>
        </w:rPr>
        <w:t xml:space="preserve"> tejto Zmluvy.</w:t>
      </w:r>
    </w:p>
    <w:p w14:paraId="473D36A5" w14:textId="77777777" w:rsidR="00053DE2" w:rsidRPr="00C00F56" w:rsidRDefault="00053DE2" w:rsidP="000B6FF7">
      <w:pPr>
        <w:pStyle w:val="11slovantext"/>
        <w:tabs>
          <w:tab w:val="clear" w:pos="1163"/>
        </w:tabs>
        <w:spacing w:line="240" w:lineRule="auto"/>
        <w:ind w:left="1134"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7BC0245C"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2860304E"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štvrťročného vyúčtovania mesačných vyrovnávacích platieb:</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1A814F49"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0D29DFF4" w14:textId="77777777" w:rsidR="00A04265" w:rsidRPr="00C00F56" w:rsidRDefault="00A04265" w:rsidP="00A04265">
                  <w:pPr>
                    <w:ind w:left="972" w:hanging="840"/>
                    <w:jc w:val="center"/>
                    <w:rPr>
                      <w:i/>
                      <w:sz w:val="24"/>
                      <w:lang w:val="sk-SK"/>
                    </w:rPr>
                  </w:pP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p>
              </w:tc>
            </w:tr>
          </w:tbl>
          <w:p w14:paraId="6DCB6D79"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0339F83"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lastRenderedPageBreak/>
              <w:t>D</w:t>
            </w:r>
            <w:r w:rsidRPr="00C00F56">
              <w:rPr>
                <w:rFonts w:cstheme="minorHAnsi"/>
                <w: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 xml:space="preserve">je výpočet štvrťročnej vyrovnávacej ceny dopravného výkonu za príslušný štvrťrok „j“ roku „n“ (ak je </w:t>
            </w: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kladné číslo, má Objednávateľ nedoplatok, ak je záporné, má Objednávateľ preplatok)</w:t>
            </w:r>
          </w:p>
          <w:p w14:paraId="477B3570" w14:textId="69606E01"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ab/>
              <w:t>je dopočet vyrovnania ceny dopravného výkonu za príslušný kalendárny štvrťrok „j“ roku „n“ (t.</w:t>
            </w:r>
            <w:r w:rsidR="00053DE2">
              <w:rPr>
                <w:rFonts w:cstheme="minorHAnsi"/>
                <w:sz w:val="24"/>
                <w:szCs w:val="24"/>
                <w:lang w:val="sk-SK"/>
              </w:rPr>
              <w:t xml:space="preserve"> </w:t>
            </w:r>
            <w:r w:rsidRPr="00C00F56">
              <w:rPr>
                <w:rFonts w:cstheme="minorHAnsi"/>
                <w:sz w:val="24"/>
                <w:szCs w:val="24"/>
                <w:lang w:val="sk-SK"/>
              </w:rPr>
              <w:t xml:space="preserve">j.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príslušných kalendárnych mesiacov štvrťroka vypočítané v súlade s bodom 10.1 a vzorcom tam uvedeným) </w:t>
            </w:r>
          </w:p>
          <w:p w14:paraId="5CBDE327"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suma skutočne vyplatených vyrovnávacích platieb podľa písm. a. vyššie alebo c. nižšie za </w:t>
            </w:r>
            <w:r w:rsidRPr="00C00F56">
              <w:rPr>
                <w:rFonts w:cstheme="minorHAnsi"/>
                <w:sz w:val="24"/>
                <w:szCs w:val="24"/>
                <w:lang w:val="sk-SK"/>
              </w:rPr>
              <w:t>príslušný mesiac „j“ roku „n“</w:t>
            </w:r>
          </w:p>
        </w:tc>
      </w:tr>
    </w:tbl>
    <w:p w14:paraId="153FCB6B" w14:textId="77777777" w:rsidR="00A04265" w:rsidRPr="00C00F56" w:rsidRDefault="00A04265" w:rsidP="00A04265">
      <w:pPr>
        <w:pStyle w:val="11slovantext"/>
        <w:tabs>
          <w:tab w:val="clear" w:pos="1163"/>
        </w:tabs>
        <w:spacing w:line="240" w:lineRule="auto"/>
        <w:ind w:left="1134" w:firstLine="0"/>
        <w:rPr>
          <w:rFonts w:asciiTheme="minorHAnsi" w:hAnsiTheme="minorHAnsi" w:cstheme="minorHAnsi"/>
          <w:sz w:val="24"/>
          <w:lang w:val="sk-SK"/>
        </w:rPr>
      </w:pPr>
    </w:p>
    <w:p w14:paraId="4B6B9439" w14:textId="167BC184"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Každého polroka trvania Zmluvy počnúc Začiatkom prevádzky</w:t>
      </w:r>
      <w:r w:rsidRPr="00C00F56">
        <w:rPr>
          <w:rFonts w:asciiTheme="minorHAnsi" w:hAnsiTheme="minorHAnsi" w:cstheme="minorHAnsi"/>
          <w:sz w:val="24"/>
          <w:lang w:val="sk-SK"/>
        </w:rPr>
        <w:t xml:space="preserve"> je na základe predchádzajúcich dvoch štvrťročných Predpisov dorovnania kvartálnej vyrovnávacej platby </w:t>
      </w:r>
      <w:r w:rsidRPr="00C00F56">
        <w:rPr>
          <w:rFonts w:cstheme="minorHAnsi"/>
          <w:bCs/>
          <w:sz w:val="24"/>
          <w:lang w:val="sk-SK"/>
        </w:rPr>
        <w:t xml:space="preserve">Objednávateľ oprávnený jednostranne rozhodnúť o zmene výšky zálohovej vyrovnávacej platby podľa písm. a. vyššie tak, aby sa zálohová vyrovnávacia platba rovnala výške priemernej mesačnej skutočne uhradenej vyrovnávacej platbe za ostatných 6 mesiacov, </w:t>
      </w:r>
      <w:proofErr w:type="spellStart"/>
      <w:r w:rsidRPr="00C00F56">
        <w:rPr>
          <w:rFonts w:cstheme="minorHAnsi"/>
          <w:bCs/>
          <w:sz w:val="24"/>
          <w:lang w:val="sk-SK"/>
        </w:rPr>
        <w:t>t.j</w:t>
      </w:r>
      <w:proofErr w:type="spellEnd"/>
      <w:r w:rsidRPr="00C00F56">
        <w:rPr>
          <w:rFonts w:cstheme="minorHAnsi"/>
          <w:bCs/>
          <w:sz w:val="24"/>
          <w:lang w:val="sk-SK"/>
        </w:rPr>
        <w:t xml:space="preserve">. za dva kalendárne štvrťroky. Tento proces je možné aplikovať aj opakovane každých 6 mesiacov (vždy za </w:t>
      </w:r>
      <w:r w:rsidR="00591FBD">
        <w:rPr>
          <w:rFonts w:cstheme="minorHAnsi"/>
          <w:bCs/>
          <w:sz w:val="24"/>
          <w:lang w:val="sk-SK"/>
        </w:rPr>
        <w:t>predchádzajúcich šesť mesiacov). Takto je Objednávateľ oprávnený rozhodnúť aj v súvislosti s pravidelnou indexáciou, a to k 1.7. každého roka, zohľadňujúc indexovanú Cenu dopravného výkonu na 1 km a ostatné parametre v zmysle bodu tohto bodu 10.3 Zmluvy.</w:t>
      </w:r>
    </w:p>
    <w:p w14:paraId="79222C11" w14:textId="2232A15E"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Predpisy vyrovnávacej platby vystavené na základe tejto Zmluvy a jej </w:t>
      </w:r>
      <w:r w:rsidRPr="00C00F56">
        <w:rPr>
          <w:rFonts w:asciiTheme="minorHAnsi" w:hAnsiTheme="minorHAnsi" w:cstheme="minorHAnsi"/>
          <w:b/>
          <w:sz w:val="24"/>
          <w:lang w:val="sk-SK"/>
        </w:rPr>
        <w:t>Prílohy č. 5b</w:t>
      </w:r>
      <w:r w:rsidRPr="00C00F56">
        <w:rPr>
          <w:rFonts w:asciiTheme="minorHAnsi" w:hAnsiTheme="minorHAnsi" w:cstheme="minorHAnsi"/>
          <w:sz w:val="24"/>
          <w:lang w:val="sk-SK"/>
        </w:rPr>
        <w:t xml:space="preserve"> musia obsahovať všetky náležitosti v súlade s aplikovateľnými právnymi predpismi. Ďalej musia Predpisy vyrovnávacej platby obsahovať číslo tejto Zmluvy, rovnako aj údaj o splatnosti podľa tejto Zmluvy. Ak Predpis vyrovnávacej platby neobsahuje dohodnuté náležitosti alebo náležitosti podľa platných právnych predpisov, alebo ak budú tieto údaje uvedené chybne, je Objednávateľ oprávnený takýto Predpis v lehote 5 pracovných dní odo dňa jej doručenia bez zaplatenia vrátiť. Dopravca je povinný podľa povahy nesprávnosti Predpis opraviť alebo novo vyhotoviť, a to vždy s novou lehotou splatnosti, a odoslať ju Objednávateľovi najneskôr do 5 pracovných dní od dátumu doručenia vráteného Predpisu Dopravcovi. Nová lehota splatnosti začne plynúť od začiatku odo dňa doručenia riadne opraveného alebo </w:t>
      </w:r>
      <w:proofErr w:type="spellStart"/>
      <w:r w:rsidRPr="00C00F56">
        <w:rPr>
          <w:rFonts w:asciiTheme="minorHAnsi" w:hAnsiTheme="minorHAnsi" w:cstheme="minorHAnsi"/>
          <w:sz w:val="24"/>
          <w:lang w:val="sk-SK"/>
        </w:rPr>
        <w:t>novovyhotoveného</w:t>
      </w:r>
      <w:proofErr w:type="spellEnd"/>
      <w:r w:rsidRPr="00C00F56">
        <w:rPr>
          <w:rFonts w:asciiTheme="minorHAnsi" w:hAnsiTheme="minorHAnsi" w:cstheme="minorHAnsi"/>
          <w:sz w:val="24"/>
          <w:lang w:val="sk-SK"/>
        </w:rPr>
        <w:t xml:space="preserve"> Predpisu Objednávateľovi. Objednávateľ sa nemôže dostať do omeškania s platením Predpisu, ktorý nemá všetky náležitosti alebo je chybný alebo je vyhotovený Dopravcom v rozpore s touto Zmluvou alebo právnymi predpismi.</w:t>
      </w:r>
    </w:p>
    <w:p w14:paraId="2F016E74"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Objednávateľ je oprávnený započítať akékoľvek splatné vzájomné pohľadávky, ktoré vznikli na základe tejto Zmluvy voči pohľadávkam Dopravcu, ak tieto neboli uhradené ani po predchádzajúcej výzve Objednávateľa so stanovením lehoty v minimálnej dĺžke 15 dní. K započítaniu dôjde okamihom, keď oznámenie o započítaní dôjde druhej zmluvnej strane.</w:t>
      </w:r>
    </w:p>
    <w:p w14:paraId="64F72FBB" w14:textId="45A45DF3" w:rsidR="00A04265" w:rsidRPr="0019406B"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 vylúčenie akýchkoľvek pochybností, </w:t>
      </w:r>
      <w:r w:rsidRPr="00C00F56">
        <w:rPr>
          <w:rFonts w:asciiTheme="minorHAnsi" w:eastAsia="Arial" w:hAnsiTheme="minorHAnsi"/>
          <w:sz w:val="24"/>
          <w:lang w:val="sk-SK"/>
        </w:rPr>
        <w:t xml:space="preserve">článok </w:t>
      </w:r>
      <w:r w:rsidR="00750E39">
        <w:rPr>
          <w:rFonts w:asciiTheme="minorHAnsi" w:eastAsia="Arial" w:hAnsiTheme="minorHAnsi"/>
          <w:sz w:val="24"/>
          <w:lang w:val="sk-SK"/>
        </w:rPr>
        <w:t>X</w:t>
      </w:r>
      <w:r w:rsidRPr="00C00F56">
        <w:rPr>
          <w:rFonts w:asciiTheme="minorHAnsi" w:eastAsia="Arial" w:hAnsiTheme="minorHAnsi"/>
          <w:sz w:val="24"/>
          <w:lang w:val="sk-SK"/>
        </w:rPr>
        <w:t xml:space="preserve">. tejto Zmluvy slúži na určenie spôsobu úhrady odplaty, resp. zálohových platieb a upravuje súvisiace práva a povinnosti </w:t>
      </w:r>
      <w:r w:rsidRPr="00C00F56">
        <w:rPr>
          <w:rFonts w:asciiTheme="minorHAnsi" w:eastAsia="Arial" w:hAnsiTheme="minorHAnsi"/>
          <w:sz w:val="24"/>
          <w:lang w:val="sk-SK"/>
        </w:rPr>
        <w:lastRenderedPageBreak/>
        <w:t>Dopravcu a Objednávateľa, no nemá vplyv na spôsob určenia a celkovú výšku zdaniteľného plnenia pre účely aplikácie daňových predpisov a stanovenia dane (vrátane stanovenia DPH), pre daňové účely na strane Dopravcu. Dopravca je v plnom rozsahu zodpovedný za plnenie zákonných povinností voči správcovi dane a súlad s legislatívou upravujúcou priame a nepriame dane a poplatky platné v čase, kedy došlo k realizácii dopravného výkonu.</w:t>
      </w:r>
    </w:p>
    <w:p w14:paraId="62E79711" w14:textId="093406F4" w:rsidR="0019406B" w:rsidRPr="00C00F56" w:rsidRDefault="0019406B" w:rsidP="00A04265">
      <w:pPr>
        <w:pStyle w:val="11slovantext"/>
        <w:numPr>
          <w:ilvl w:val="1"/>
          <w:numId w:val="2"/>
        </w:numPr>
        <w:spacing w:line="240" w:lineRule="auto"/>
        <w:ind w:left="709" w:hanging="709"/>
        <w:rPr>
          <w:rFonts w:asciiTheme="minorHAnsi" w:hAnsiTheme="minorHAnsi" w:cstheme="minorHAnsi"/>
          <w:sz w:val="24"/>
          <w:lang w:val="sk-SK"/>
        </w:rPr>
      </w:pPr>
      <w:r>
        <w:rPr>
          <w:rFonts w:asciiTheme="minorHAnsi" w:eastAsia="Arial" w:hAnsiTheme="minorHAnsi"/>
          <w:sz w:val="24"/>
          <w:lang w:val="sk-SK"/>
        </w:rPr>
        <w:t xml:space="preserve">Prípadný spor o vyrovnanie ceny dopravného výkonu medzi </w:t>
      </w:r>
      <w:r w:rsidR="0043030E">
        <w:rPr>
          <w:rFonts w:asciiTheme="minorHAnsi" w:eastAsia="Arial" w:hAnsiTheme="minorHAnsi"/>
          <w:sz w:val="24"/>
          <w:lang w:val="sk-SK"/>
        </w:rPr>
        <w:t>Z</w:t>
      </w:r>
      <w:r>
        <w:rPr>
          <w:rFonts w:asciiTheme="minorHAnsi" w:eastAsia="Arial" w:hAnsiTheme="minorHAnsi"/>
          <w:sz w:val="24"/>
          <w:lang w:val="sk-SK"/>
        </w:rPr>
        <w:t>mluvnými stranami</w:t>
      </w:r>
      <w:r w:rsidR="0043030E">
        <w:rPr>
          <w:rFonts w:asciiTheme="minorHAnsi" w:eastAsia="Arial" w:hAnsiTheme="minorHAnsi"/>
          <w:sz w:val="24"/>
          <w:lang w:val="sk-SK"/>
        </w:rPr>
        <w:t xml:space="preserve"> </w:t>
      </w:r>
      <w:r>
        <w:rPr>
          <w:rFonts w:asciiTheme="minorHAnsi" w:eastAsia="Arial" w:hAnsiTheme="minorHAnsi"/>
          <w:sz w:val="24"/>
          <w:lang w:val="sk-SK"/>
        </w:rPr>
        <w:t xml:space="preserve"> nezakladá </w:t>
      </w:r>
      <w:r w:rsidR="0043030E">
        <w:rPr>
          <w:rFonts w:asciiTheme="minorHAnsi" w:eastAsia="Arial" w:hAnsiTheme="minorHAnsi"/>
          <w:sz w:val="24"/>
          <w:lang w:val="sk-SK"/>
        </w:rPr>
        <w:t>za žiadnych okolností</w:t>
      </w:r>
      <w:r>
        <w:rPr>
          <w:rFonts w:asciiTheme="minorHAnsi" w:eastAsia="Arial" w:hAnsiTheme="minorHAnsi"/>
          <w:sz w:val="24"/>
          <w:lang w:val="sk-SK"/>
        </w:rPr>
        <w:t xml:space="preserve"> právo Dopravcu prerušiť poskytovanie Služby. </w:t>
      </w:r>
    </w:p>
    <w:p w14:paraId="6A6D2DDF" w14:textId="0686FE85" w:rsidR="009B111A" w:rsidRPr="00553596" w:rsidRDefault="009B111A" w:rsidP="009B111A">
      <w:pPr>
        <w:pStyle w:val="Nadpis1"/>
        <w:ind w:left="709" w:hanging="709"/>
        <w:jc w:val="both"/>
        <w:rPr>
          <w:lang w:val="sk-SK"/>
        </w:rPr>
      </w:pPr>
      <w:bookmarkStart w:id="46" w:name="_Toc41550282"/>
      <w:bookmarkStart w:id="47" w:name="_Toc77245835"/>
      <w:r w:rsidRPr="00553596">
        <w:rPr>
          <w:lang w:val="sk-SK"/>
        </w:rPr>
        <w:t>Zmena Technických a prevádzkových štandardov</w:t>
      </w:r>
      <w:bookmarkEnd w:id="46"/>
      <w:bookmarkEnd w:id="47"/>
      <w:r w:rsidRPr="00553596">
        <w:rPr>
          <w:lang w:val="sk-SK"/>
        </w:rPr>
        <w:t xml:space="preserve"> </w:t>
      </w:r>
    </w:p>
    <w:p w14:paraId="505AA5A4" w14:textId="05B9798C" w:rsidR="003C49CD"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a výslovne súhlasí s tým, že Objednávateľ je oprávnený kedykoľvek v priebehu plnenia tejto Zmluvy</w:t>
      </w:r>
      <w:r w:rsidR="003C49CD" w:rsidRPr="00553596">
        <w:rPr>
          <w:rFonts w:asciiTheme="minorHAnsi" w:hAnsiTheme="minorHAnsi" w:cstheme="minorHAnsi"/>
          <w:sz w:val="24"/>
          <w:lang w:val="sk-SK"/>
        </w:rPr>
        <w:t xml:space="preserve"> za splnenia podmienok nižšie jednostranne </w:t>
      </w:r>
      <w:r w:rsidRPr="00553596">
        <w:rPr>
          <w:rFonts w:asciiTheme="minorHAnsi" w:hAnsiTheme="minorHAnsi" w:cstheme="minorHAnsi"/>
          <w:sz w:val="24"/>
          <w:lang w:val="sk-SK"/>
        </w:rPr>
        <w:t xml:space="preserve">zmeniť alebo upraviť </w:t>
      </w:r>
      <w:r w:rsidR="00497F82" w:rsidRPr="00553596">
        <w:rPr>
          <w:rFonts w:cstheme="minorHAnsi"/>
          <w:sz w:val="24"/>
          <w:lang w:val="sk-SK"/>
        </w:rPr>
        <w:t xml:space="preserve">Technické a prevádzkové štandardy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D275B3"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oprávnený takéto zmeny alebo úpravy urobiť najmä v nadväznosti na vývoj technických parametrov, právneho prostredia</w:t>
      </w:r>
      <w:r w:rsidR="003C49CD" w:rsidRPr="00553596">
        <w:rPr>
          <w:rFonts w:asciiTheme="minorHAnsi" w:hAnsiTheme="minorHAnsi" w:cstheme="minorHAnsi"/>
          <w:sz w:val="24"/>
          <w:lang w:val="sk-SK"/>
        </w:rPr>
        <w:t xml:space="preserve"> (legislatívne zmeny a/alebo zmeny technických noriem)</w:t>
      </w:r>
      <w:r w:rsidRPr="00553596">
        <w:rPr>
          <w:rFonts w:asciiTheme="minorHAnsi" w:hAnsiTheme="minorHAnsi" w:cstheme="minorHAnsi"/>
          <w:sz w:val="24"/>
          <w:lang w:val="sk-SK"/>
        </w:rPr>
        <w:t xml:space="preserve">, na prípadnú zmenu štandardov dopravnej obslužnosti </w:t>
      </w:r>
      <w:r w:rsidR="004C4039" w:rsidRPr="00553596">
        <w:rPr>
          <w:rFonts w:asciiTheme="minorHAnsi" w:hAnsiTheme="minorHAnsi" w:cstheme="minorHAnsi"/>
          <w:sz w:val="24"/>
          <w:lang w:val="sk-SK"/>
        </w:rPr>
        <w:t xml:space="preserve">v Prímestskej </w:t>
      </w:r>
      <w:r w:rsidRPr="00553596">
        <w:rPr>
          <w:rFonts w:asciiTheme="minorHAnsi" w:hAnsiTheme="minorHAnsi" w:cstheme="minorHAnsi"/>
          <w:sz w:val="24"/>
          <w:lang w:val="sk-SK"/>
        </w:rPr>
        <w:t>doprave a</w:t>
      </w:r>
      <w:r w:rsidR="002A142E" w:rsidRPr="00553596">
        <w:rPr>
          <w:rFonts w:asciiTheme="minorHAnsi" w:hAnsiTheme="minorHAnsi" w:cstheme="minorHAnsi"/>
          <w:sz w:val="24"/>
          <w:lang w:val="sk-SK"/>
        </w:rPr>
        <w:t>lebo</w:t>
      </w:r>
      <w:r w:rsidRPr="00553596">
        <w:rPr>
          <w:rFonts w:asciiTheme="minorHAnsi" w:hAnsiTheme="minorHAnsi" w:cstheme="minorHAnsi"/>
          <w:sz w:val="24"/>
          <w:lang w:val="sk-SK"/>
        </w:rPr>
        <w:t xml:space="preserve"> v záujme zlepšenia kvality služieb poskytovaných cestujúcim. </w:t>
      </w:r>
      <w:r w:rsidR="003C49CD" w:rsidRPr="00553596">
        <w:rPr>
          <w:rFonts w:asciiTheme="minorHAnsi" w:hAnsiTheme="minorHAnsi" w:cstheme="minorHAnsi"/>
          <w:sz w:val="24"/>
          <w:lang w:val="sk-SK"/>
        </w:rPr>
        <w:t>Zmluvné strany berú na vedomie, že z hľadiska nákladov môže ísť o tri kategórie zmien:</w:t>
      </w:r>
    </w:p>
    <w:p w14:paraId="4E8A1891" w14:textId="0421B1B0" w:rsidR="00E459F5"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bez nákladov pre Dopravcu – takéto zmeny sa Dopravca zaväzuje rešpektovať bez výhrad. </w:t>
      </w:r>
      <w:r w:rsidR="00975D88" w:rsidRPr="00553596">
        <w:rPr>
          <w:rFonts w:asciiTheme="minorHAnsi" w:hAnsiTheme="minorHAnsi" w:cstheme="minorHAnsi"/>
          <w:sz w:val="24"/>
          <w:lang w:val="sk-SK"/>
        </w:rPr>
        <w:t xml:space="preserve"> </w:t>
      </w:r>
    </w:p>
    <w:p w14:paraId="1BAA51A8" w14:textId="637DFA03"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Zmeny predstavujúce zvýšenie nákladov pre Dopravcu – aplikuje sa postup podľa bodov 11.2 a 11.3 nižšie.</w:t>
      </w:r>
    </w:p>
    <w:p w14:paraId="318F5A0A" w14:textId="21E5897E"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vyžadujúce zadováženie a montáž alebo inštaláciu zariadení, akýchkoľvek iných hmotných vecí (vrátane napr. </w:t>
      </w:r>
      <w:proofErr w:type="spellStart"/>
      <w:r w:rsidRPr="00553596">
        <w:rPr>
          <w:rFonts w:asciiTheme="minorHAnsi" w:hAnsiTheme="minorHAnsi" w:cstheme="minorHAnsi"/>
          <w:sz w:val="24"/>
          <w:lang w:val="sk-SK"/>
        </w:rPr>
        <w:t>polepov</w:t>
      </w:r>
      <w:proofErr w:type="spellEnd"/>
      <w:r w:rsidRPr="00553596">
        <w:rPr>
          <w:rFonts w:asciiTheme="minorHAnsi" w:hAnsiTheme="minorHAnsi" w:cstheme="minorHAnsi"/>
          <w:sz w:val="24"/>
          <w:lang w:val="sk-SK"/>
        </w:rPr>
        <w:t xml:space="preserve"> a pod.) alebo softvéru, o ktorých Objednávateľ Dopravcovi vyhlási, že ich na vlastné náklady poskytne, zadováži alebo inak zabezpečí</w:t>
      </w:r>
      <w:r w:rsidR="00FC6797" w:rsidRPr="00553596">
        <w:rPr>
          <w:rFonts w:asciiTheme="minorHAnsi" w:hAnsiTheme="minorHAnsi" w:cstheme="minorHAnsi"/>
          <w:sz w:val="24"/>
          <w:lang w:val="sk-SK"/>
        </w:rPr>
        <w:t xml:space="preserve"> – takéto zmeny sa Dopravca zaväzuje rešpektovať bez výhrad, pričom v</w:t>
      </w:r>
      <w:r w:rsidRPr="00553596">
        <w:rPr>
          <w:rFonts w:asciiTheme="minorHAnsi" w:hAnsiTheme="minorHAnsi" w:cstheme="minorHAnsi"/>
          <w:sz w:val="24"/>
          <w:lang w:val="sk-SK"/>
        </w:rPr>
        <w:t> takom prípade sa</w:t>
      </w:r>
      <w:r w:rsidR="00FC6797" w:rsidRPr="00553596">
        <w:rPr>
          <w:rFonts w:asciiTheme="minorHAnsi" w:hAnsiTheme="minorHAnsi" w:cstheme="minorHAnsi"/>
          <w:sz w:val="24"/>
          <w:lang w:val="sk-SK"/>
        </w:rPr>
        <w:t xml:space="preserve"> ďalej </w:t>
      </w:r>
      <w:r w:rsidRPr="00553596">
        <w:rPr>
          <w:rFonts w:asciiTheme="minorHAnsi" w:hAnsiTheme="minorHAnsi" w:cstheme="minorHAnsi"/>
          <w:sz w:val="24"/>
          <w:lang w:val="sk-SK"/>
        </w:rPr>
        <w:t xml:space="preserve">analogicky uplatní postup podľa </w:t>
      </w:r>
      <w:r w:rsidR="00B02111">
        <w:rPr>
          <w:rFonts w:asciiTheme="minorHAnsi" w:hAnsiTheme="minorHAnsi" w:cstheme="minorHAnsi"/>
          <w:sz w:val="24"/>
          <w:lang w:val="sk-SK"/>
        </w:rPr>
        <w:t>druhej</w:t>
      </w:r>
      <w:r w:rsidRPr="00553596">
        <w:rPr>
          <w:rFonts w:asciiTheme="minorHAnsi" w:hAnsiTheme="minorHAnsi" w:cstheme="minorHAnsi"/>
          <w:sz w:val="24"/>
          <w:lang w:val="sk-SK"/>
        </w:rPr>
        <w:t xml:space="preserve"> a </w:t>
      </w:r>
      <w:proofErr w:type="spellStart"/>
      <w:r w:rsidRPr="00553596">
        <w:rPr>
          <w:rFonts w:asciiTheme="minorHAnsi" w:hAnsiTheme="minorHAnsi" w:cstheme="minorHAnsi"/>
          <w:sz w:val="24"/>
          <w:lang w:val="sk-SK"/>
        </w:rPr>
        <w:t>nasl</w:t>
      </w:r>
      <w:proofErr w:type="spellEnd"/>
      <w:r w:rsidRPr="00553596">
        <w:rPr>
          <w:rFonts w:asciiTheme="minorHAnsi" w:hAnsiTheme="minorHAnsi" w:cstheme="minorHAnsi"/>
          <w:sz w:val="24"/>
          <w:lang w:val="sk-SK"/>
        </w:rPr>
        <w:t>. vety bodu 7.9.</w:t>
      </w:r>
    </w:p>
    <w:p w14:paraId="6866F76C" w14:textId="2D455430" w:rsidR="00FC6797" w:rsidRPr="00553596" w:rsidRDefault="00FC6797" w:rsidP="007A31F3">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Vo vzťahu k účinnosti akýchkoľvek zmien </w:t>
      </w:r>
      <w:r w:rsidRPr="00553596">
        <w:rPr>
          <w:rFonts w:cstheme="minorHAnsi"/>
          <w:sz w:val="24"/>
          <w:lang w:val="sk-SK"/>
        </w:rPr>
        <w:t xml:space="preserve">Technických a prevádzkových štandardov </w:t>
      </w:r>
      <w:r w:rsidR="007E797D">
        <w:rPr>
          <w:rFonts w:cstheme="minorHAnsi"/>
          <w:sz w:val="24"/>
          <w:lang w:val="sk-SK"/>
        </w:rPr>
        <w:t xml:space="preserve">(TPS </w:t>
      </w:r>
      <w:r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platí bod 11.4 a </w:t>
      </w:r>
      <w:proofErr w:type="spellStart"/>
      <w:r w:rsidRPr="00553596">
        <w:rPr>
          <w:rFonts w:asciiTheme="minorHAnsi" w:hAnsiTheme="minorHAnsi" w:cstheme="minorHAnsi"/>
          <w:sz w:val="24"/>
          <w:lang w:val="sk-SK"/>
        </w:rPr>
        <w:t>nasl</w:t>
      </w:r>
      <w:proofErr w:type="spellEnd"/>
      <w:r w:rsidRPr="00553596">
        <w:rPr>
          <w:rFonts w:asciiTheme="minorHAnsi" w:hAnsiTheme="minorHAnsi" w:cstheme="minorHAnsi"/>
          <w:sz w:val="24"/>
          <w:lang w:val="sk-SK"/>
        </w:rPr>
        <w:t>. nižšie.</w:t>
      </w:r>
    </w:p>
    <w:p w14:paraId="3E33C913" w14:textId="3288B4C2" w:rsidR="00ED1AAF" w:rsidRPr="00553596" w:rsidRDefault="00E459F5"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w:t>
      </w:r>
      <w:r w:rsidR="00975D88" w:rsidRPr="00553596">
        <w:rPr>
          <w:rFonts w:asciiTheme="minorHAnsi" w:hAnsiTheme="minorHAnsi" w:cstheme="minorHAnsi"/>
          <w:sz w:val="24"/>
          <w:lang w:val="sk-SK"/>
        </w:rPr>
        <w:t>meny alebo úpravy</w:t>
      </w:r>
      <w:r w:rsidRPr="00553596">
        <w:rPr>
          <w:rFonts w:asciiTheme="minorHAnsi" w:hAnsiTheme="minorHAnsi" w:cstheme="minorHAnsi"/>
          <w:sz w:val="24"/>
          <w:lang w:val="sk-SK"/>
        </w:rPr>
        <w:t>, ktoré pre Dopravcu znamenajú nárast nákladov, je možné</w:t>
      </w:r>
      <w:r w:rsidR="00975D88" w:rsidRPr="00553596">
        <w:rPr>
          <w:rFonts w:asciiTheme="minorHAnsi" w:hAnsiTheme="minorHAnsi" w:cstheme="minorHAnsi"/>
          <w:sz w:val="24"/>
          <w:lang w:val="sk-SK"/>
        </w:rPr>
        <w:t xml:space="preserve"> realizovať len na základe vzájomnej písomnej dohody s</w:t>
      </w:r>
      <w:r w:rsidR="003C49CD" w:rsidRPr="00553596">
        <w:rPr>
          <w:rFonts w:asciiTheme="minorHAnsi" w:hAnsiTheme="minorHAnsi" w:cstheme="minorHAnsi"/>
          <w:sz w:val="24"/>
          <w:lang w:val="sk-SK"/>
        </w:rPr>
        <w:t> </w:t>
      </w:r>
      <w:r w:rsidR="00975D88" w:rsidRPr="00553596">
        <w:rPr>
          <w:rFonts w:asciiTheme="minorHAnsi" w:hAnsiTheme="minorHAnsi" w:cstheme="minorHAnsi"/>
          <w:sz w:val="24"/>
          <w:lang w:val="sk-SK"/>
        </w:rPr>
        <w:t>Dopravcom</w:t>
      </w:r>
      <w:r w:rsidR="003C49CD" w:rsidRPr="00553596">
        <w:rPr>
          <w:rFonts w:asciiTheme="minorHAnsi" w:hAnsiTheme="minorHAnsi" w:cstheme="minorHAnsi"/>
          <w:sz w:val="24"/>
          <w:lang w:val="sk-SK"/>
        </w:rPr>
        <w:t xml:space="preserve"> v súlade s § 18 ZVO</w:t>
      </w:r>
      <w:r w:rsidR="00975D88" w:rsidRPr="00553596">
        <w:rPr>
          <w:rFonts w:asciiTheme="minorHAnsi" w:hAnsiTheme="minorHAnsi" w:cstheme="minorHAnsi"/>
          <w:sz w:val="24"/>
          <w:lang w:val="sk-SK"/>
        </w:rPr>
        <w:t xml:space="preserve">, pričom Objednávateľ Dopravcovi uhradí </w:t>
      </w:r>
      <w:r w:rsidR="00660316">
        <w:rPr>
          <w:rFonts w:asciiTheme="minorHAnsi" w:hAnsiTheme="minorHAnsi" w:cstheme="minorHAnsi"/>
          <w:sz w:val="24"/>
          <w:lang w:val="sk-SK"/>
        </w:rPr>
        <w:t xml:space="preserve">skutočné </w:t>
      </w:r>
      <w:r w:rsidR="00975D88" w:rsidRPr="00553596">
        <w:rPr>
          <w:rFonts w:asciiTheme="minorHAnsi" w:hAnsiTheme="minorHAnsi" w:cstheme="minorHAnsi"/>
          <w:sz w:val="24"/>
          <w:lang w:val="sk-SK"/>
        </w:rPr>
        <w:t xml:space="preserve">náklady s týmto spojené v </w:t>
      </w:r>
      <w:r w:rsidR="00660316" w:rsidRPr="00553596">
        <w:rPr>
          <w:rFonts w:asciiTheme="minorHAnsi" w:hAnsiTheme="minorHAnsi" w:cstheme="minorHAnsi"/>
          <w:sz w:val="24"/>
          <w:lang w:val="sk-SK"/>
        </w:rPr>
        <w:t>preukáza</w:t>
      </w:r>
      <w:r w:rsidR="00660316">
        <w:rPr>
          <w:rFonts w:asciiTheme="minorHAnsi" w:hAnsiTheme="minorHAnsi" w:cstheme="minorHAnsi"/>
          <w:sz w:val="24"/>
          <w:lang w:val="sk-SK"/>
        </w:rPr>
        <w:t>nej</w:t>
      </w:r>
      <w:r w:rsidR="00660316" w:rsidRPr="00553596">
        <w:rPr>
          <w:rFonts w:asciiTheme="minorHAnsi" w:hAnsiTheme="minorHAnsi" w:cstheme="minorHAnsi"/>
          <w:sz w:val="24"/>
          <w:lang w:val="sk-SK"/>
        </w:rPr>
        <w:t xml:space="preserve"> </w:t>
      </w:r>
      <w:r w:rsidR="00975D88" w:rsidRPr="00553596">
        <w:rPr>
          <w:rFonts w:asciiTheme="minorHAnsi" w:hAnsiTheme="minorHAnsi" w:cstheme="minorHAnsi"/>
          <w:sz w:val="24"/>
          <w:lang w:val="sk-SK"/>
        </w:rPr>
        <w:t>výške</w:t>
      </w:r>
      <w:r w:rsidR="00276394">
        <w:rPr>
          <w:rFonts w:asciiTheme="minorHAnsi" w:hAnsiTheme="minorHAnsi" w:cstheme="minorHAnsi"/>
          <w:sz w:val="24"/>
          <w:lang w:val="sk-SK"/>
        </w:rPr>
        <w:t xml:space="preserve">, doložené </w:t>
      </w:r>
      <w:r w:rsidR="00975D88" w:rsidRPr="00553596">
        <w:rPr>
          <w:rFonts w:asciiTheme="minorHAnsi" w:hAnsiTheme="minorHAnsi" w:cstheme="minorHAnsi"/>
          <w:sz w:val="24"/>
          <w:lang w:val="sk-SK"/>
        </w:rPr>
        <w:t xml:space="preserve"> </w:t>
      </w:r>
      <w:r w:rsidR="00276394">
        <w:rPr>
          <w:rFonts w:asciiTheme="minorHAnsi" w:hAnsiTheme="minorHAnsi" w:cstheme="minorHAnsi"/>
          <w:sz w:val="24"/>
          <w:lang w:val="sk-SK"/>
        </w:rPr>
        <w:t xml:space="preserve">účtovnými </w:t>
      </w:r>
      <w:r w:rsidR="00660316">
        <w:rPr>
          <w:rFonts w:asciiTheme="minorHAnsi" w:hAnsiTheme="minorHAnsi" w:cstheme="minorHAnsi"/>
          <w:sz w:val="24"/>
          <w:lang w:val="sk-SK"/>
        </w:rPr>
        <w:t>dokladmi</w:t>
      </w:r>
      <w:r w:rsidR="007868B6">
        <w:rPr>
          <w:rFonts w:asciiTheme="minorHAnsi" w:hAnsiTheme="minorHAnsi" w:cstheme="minorHAnsi"/>
          <w:sz w:val="24"/>
          <w:lang w:val="sk-SK"/>
        </w:rPr>
        <w:t xml:space="preserve">, a </w:t>
      </w:r>
      <w:r w:rsidR="00975D88" w:rsidRPr="00553596">
        <w:rPr>
          <w:rFonts w:asciiTheme="minorHAnsi" w:hAnsiTheme="minorHAnsi" w:cstheme="minorHAnsi"/>
          <w:sz w:val="24"/>
          <w:lang w:val="sk-SK"/>
        </w:rPr>
        <w:t>po ich odsúhlasení Objednávateľom. Objednávateľ je oprávnený v reakcii na vyčíslenie a doloženie uvedenej čiastky nechať si</w:t>
      </w:r>
      <w:r w:rsidR="007868B6">
        <w:rPr>
          <w:rFonts w:asciiTheme="minorHAnsi" w:hAnsiTheme="minorHAnsi" w:cstheme="minorHAnsi"/>
          <w:sz w:val="24"/>
          <w:lang w:val="sk-SK"/>
        </w:rPr>
        <w:t>, predovšetkým v prípade nesúhlasu s vyúčtovaním,</w:t>
      </w:r>
      <w:r w:rsidR="00975D88" w:rsidRPr="00553596">
        <w:rPr>
          <w:rFonts w:asciiTheme="minorHAnsi" w:hAnsiTheme="minorHAnsi" w:cstheme="minorHAnsi"/>
          <w:sz w:val="24"/>
          <w:lang w:val="sk-SK"/>
        </w:rPr>
        <w:t xml:space="preserve"> vypracovať znalecký posudok</w:t>
      </w:r>
      <w:r w:rsidR="00156331">
        <w:rPr>
          <w:rFonts w:asciiTheme="minorHAnsi" w:hAnsiTheme="minorHAnsi" w:cstheme="minorHAnsi"/>
          <w:sz w:val="24"/>
          <w:lang w:val="sk-SK"/>
        </w:rPr>
        <w:t xml:space="preserve"> </w:t>
      </w:r>
      <w:r w:rsidR="004638EF">
        <w:rPr>
          <w:rFonts w:asciiTheme="minorHAnsi" w:hAnsiTheme="minorHAnsi" w:cstheme="minorHAnsi"/>
          <w:sz w:val="24"/>
          <w:lang w:val="sk-SK"/>
        </w:rPr>
        <w:t>, a to znalcom zapísaným v zozname znalcov, tlmočníkov a prekladateľov vedenom Ministerstvom spravodlivosti Slovenskej republiky</w:t>
      </w:r>
      <w:r w:rsidR="00975D88" w:rsidRPr="00553596">
        <w:rPr>
          <w:rFonts w:asciiTheme="minorHAnsi" w:hAnsiTheme="minorHAnsi" w:cstheme="minorHAnsi"/>
          <w:sz w:val="24"/>
          <w:lang w:val="sk-SK"/>
        </w:rPr>
        <w:t xml:space="preserve"> (náklady na spracovanie takéhoto znaleckého posudku nesie Objednávateľ). V prípade rozporu medzi znaleckým posudkom Objednávateľa a znaleckým posudkom Dopravcu</w:t>
      </w:r>
      <w:r w:rsidR="007868B6">
        <w:rPr>
          <w:rFonts w:asciiTheme="minorHAnsi" w:hAnsiTheme="minorHAnsi" w:cstheme="minorHAnsi"/>
          <w:sz w:val="24"/>
          <w:lang w:val="sk-SK"/>
        </w:rPr>
        <w:t xml:space="preserve">, ak si ho Dopravca nechal vypracovať,  </w:t>
      </w:r>
      <w:r w:rsidR="00975D88" w:rsidRPr="00553596">
        <w:rPr>
          <w:rFonts w:asciiTheme="minorHAnsi" w:hAnsiTheme="minorHAnsi" w:cstheme="minorHAnsi"/>
          <w:sz w:val="24"/>
          <w:lang w:val="sk-SK"/>
        </w:rPr>
        <w:t>je rozhodujúci znalecký posudok Objednávateľa.</w:t>
      </w:r>
    </w:p>
    <w:p w14:paraId="5B4AE830" w14:textId="331BC839" w:rsidR="00975D88"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povinný Dopravcu na takéto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vopred upozorniť a tieto zamýšľané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s Dopravcom vopred prerokovať. Zmluvné strany sa výslovne dohodli, že v prípade, ak sa Dopravca v lehote 10 </w:t>
      </w:r>
      <w:r w:rsidRPr="00553596">
        <w:rPr>
          <w:rFonts w:asciiTheme="minorHAnsi" w:hAnsiTheme="minorHAnsi" w:cstheme="minorHAnsi"/>
          <w:sz w:val="24"/>
          <w:lang w:val="sk-SK"/>
        </w:rPr>
        <w:lastRenderedPageBreak/>
        <w:t>pracovných dní od predloženia návrhu zmien Objednávateľovi nevyjadrí (resp. nevyjadrí žiadne svoje výhrady), má sa za to, že Dopravca s navrhovanými zmenami súhlasí. V prípade svojho nesúhlasu je Dopravca povinný v dobrej viere usilovať o dosiahnutie pre obe strany prijateľného riešenia.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povinný sa s pripomienkami Dopravcu vysporiadať (t.</w:t>
      </w:r>
      <w:r w:rsidR="00750E39">
        <w:rPr>
          <w:rFonts w:asciiTheme="minorHAnsi" w:hAnsiTheme="minorHAnsi" w:cstheme="minorHAnsi"/>
          <w:sz w:val="24"/>
          <w:lang w:val="sk-SK"/>
        </w:rPr>
        <w:t xml:space="preserve"> </w:t>
      </w:r>
      <w:r w:rsidRPr="00553596">
        <w:rPr>
          <w:rFonts w:asciiTheme="minorHAnsi" w:hAnsiTheme="minorHAnsi" w:cstheme="minorHAnsi"/>
          <w:sz w:val="24"/>
          <w:lang w:val="sk-SK"/>
        </w:rPr>
        <w:t>j. zohľadniť ich v návrhu zmien, resp. zdôvodniť prečo neboli zohľadnené). Pripomienky Dopravcu, ktoré prípadne upozorňujú na právnu alebo faktickú nemožnosť navrhovaných zmien alebo na zneužívajúci či podstatne zaťažujúci charakter navrhovaných zmien, je Objednávateľ</w:t>
      </w:r>
      <w:r w:rsidR="00677F49">
        <w:rPr>
          <w:rFonts w:asciiTheme="minorHAnsi" w:hAnsiTheme="minorHAnsi" w:cstheme="minorHAnsi"/>
          <w:sz w:val="24"/>
          <w:lang w:val="sk-SK"/>
        </w:rPr>
        <w:t xml:space="preserve"> </w:t>
      </w:r>
      <w:r w:rsidR="007E797D">
        <w:rPr>
          <w:sz w:val="24"/>
          <w:lang w:val="sk-SK"/>
        </w:rPr>
        <w:t>,</w:t>
      </w:r>
      <w:r w:rsidRPr="00553596">
        <w:rPr>
          <w:rFonts w:asciiTheme="minorHAnsi" w:hAnsiTheme="minorHAnsi" w:cstheme="minorHAnsi"/>
          <w:sz w:val="24"/>
          <w:lang w:val="sk-SK"/>
        </w:rPr>
        <w:t xml:space="preserve"> povinný do návrhu zmien zapracovať. Následne Objednávateľ spracuje (pri rešpektovaní pravidiel vyššie, pričom postup vedúci k odsúhlaseniu zmien popísaný vyššie môže byť použitý opakovane) pripomienky a návrhy Dopravcu a následne Dopravcovi oznámi požiadavky na príslušnú zmenu dokumentov.</w:t>
      </w:r>
    </w:p>
    <w:p w14:paraId="21BCB741" w14:textId="1B1F0143" w:rsidR="00724677"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Aktualizované, resp. zmenené či doplnené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pre Dopravcu záväzné </w:t>
      </w:r>
      <w:r w:rsidR="00FC6797" w:rsidRPr="00553596">
        <w:rPr>
          <w:rFonts w:asciiTheme="minorHAnsi" w:hAnsiTheme="minorHAnsi" w:cstheme="minorHAnsi"/>
          <w:sz w:val="24"/>
          <w:lang w:val="sk-SK"/>
        </w:rPr>
        <w:t>s účinnosťou stanoven</w:t>
      </w:r>
      <w:r w:rsidR="002B6D15" w:rsidRPr="00553596">
        <w:rPr>
          <w:rFonts w:asciiTheme="minorHAnsi" w:hAnsiTheme="minorHAnsi" w:cstheme="minorHAnsi"/>
          <w:sz w:val="24"/>
          <w:lang w:val="sk-SK"/>
        </w:rPr>
        <w:t xml:space="preserve">ou </w:t>
      </w:r>
      <w:r w:rsidR="00FC6797" w:rsidRPr="00553596">
        <w:rPr>
          <w:rFonts w:asciiTheme="minorHAnsi" w:hAnsiTheme="minorHAnsi" w:cstheme="minorHAnsi"/>
          <w:sz w:val="24"/>
          <w:lang w:val="sk-SK"/>
        </w:rPr>
        <w:t>Objednávateľom</w:t>
      </w:r>
      <w:r w:rsidR="002B6D15" w:rsidRPr="00553596">
        <w:rPr>
          <w:rFonts w:asciiTheme="minorHAnsi" w:hAnsiTheme="minorHAnsi" w:cstheme="minorHAnsi"/>
          <w:sz w:val="24"/>
          <w:lang w:val="sk-SK"/>
        </w:rPr>
        <w:t xml:space="preserve"> v zaslaných zmenených alebo doplnených </w:t>
      </w:r>
      <w:r w:rsidR="002B6D15" w:rsidRPr="00553596">
        <w:rPr>
          <w:rFonts w:cstheme="minorHAnsi"/>
          <w:sz w:val="24"/>
          <w:lang w:val="sk-SK"/>
        </w:rPr>
        <w:t xml:space="preserve">Technických a prevádzkových štandardov </w:t>
      </w:r>
      <w:r w:rsidR="007E797D">
        <w:rPr>
          <w:rFonts w:cstheme="minorHAnsi"/>
          <w:sz w:val="24"/>
          <w:lang w:val="sk-SK"/>
        </w:rPr>
        <w:t xml:space="preserve">(TPS </w:t>
      </w:r>
      <w:r w:rsidR="002B6D15" w:rsidRPr="00553596">
        <w:rPr>
          <w:rFonts w:cstheme="minorHAnsi"/>
          <w:sz w:val="24"/>
          <w:lang w:val="sk-SK"/>
        </w:rPr>
        <w:t>BBSK</w:t>
      </w:r>
      <w:r w:rsidR="007E797D">
        <w:rPr>
          <w:rFonts w:cstheme="minorHAnsi"/>
          <w:sz w:val="24"/>
          <w:lang w:val="sk-SK"/>
        </w:rPr>
        <w:t>)</w:t>
      </w:r>
      <w:r w:rsidR="00FC6797" w:rsidRPr="00553596">
        <w:rPr>
          <w:rFonts w:asciiTheme="minorHAnsi" w:hAnsiTheme="minorHAnsi" w:cstheme="minorHAnsi"/>
          <w:sz w:val="24"/>
          <w:lang w:val="sk-SK"/>
        </w:rPr>
        <w:t xml:space="preserve">; pokiaľ nejde o objektívne príčiny vyžadujúce si okamžitú alebo skoršiu účinnosť </w:t>
      </w:r>
      <w:r w:rsidR="00C038F5" w:rsidRPr="00553596">
        <w:rPr>
          <w:rFonts w:asciiTheme="minorHAnsi" w:hAnsiTheme="minorHAnsi" w:cstheme="minorHAnsi"/>
          <w:sz w:val="24"/>
          <w:lang w:val="sk-SK"/>
        </w:rPr>
        <w:t xml:space="preserve">doplnení či </w:t>
      </w:r>
      <w:r w:rsidR="00FC6797" w:rsidRPr="00553596">
        <w:rPr>
          <w:rFonts w:asciiTheme="minorHAnsi" w:hAnsiTheme="minorHAnsi" w:cstheme="minorHAnsi"/>
          <w:sz w:val="24"/>
          <w:lang w:val="sk-SK"/>
        </w:rPr>
        <w:t>zmien alebo pokiaľ nejde o vzájomne realizovanú dohodu, je táto lehota minimálne 1 mesiac</w:t>
      </w:r>
      <w:r w:rsidRPr="00553596">
        <w:rPr>
          <w:rFonts w:asciiTheme="minorHAnsi" w:hAnsiTheme="minorHAnsi" w:cstheme="minorHAnsi"/>
          <w:sz w:val="24"/>
          <w:lang w:val="sk-SK"/>
        </w:rPr>
        <w:t xml:space="preserve">. Dopravca je povinný takú zmenu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akceptovať</w:t>
      </w:r>
      <w:r w:rsidR="00C47E4E" w:rsidRPr="00553596">
        <w:rPr>
          <w:rFonts w:asciiTheme="minorHAnsi" w:hAnsiTheme="minorHAnsi" w:cstheme="minorHAnsi"/>
          <w:sz w:val="24"/>
          <w:lang w:val="sk-SK"/>
        </w:rPr>
        <w:t xml:space="preserve">, pokiaľ sa výslovne nevyžaduje dohoda. </w:t>
      </w:r>
      <w:r w:rsidRPr="00553596">
        <w:rPr>
          <w:rFonts w:asciiTheme="minorHAnsi" w:hAnsiTheme="minorHAnsi" w:cstheme="minorHAnsi"/>
          <w:sz w:val="24"/>
          <w:lang w:val="sk-SK"/>
        </w:rPr>
        <w:t xml:space="preserve">Dopravca je povinný zabezpečiť súlad poskytovaných služieb podľa tejto Zmluvy s novým znením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bezodkladne od </w:t>
      </w:r>
      <w:r w:rsidR="00FC6797" w:rsidRPr="00553596">
        <w:rPr>
          <w:rFonts w:asciiTheme="minorHAnsi" w:hAnsiTheme="minorHAnsi" w:cstheme="minorHAnsi"/>
          <w:sz w:val="24"/>
          <w:lang w:val="sk-SK"/>
        </w:rPr>
        <w:t>uplynutia lehoty stanovenej v zmysle tohto bodu 11.</w:t>
      </w:r>
      <w:r w:rsidR="00BE441C" w:rsidRPr="00553596">
        <w:rPr>
          <w:rFonts w:asciiTheme="minorHAnsi" w:hAnsiTheme="minorHAnsi" w:cstheme="minorHAnsi"/>
          <w:sz w:val="24"/>
          <w:lang w:val="sk-SK"/>
        </w:rPr>
        <w:t>4, pokiaľ bod 11.5 neupravuje inak.</w:t>
      </w:r>
      <w:r w:rsidRPr="00553596">
        <w:rPr>
          <w:rFonts w:asciiTheme="minorHAnsi" w:hAnsiTheme="minorHAnsi" w:cstheme="minorHAnsi"/>
          <w:sz w:val="24"/>
          <w:lang w:val="sk-SK"/>
        </w:rPr>
        <w:t xml:space="preserve"> </w:t>
      </w:r>
    </w:p>
    <w:p w14:paraId="3861240F" w14:textId="7A689673" w:rsidR="008C24A6"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prípade, </w:t>
      </w:r>
      <w:r w:rsidR="002A142E" w:rsidRPr="00553596">
        <w:rPr>
          <w:rFonts w:asciiTheme="minorHAnsi" w:hAnsiTheme="minorHAnsi" w:cstheme="minorHAnsi"/>
          <w:sz w:val="24"/>
          <w:lang w:val="sk-SK"/>
        </w:rPr>
        <w:t xml:space="preserve">ak </w:t>
      </w:r>
      <w:r w:rsidRPr="00553596">
        <w:rPr>
          <w:rFonts w:asciiTheme="minorHAnsi" w:hAnsiTheme="minorHAnsi" w:cstheme="minorHAnsi"/>
          <w:sz w:val="24"/>
          <w:lang w:val="sk-SK"/>
        </w:rPr>
        <w:t xml:space="preserve">aktualizované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vznáša také požiadavky na poskytované </w:t>
      </w:r>
      <w:r w:rsidR="00904A4E">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Zmluvy, ktoré objektívne nie je možné </w:t>
      </w:r>
      <w:r w:rsidR="00FC6797" w:rsidRPr="00553596">
        <w:rPr>
          <w:rFonts w:asciiTheme="minorHAnsi" w:hAnsiTheme="minorHAnsi" w:cstheme="minorHAnsi"/>
          <w:sz w:val="24"/>
          <w:lang w:val="sk-SK"/>
        </w:rPr>
        <w:t xml:space="preserve">stihnúť </w:t>
      </w:r>
      <w:r w:rsidRPr="00553596">
        <w:rPr>
          <w:rFonts w:asciiTheme="minorHAnsi" w:hAnsiTheme="minorHAnsi" w:cstheme="minorHAnsi"/>
          <w:sz w:val="24"/>
          <w:lang w:val="sk-SK"/>
        </w:rPr>
        <w:t xml:space="preserve">zabezpečiť v lehote podľa </w:t>
      </w:r>
      <w:r w:rsidR="00724677" w:rsidRPr="00553596">
        <w:rPr>
          <w:rFonts w:asciiTheme="minorHAnsi" w:hAnsiTheme="minorHAnsi" w:cstheme="minorHAnsi"/>
          <w:sz w:val="24"/>
          <w:lang w:val="sk-SK"/>
        </w:rPr>
        <w:t xml:space="preserve">predchádzajúceho </w:t>
      </w:r>
      <w:r w:rsidR="002A142E"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(napr. nové požiadavky na vybavenie Vozidiel), je Dopravca povinný zabezpečiť súlad poskytovaných služieb podľa tejto Zmluvy s aktualizovaným znením </w:t>
      </w:r>
      <w:r w:rsidR="00497F82" w:rsidRPr="00553596">
        <w:rPr>
          <w:rFonts w:cstheme="minorHAnsi"/>
          <w:sz w:val="24"/>
          <w:lang w:val="sk-SK"/>
        </w:rPr>
        <w:t xml:space="preserve">Technických a prevádzkových štandardov </w:t>
      </w:r>
      <w:r w:rsidR="00435381">
        <w:rPr>
          <w:rFonts w:cstheme="minorHAnsi"/>
          <w:sz w:val="24"/>
          <w:lang w:val="sk-SK"/>
        </w:rPr>
        <w:t xml:space="preserve">(TPS </w:t>
      </w:r>
      <w:r w:rsidR="00497F82" w:rsidRPr="00553596">
        <w:rPr>
          <w:rFonts w:cstheme="minorHAnsi"/>
          <w:sz w:val="24"/>
          <w:lang w:val="sk-SK"/>
        </w:rPr>
        <w:t>BBSK</w:t>
      </w:r>
      <w:r w:rsidR="00435381">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v primeranej lehote</w:t>
      </w:r>
      <w:r w:rsidR="00724677" w:rsidRPr="00553596">
        <w:rPr>
          <w:rFonts w:asciiTheme="minorHAnsi" w:hAnsiTheme="minorHAnsi" w:cstheme="minorHAnsi"/>
          <w:sz w:val="24"/>
          <w:lang w:val="sk-SK"/>
        </w:rPr>
        <w:t>.</w:t>
      </w:r>
    </w:p>
    <w:p w14:paraId="40924801" w14:textId="1960A06F" w:rsidR="00FC6797" w:rsidRPr="00BC6D22" w:rsidRDefault="00FC6797"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Na zmenu </w:t>
      </w:r>
      <w:r w:rsidRPr="00553596">
        <w:rPr>
          <w:rFonts w:cstheme="minorHAnsi"/>
          <w:sz w:val="24"/>
          <w:lang w:val="sk-SK"/>
        </w:rPr>
        <w:t xml:space="preserve">Technických a prevádzkových štandardov </w:t>
      </w:r>
      <w:r w:rsidR="00435381">
        <w:rPr>
          <w:rFonts w:cstheme="minorHAnsi"/>
          <w:sz w:val="24"/>
          <w:lang w:val="sk-SK"/>
        </w:rPr>
        <w:t xml:space="preserve">(TPS </w:t>
      </w:r>
      <w:r w:rsidRPr="00553596">
        <w:rPr>
          <w:rFonts w:cstheme="minorHAnsi"/>
          <w:sz w:val="24"/>
          <w:lang w:val="sk-SK"/>
        </w:rPr>
        <w:t>BBSK</w:t>
      </w:r>
      <w:r w:rsidR="00435381">
        <w:rPr>
          <w:rFonts w:cstheme="minorHAnsi"/>
          <w:sz w:val="24"/>
          <w:lang w:val="sk-SK"/>
        </w:rPr>
        <w:t>)</w:t>
      </w:r>
      <w:r w:rsidRPr="00553596">
        <w:rPr>
          <w:rFonts w:cstheme="minorHAnsi"/>
          <w:sz w:val="24"/>
          <w:lang w:val="sk-SK"/>
        </w:rPr>
        <w:t xml:space="preserve"> ako Prílohy č. 2 Zmluvy postupom podľa tohto článku XI. alebo podľa akýchkoľvek iných dojednaní Zmluvy nie je potrebný osobitný dodatok k Zmluve </w:t>
      </w:r>
      <w:r w:rsidR="002A142E" w:rsidRPr="00553596">
        <w:rPr>
          <w:rFonts w:cstheme="minorHAnsi"/>
          <w:sz w:val="24"/>
          <w:lang w:val="sk-SK"/>
        </w:rPr>
        <w:t xml:space="preserve">(pokiaľ výslovne nie je v Zmluve upravené inak) </w:t>
      </w:r>
      <w:r w:rsidRPr="00553596">
        <w:rPr>
          <w:rFonts w:cstheme="minorHAnsi"/>
          <w:sz w:val="24"/>
          <w:lang w:val="sk-SK"/>
        </w:rPr>
        <w:t>a nastáva automaticky za splnenia príslušných podmienok na ich zmenu v tejto Zmluve.</w:t>
      </w:r>
    </w:p>
    <w:p w14:paraId="7707107F" w14:textId="04EC53E2" w:rsidR="00187D83" w:rsidRPr="00BC6D22" w:rsidRDefault="00187D83" w:rsidP="00187D83">
      <w:pPr>
        <w:pStyle w:val="11slovantext"/>
        <w:numPr>
          <w:ilvl w:val="1"/>
          <w:numId w:val="2"/>
        </w:numPr>
        <w:spacing w:line="240" w:lineRule="auto"/>
        <w:ind w:left="709" w:hanging="709"/>
        <w:rPr>
          <w:rFonts w:asciiTheme="minorHAnsi" w:hAnsiTheme="minorHAnsi" w:cstheme="minorHAnsi"/>
          <w:sz w:val="24"/>
          <w:lang w:val="sk-SK"/>
        </w:rPr>
      </w:pPr>
      <w:r>
        <w:rPr>
          <w:rFonts w:cstheme="minorHAnsi"/>
          <w:sz w:val="24"/>
          <w:lang w:val="sk-SK"/>
        </w:rPr>
        <w:t>V súvislosti s odbavovacími systémami</w:t>
      </w:r>
      <w:r w:rsidR="003E76B8">
        <w:rPr>
          <w:rFonts w:cstheme="minorHAnsi"/>
          <w:sz w:val="24"/>
          <w:lang w:val="sk-SK"/>
        </w:rPr>
        <w:t xml:space="preserve"> a ďalšími systémami</w:t>
      </w:r>
      <w:r>
        <w:rPr>
          <w:rFonts w:cstheme="minorHAnsi"/>
          <w:sz w:val="24"/>
          <w:lang w:val="sk-SK"/>
        </w:rPr>
        <w:t xml:space="preserve"> vo Vozidlách sa Zmluvné strany dohodli na nasledujúcom </w:t>
      </w:r>
      <w:r w:rsidR="006B60FC">
        <w:rPr>
          <w:rFonts w:cstheme="minorHAnsi"/>
          <w:sz w:val="24"/>
          <w:lang w:val="sk-SK"/>
        </w:rPr>
        <w:t>postupe</w:t>
      </w:r>
      <w:r w:rsidR="00F961B2">
        <w:rPr>
          <w:rFonts w:cstheme="minorHAnsi"/>
          <w:sz w:val="24"/>
          <w:lang w:val="sk-SK"/>
        </w:rPr>
        <w:t>:</w:t>
      </w:r>
    </w:p>
    <w:p w14:paraId="4B930EC1" w14:textId="5C31813D" w:rsidR="00F51813" w:rsidRDefault="006B60FC" w:rsidP="00BC6D22">
      <w:pPr>
        <w:pStyle w:val="11slovantext"/>
        <w:numPr>
          <w:ilvl w:val="2"/>
          <w:numId w:val="44"/>
        </w:numPr>
        <w:spacing w:line="240" w:lineRule="auto"/>
        <w:ind w:left="1418"/>
        <w:rPr>
          <w:rFonts w:asciiTheme="minorHAnsi" w:hAnsiTheme="minorHAnsi" w:cstheme="minorHAnsi"/>
          <w:sz w:val="24"/>
          <w:lang w:val="sk-SK"/>
        </w:rPr>
      </w:pPr>
      <w:r>
        <w:rPr>
          <w:rFonts w:cstheme="minorHAnsi"/>
          <w:sz w:val="24"/>
          <w:lang w:val="sk-SK"/>
        </w:rPr>
        <w:t>O</w:t>
      </w:r>
      <w:r w:rsidR="00484090">
        <w:rPr>
          <w:rFonts w:cstheme="minorHAnsi"/>
          <w:sz w:val="24"/>
          <w:lang w:val="sk-SK"/>
        </w:rPr>
        <w:t>dbavovacie systémy a </w:t>
      </w:r>
      <w:r>
        <w:rPr>
          <w:rFonts w:cstheme="minorHAnsi"/>
          <w:sz w:val="24"/>
          <w:lang w:val="sk-SK"/>
        </w:rPr>
        <w:t xml:space="preserve">ďalšie </w:t>
      </w:r>
      <w:r w:rsidR="00484090">
        <w:rPr>
          <w:rFonts w:cstheme="minorHAnsi"/>
          <w:sz w:val="24"/>
          <w:lang w:val="sk-SK"/>
        </w:rPr>
        <w:t>systémy vo Vozidlách</w:t>
      </w:r>
      <w:r>
        <w:rPr>
          <w:rFonts w:cstheme="minorHAnsi"/>
          <w:sz w:val="24"/>
          <w:lang w:val="sk-SK"/>
        </w:rPr>
        <w:t>, ktoré podľa TPS BBSK (Príloha č. 2 Zmluvy) zabezpečuje Objednávateľ,</w:t>
      </w:r>
      <w:r w:rsidR="00484090">
        <w:rPr>
          <w:rFonts w:cstheme="minorHAnsi"/>
          <w:sz w:val="24"/>
          <w:lang w:val="sk-SK"/>
        </w:rPr>
        <w:t xml:space="preserve"> (ďalej spoločne len „</w:t>
      </w:r>
      <w:r w:rsidR="00484090">
        <w:rPr>
          <w:rFonts w:cstheme="minorHAnsi"/>
          <w:b/>
          <w:sz w:val="24"/>
          <w:lang w:val="sk-SK"/>
        </w:rPr>
        <w:t>Odbavovacie systémy</w:t>
      </w:r>
      <w:r w:rsidR="00484090">
        <w:rPr>
          <w:rFonts w:cstheme="minorHAnsi"/>
          <w:sz w:val="24"/>
          <w:lang w:val="sk-SK"/>
        </w:rPr>
        <w:t xml:space="preserve">“) </w:t>
      </w:r>
      <w:r w:rsidR="00F51813">
        <w:rPr>
          <w:rFonts w:asciiTheme="minorHAnsi" w:hAnsiTheme="minorHAnsi" w:cstheme="minorHAnsi"/>
          <w:sz w:val="24"/>
          <w:lang w:val="sk-SK"/>
        </w:rPr>
        <w:t xml:space="preserve">do Vozidiel dodá a nainštaluje Objednávateľ, Vozidlá však musia spĺňať základné technické požiadavky na to, aby </w:t>
      </w:r>
      <w:r>
        <w:rPr>
          <w:rFonts w:asciiTheme="minorHAnsi" w:hAnsiTheme="minorHAnsi" w:cstheme="minorHAnsi"/>
          <w:sz w:val="24"/>
          <w:lang w:val="sk-SK"/>
        </w:rPr>
        <w:t>O</w:t>
      </w:r>
      <w:r w:rsidR="00F51813">
        <w:rPr>
          <w:rFonts w:asciiTheme="minorHAnsi" w:hAnsiTheme="minorHAnsi" w:cstheme="minorHAnsi"/>
          <w:sz w:val="24"/>
          <w:lang w:val="sk-SK"/>
        </w:rPr>
        <w:t xml:space="preserve">dbavovacie systémy mohli byť </w:t>
      </w:r>
      <w:r w:rsidR="003A7E77" w:rsidRPr="005965FA">
        <w:rPr>
          <w:rFonts w:asciiTheme="minorHAnsi" w:hAnsiTheme="minorHAnsi" w:cstheme="minorHAnsi"/>
          <w:sz w:val="24"/>
          <w:lang w:val="sk-SK"/>
        </w:rPr>
        <w:t xml:space="preserve">riadne </w:t>
      </w:r>
      <w:r w:rsidR="00F51813" w:rsidRPr="005965FA">
        <w:rPr>
          <w:rFonts w:asciiTheme="minorHAnsi" w:hAnsiTheme="minorHAnsi" w:cstheme="minorHAnsi"/>
          <w:sz w:val="24"/>
          <w:lang w:val="sk-SK"/>
        </w:rPr>
        <w:t>nainštalované a spojazdnené (najmä kabeláž a pod., viď špecifikácia v Prílohe č</w:t>
      </w:r>
      <w:r w:rsidR="00F51813" w:rsidRPr="005965FA">
        <w:rPr>
          <w:rFonts w:cstheme="minorHAnsi"/>
          <w:sz w:val="24"/>
          <w:lang w:val="sk-SK"/>
        </w:rPr>
        <w:t xml:space="preserve">. </w:t>
      </w:r>
      <w:r w:rsidR="0023104B" w:rsidRPr="005965FA">
        <w:rPr>
          <w:rFonts w:cstheme="minorHAnsi"/>
          <w:sz w:val="24"/>
          <w:lang w:val="sk-SK"/>
        </w:rPr>
        <w:t>2</w:t>
      </w:r>
      <w:r w:rsidR="00F51813" w:rsidRPr="005965FA">
        <w:rPr>
          <w:rFonts w:asciiTheme="minorHAnsi" w:hAnsiTheme="minorHAnsi" w:cstheme="minorHAnsi"/>
          <w:sz w:val="24"/>
          <w:lang w:val="sk-SK"/>
        </w:rPr>
        <w:t>)</w:t>
      </w:r>
      <w:r w:rsidR="00484090" w:rsidRPr="005965FA">
        <w:rPr>
          <w:rFonts w:asciiTheme="minorHAnsi" w:hAnsiTheme="minorHAnsi" w:cstheme="minorHAnsi"/>
          <w:sz w:val="24"/>
          <w:lang w:val="sk-SK"/>
        </w:rPr>
        <w:t xml:space="preserve"> a</w:t>
      </w:r>
      <w:r w:rsidR="00484090">
        <w:rPr>
          <w:rFonts w:asciiTheme="minorHAnsi" w:hAnsiTheme="minorHAnsi" w:cstheme="minorHAnsi"/>
          <w:sz w:val="24"/>
          <w:lang w:val="sk-SK"/>
        </w:rPr>
        <w:t> Dopravca sa zaväzuje uvedené strpieť a poskytnúť všetku na to potrebnú súčinnosť</w:t>
      </w:r>
      <w:r w:rsidR="003A7E77">
        <w:rPr>
          <w:rFonts w:asciiTheme="minorHAnsi" w:hAnsiTheme="minorHAnsi" w:cstheme="minorHAnsi"/>
          <w:sz w:val="24"/>
          <w:lang w:val="sk-SK"/>
        </w:rPr>
        <w:t>.</w:t>
      </w:r>
      <w:r w:rsidR="00484090">
        <w:rPr>
          <w:rFonts w:asciiTheme="minorHAnsi" w:hAnsiTheme="minorHAnsi" w:cstheme="minorHAnsi"/>
          <w:sz w:val="24"/>
          <w:lang w:val="sk-SK"/>
        </w:rPr>
        <w:t xml:space="preserve"> </w:t>
      </w:r>
      <w:r w:rsidR="002E3F0B">
        <w:rPr>
          <w:rFonts w:asciiTheme="minorHAnsi" w:hAnsiTheme="minorHAnsi" w:cstheme="minorHAnsi"/>
          <w:sz w:val="24"/>
          <w:lang w:val="sk-SK"/>
        </w:rPr>
        <w:t xml:space="preserve">Najneskôr </w:t>
      </w:r>
      <w:r w:rsidR="00610721">
        <w:rPr>
          <w:rFonts w:asciiTheme="minorHAnsi" w:hAnsiTheme="minorHAnsi" w:cstheme="minorHAnsi"/>
          <w:sz w:val="24"/>
          <w:lang w:val="sk-SK"/>
        </w:rPr>
        <w:t>4</w:t>
      </w:r>
      <w:r w:rsidR="002E3F0B">
        <w:rPr>
          <w:rFonts w:asciiTheme="minorHAnsi" w:hAnsiTheme="minorHAnsi" w:cstheme="minorHAnsi"/>
          <w:sz w:val="24"/>
          <w:lang w:val="sk-SK"/>
        </w:rPr>
        <w:t xml:space="preserve"> týždne pred Začatím prevádzky Objednávateľ zabezpečí školenie Dopravcu k používaniu Odbavovacieho systému</w:t>
      </w:r>
      <w:r w:rsidR="00610721">
        <w:rPr>
          <w:rFonts w:asciiTheme="minorHAnsi" w:hAnsiTheme="minorHAnsi" w:cstheme="minorHAnsi"/>
          <w:sz w:val="24"/>
          <w:lang w:val="sk-SK"/>
        </w:rPr>
        <w:t xml:space="preserve"> a odovzdá užívateľské manuály</w:t>
      </w:r>
      <w:r w:rsidR="002E3F0B">
        <w:rPr>
          <w:rFonts w:asciiTheme="minorHAnsi" w:hAnsiTheme="minorHAnsi" w:cstheme="minorHAnsi"/>
          <w:sz w:val="24"/>
          <w:lang w:val="sk-SK"/>
        </w:rPr>
        <w:t xml:space="preserve">.  </w:t>
      </w:r>
    </w:p>
    <w:p w14:paraId="419D4AB0" w14:textId="510CA549" w:rsidR="003E76B8" w:rsidRPr="00CF319D" w:rsidRDefault="0010415B"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lastRenderedPageBreak/>
        <w:t>Dopravca sa zaväzuje poskytnúť súčinnosť a</w:t>
      </w:r>
      <w:r w:rsidR="006B60FC">
        <w:rPr>
          <w:rFonts w:asciiTheme="minorHAnsi" w:hAnsiTheme="minorHAnsi" w:cstheme="minorHAnsi"/>
          <w:sz w:val="24"/>
          <w:lang w:val="sk-SK"/>
        </w:rPr>
        <w:t xml:space="preserve"> pristaviť</w:t>
      </w:r>
      <w:r>
        <w:rPr>
          <w:rFonts w:asciiTheme="minorHAnsi" w:hAnsiTheme="minorHAnsi" w:cstheme="minorHAnsi"/>
          <w:sz w:val="24"/>
          <w:lang w:val="sk-SK"/>
        </w:rPr>
        <w:t xml:space="preserve"> Vozidlá Objednávateľovi najmenej 4 mesiace pre </w:t>
      </w:r>
      <w:r w:rsidR="005965FA">
        <w:rPr>
          <w:rFonts w:asciiTheme="minorHAnsi" w:hAnsiTheme="minorHAnsi" w:cstheme="minorHAnsi"/>
          <w:sz w:val="24"/>
          <w:lang w:val="sk-SK"/>
        </w:rPr>
        <w:t>Z</w:t>
      </w:r>
      <w:r>
        <w:rPr>
          <w:rFonts w:asciiTheme="minorHAnsi" w:hAnsiTheme="minorHAnsi" w:cstheme="minorHAnsi"/>
          <w:sz w:val="24"/>
          <w:lang w:val="sk-SK"/>
        </w:rPr>
        <w:t>ačiatkom prevádzky na to, aby mohol Objednávateľ do nich nainštalova</w:t>
      </w:r>
      <w:r w:rsidR="006B60FC">
        <w:rPr>
          <w:rFonts w:asciiTheme="minorHAnsi" w:hAnsiTheme="minorHAnsi" w:cstheme="minorHAnsi"/>
          <w:sz w:val="24"/>
          <w:lang w:val="sk-SK"/>
        </w:rPr>
        <w:t>ť O</w:t>
      </w:r>
      <w:r>
        <w:rPr>
          <w:rFonts w:asciiTheme="minorHAnsi" w:hAnsiTheme="minorHAnsi" w:cstheme="minorHAnsi"/>
          <w:sz w:val="24"/>
          <w:lang w:val="sk-SK"/>
        </w:rPr>
        <w:t xml:space="preserve">dbavovacie </w:t>
      </w:r>
      <w:r w:rsidR="006B60FC">
        <w:rPr>
          <w:rFonts w:asciiTheme="minorHAnsi" w:hAnsiTheme="minorHAnsi" w:cstheme="minorHAnsi"/>
          <w:sz w:val="24"/>
          <w:lang w:val="sk-SK"/>
        </w:rPr>
        <w:t>systémy</w:t>
      </w:r>
      <w:r w:rsidR="005965FA">
        <w:rPr>
          <w:rFonts w:asciiTheme="minorHAnsi" w:hAnsiTheme="minorHAnsi" w:cstheme="minorHAnsi"/>
          <w:sz w:val="24"/>
          <w:lang w:val="sk-SK"/>
        </w:rPr>
        <w:t>, prípadne ďalšie zariadenia</w:t>
      </w:r>
      <w:r w:rsidR="006B60FC">
        <w:rPr>
          <w:rFonts w:asciiTheme="minorHAnsi" w:hAnsiTheme="minorHAnsi" w:cstheme="minorHAnsi"/>
          <w:sz w:val="24"/>
          <w:lang w:val="sk-SK"/>
        </w:rPr>
        <w:t>.</w:t>
      </w:r>
      <w:r>
        <w:rPr>
          <w:rFonts w:asciiTheme="minorHAnsi" w:hAnsiTheme="minorHAnsi" w:cstheme="minorHAnsi"/>
          <w:sz w:val="24"/>
          <w:lang w:val="sk-SK"/>
        </w:rPr>
        <w:t xml:space="preserve"> Dopravca je povinný poskytnúť, respektíve pristaviť vozidlá Objednávateľovi na túto inštaláciu </w:t>
      </w:r>
      <w:r w:rsidRPr="005965FA">
        <w:rPr>
          <w:rFonts w:asciiTheme="minorHAnsi" w:hAnsiTheme="minorHAnsi" w:cstheme="minorHAnsi"/>
          <w:sz w:val="24"/>
          <w:lang w:val="sk-SK"/>
        </w:rPr>
        <w:t>na území BBSK</w:t>
      </w:r>
      <w:r>
        <w:rPr>
          <w:rFonts w:asciiTheme="minorHAnsi" w:hAnsiTheme="minorHAnsi" w:cstheme="minorHAnsi"/>
          <w:sz w:val="24"/>
          <w:lang w:val="sk-SK"/>
        </w:rPr>
        <w:t xml:space="preserve"> v zmysle pokynov Objednávateľa. </w:t>
      </w:r>
    </w:p>
    <w:p w14:paraId="22E11304" w14:textId="27C1F505" w:rsidR="0088134D" w:rsidRDefault="0010415B" w:rsidP="0010415B">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Dopravca sa taktiež zaväzuje poskytnúť Objednávateľovi všetku potrebnú súčinnosť pri realizácii opráv,</w:t>
      </w:r>
      <w:r w:rsidR="0088134D">
        <w:rPr>
          <w:rFonts w:asciiTheme="minorHAnsi" w:hAnsiTheme="minorHAnsi" w:cstheme="minorHAnsi"/>
          <w:sz w:val="24"/>
          <w:lang w:val="sk-SK"/>
        </w:rPr>
        <w:t xml:space="preserve"> úprav,</w:t>
      </w:r>
      <w:r>
        <w:rPr>
          <w:rFonts w:asciiTheme="minorHAnsi" w:hAnsiTheme="minorHAnsi" w:cstheme="minorHAnsi"/>
          <w:sz w:val="24"/>
          <w:lang w:val="sk-SK"/>
        </w:rPr>
        <w:t xml:space="preserve">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sidR="00E473AB">
        <w:rPr>
          <w:rFonts w:asciiTheme="minorHAnsi" w:hAnsiTheme="minorHAnsi" w:cstheme="minorHAnsi"/>
          <w:sz w:val="24"/>
          <w:lang w:val="sk-SK"/>
        </w:rPr>
        <w:t xml:space="preserve"> alebo iných zariadení dodaných Objednávateľom</w:t>
      </w:r>
      <w:r w:rsidR="002B7619">
        <w:rPr>
          <w:rFonts w:asciiTheme="minorHAnsi" w:hAnsiTheme="minorHAnsi" w:cstheme="minorHAnsi"/>
          <w:sz w:val="24"/>
          <w:lang w:val="sk-SK"/>
        </w:rPr>
        <w:t>,</w:t>
      </w:r>
      <w:r w:rsidR="006B60FC">
        <w:rPr>
          <w:rFonts w:asciiTheme="minorHAnsi" w:hAnsiTheme="minorHAnsi" w:cstheme="minorHAnsi"/>
          <w:sz w:val="24"/>
          <w:lang w:val="sk-SK"/>
        </w:rPr>
        <w:t xml:space="preserve"> </w:t>
      </w:r>
      <w:r w:rsidR="002B7619">
        <w:rPr>
          <w:rFonts w:asciiTheme="minorHAnsi" w:hAnsiTheme="minorHAnsi" w:cstheme="minorHAnsi"/>
          <w:sz w:val="24"/>
          <w:lang w:val="sk-SK"/>
        </w:rPr>
        <w:t>a to vždy v prípade nutnosti takéhoto zásahu počas celej dĺžky trvania Zmluvy</w:t>
      </w:r>
      <w:r w:rsidR="00047065" w:rsidRPr="00E60F50">
        <w:rPr>
          <w:rFonts w:asciiTheme="minorHAnsi" w:hAnsiTheme="minorHAnsi" w:cstheme="minorHAnsi"/>
          <w:sz w:val="24"/>
          <w:lang w:val="sk-SK"/>
        </w:rPr>
        <w:t>.</w:t>
      </w:r>
      <w:r w:rsidR="00B1066A" w:rsidRPr="00E60F50">
        <w:rPr>
          <w:rFonts w:asciiTheme="minorHAnsi" w:hAnsiTheme="minorHAnsi" w:cstheme="minorHAnsi"/>
          <w:sz w:val="24"/>
          <w:lang w:val="sk-SK"/>
        </w:rPr>
        <w:t xml:space="preserve"> </w:t>
      </w:r>
      <w:r w:rsidR="002B7619">
        <w:rPr>
          <w:rFonts w:asciiTheme="minorHAnsi" w:hAnsiTheme="minorHAnsi" w:cstheme="minorHAnsi"/>
          <w:sz w:val="24"/>
          <w:lang w:val="sk-SK"/>
        </w:rPr>
        <w:t xml:space="preserve">Uvedené platí aj v prípade ukončenia Zmluvy a potreby odstránenia všetkých </w:t>
      </w:r>
      <w:r w:rsidR="006B60FC">
        <w:rPr>
          <w:rFonts w:asciiTheme="minorHAnsi" w:hAnsiTheme="minorHAnsi" w:cstheme="minorHAnsi"/>
          <w:sz w:val="24"/>
          <w:lang w:val="sk-SK"/>
        </w:rPr>
        <w:t xml:space="preserve">Odbavovacích </w:t>
      </w:r>
      <w:r w:rsidR="002B7619">
        <w:rPr>
          <w:rFonts w:asciiTheme="minorHAnsi" w:hAnsiTheme="minorHAnsi" w:cstheme="minorHAnsi"/>
          <w:sz w:val="24"/>
          <w:lang w:val="sk-SK"/>
        </w:rPr>
        <w:t>systémov vo vlastníctve Objednávateľa.</w:t>
      </w:r>
    </w:p>
    <w:p w14:paraId="5DB31D69" w14:textId="5E9A018A" w:rsidR="002B7619" w:rsidRPr="006B60FC" w:rsidRDefault="0088134D" w:rsidP="00760CD2">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Objednávateľ je oprávnený jednostranne rozhodnúť o postupe pri vykonávaní inštalácii, opráv, úprav,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Pr>
          <w:rFonts w:asciiTheme="minorHAnsi" w:hAnsiTheme="minorHAnsi" w:cstheme="minorHAnsi"/>
          <w:sz w:val="24"/>
          <w:lang w:val="sk-SK"/>
        </w:rPr>
        <w:t xml:space="preserve"> </w:t>
      </w:r>
      <w:r w:rsidR="00E473AB">
        <w:rPr>
          <w:rFonts w:asciiTheme="minorHAnsi" w:hAnsiTheme="minorHAnsi" w:cstheme="minorHAnsi"/>
          <w:sz w:val="24"/>
          <w:lang w:val="sk-SK"/>
        </w:rPr>
        <w:t xml:space="preserve">alebo iných zariadení dodaných Objednávateľom, </w:t>
      </w:r>
      <w:r w:rsidR="006B60FC">
        <w:rPr>
          <w:rFonts w:asciiTheme="minorHAnsi" w:hAnsiTheme="minorHAnsi" w:cstheme="minorHAnsi"/>
          <w:sz w:val="24"/>
          <w:lang w:val="sk-SK"/>
        </w:rPr>
        <w:t>a</w:t>
      </w:r>
      <w:r>
        <w:rPr>
          <w:rFonts w:asciiTheme="minorHAnsi" w:hAnsiTheme="minorHAnsi" w:cstheme="minorHAnsi"/>
          <w:sz w:val="24"/>
          <w:lang w:val="sk-SK"/>
        </w:rPr>
        <w:t xml:space="preserve"> ich odstránenia, a to najmä, nie však výlučne, o mieste výkonu, časovom harmonograme, subjekte, ktorý bude potrebné úkony vykonávať, predpokladaný čas potrebný na fyzickú prácu s nimi, počet Vozidiel, </w:t>
      </w:r>
      <w:r w:rsidR="00154083">
        <w:rPr>
          <w:rFonts w:asciiTheme="minorHAnsi" w:hAnsiTheme="minorHAnsi" w:cstheme="minorHAnsi"/>
          <w:sz w:val="24"/>
          <w:lang w:val="sk-SK"/>
        </w:rPr>
        <w:t>ktoré je Dopravca</w:t>
      </w:r>
      <w:r w:rsidR="00760CD2">
        <w:rPr>
          <w:rFonts w:asciiTheme="minorHAnsi" w:hAnsiTheme="minorHAnsi" w:cstheme="minorHAnsi"/>
          <w:sz w:val="24"/>
          <w:lang w:val="sk-SK"/>
        </w:rPr>
        <w:t xml:space="preserve"> povinný</w:t>
      </w:r>
      <w:r w:rsidR="00154083">
        <w:rPr>
          <w:rFonts w:asciiTheme="minorHAnsi" w:hAnsiTheme="minorHAnsi" w:cstheme="minorHAnsi"/>
          <w:sz w:val="24"/>
          <w:lang w:val="sk-SK"/>
        </w:rPr>
        <w:t xml:space="preserve"> pristaviť v potrebnom čase a </w:t>
      </w:r>
      <w:r>
        <w:rPr>
          <w:rFonts w:asciiTheme="minorHAnsi" w:hAnsiTheme="minorHAnsi" w:cstheme="minorHAnsi"/>
          <w:sz w:val="24"/>
          <w:lang w:val="sk-SK"/>
        </w:rPr>
        <w:t>na ktorých sa tieto úkony budú vykonávať zároveň. Všetko vyššie uvedené je Objednávateľ povinný oznámiť</w:t>
      </w:r>
      <w:r w:rsidR="006B60FC">
        <w:rPr>
          <w:rFonts w:asciiTheme="minorHAnsi" w:hAnsiTheme="minorHAnsi" w:cstheme="minorHAnsi"/>
          <w:sz w:val="24"/>
          <w:lang w:val="sk-SK"/>
        </w:rPr>
        <w:t xml:space="preserve"> Dopravcovi</w:t>
      </w:r>
      <w:r>
        <w:rPr>
          <w:rFonts w:asciiTheme="minorHAnsi" w:hAnsiTheme="minorHAnsi" w:cstheme="minorHAnsi"/>
          <w:sz w:val="24"/>
          <w:lang w:val="sk-SK"/>
        </w:rPr>
        <w:t xml:space="preserve"> </w:t>
      </w:r>
      <w:r w:rsidR="006B60FC">
        <w:rPr>
          <w:rFonts w:asciiTheme="minorHAnsi" w:hAnsiTheme="minorHAnsi" w:cstheme="minorHAnsi"/>
          <w:sz w:val="24"/>
          <w:lang w:val="sk-SK"/>
        </w:rPr>
        <w:t>najmenej 1</w:t>
      </w:r>
      <w:r>
        <w:rPr>
          <w:rFonts w:asciiTheme="minorHAnsi" w:hAnsiTheme="minorHAnsi" w:cstheme="minorHAnsi"/>
          <w:sz w:val="24"/>
          <w:lang w:val="sk-SK"/>
        </w:rPr>
        <w:t xml:space="preserve"> mesiac pred </w:t>
      </w:r>
      <w:r w:rsidR="006B60FC">
        <w:rPr>
          <w:rFonts w:asciiTheme="minorHAnsi" w:hAnsiTheme="minorHAnsi" w:cstheme="minorHAnsi"/>
          <w:sz w:val="24"/>
          <w:lang w:val="sk-SK"/>
        </w:rPr>
        <w:t>plánovaným výkonom týchto úkonov tak, aby mal Dopravca dostatok času na prípravu</w:t>
      </w:r>
      <w:r>
        <w:rPr>
          <w:rFonts w:asciiTheme="minorHAnsi" w:hAnsiTheme="minorHAnsi" w:cstheme="minorHAnsi"/>
          <w:sz w:val="24"/>
          <w:lang w:val="sk-SK"/>
        </w:rPr>
        <w:t xml:space="preserve">. </w:t>
      </w:r>
      <w:r w:rsidR="006B60FC">
        <w:rPr>
          <w:rFonts w:asciiTheme="minorHAnsi" w:hAnsiTheme="minorHAnsi" w:cstheme="minorHAnsi"/>
          <w:sz w:val="24"/>
          <w:lang w:val="sk-SK"/>
        </w:rPr>
        <w:t xml:space="preserve">V prípade vzniku omeškania a iných prekážok pri plnení Zmluvy, ktoré vznikli z dôvodu časového omeškania pri vykonávaní vyššie uvedených úkonov, za tieto Dopravca nenesie zodpovednosť. </w:t>
      </w:r>
    </w:p>
    <w:p w14:paraId="0D8300A7" w14:textId="50680D9B" w:rsidR="00697828" w:rsidRPr="00553596" w:rsidRDefault="00850DA0" w:rsidP="0046786A">
      <w:pPr>
        <w:pStyle w:val="Nadpis1"/>
        <w:ind w:left="709" w:hanging="709"/>
        <w:rPr>
          <w:lang w:val="sk-SK"/>
        </w:rPr>
      </w:pPr>
      <w:bookmarkStart w:id="48" w:name="_Toc27663275"/>
      <w:bookmarkStart w:id="49" w:name="_Toc38530398"/>
      <w:bookmarkStart w:id="50" w:name="_Toc41550283"/>
      <w:bookmarkStart w:id="51" w:name="_Toc77245836"/>
      <w:r w:rsidRPr="00553596">
        <w:rPr>
          <w:lang w:val="sk-SK"/>
        </w:rPr>
        <w:t>Zm</w:t>
      </w:r>
      <w:r w:rsidR="00747A10" w:rsidRPr="00553596">
        <w:rPr>
          <w:lang w:val="sk-SK"/>
        </w:rPr>
        <w:t>e</w:t>
      </w:r>
      <w:r w:rsidRPr="00553596">
        <w:rPr>
          <w:lang w:val="sk-SK"/>
        </w:rPr>
        <w:t>na ceny dopravn</w:t>
      </w:r>
      <w:r w:rsidR="00747A10" w:rsidRPr="00553596">
        <w:rPr>
          <w:lang w:val="sk-SK"/>
        </w:rPr>
        <w:t>é</w:t>
      </w:r>
      <w:r w:rsidRPr="00553596">
        <w:rPr>
          <w:lang w:val="sk-SK"/>
        </w:rPr>
        <w:t>ho výkonu</w:t>
      </w:r>
      <w:r w:rsidR="00436440" w:rsidRPr="00553596">
        <w:rPr>
          <w:lang w:val="sk-SK"/>
        </w:rPr>
        <w:t xml:space="preserve"> (index</w:t>
      </w:r>
      <w:r w:rsidR="00747A10" w:rsidRPr="00553596">
        <w:rPr>
          <w:lang w:val="sk-SK"/>
        </w:rPr>
        <w:t>á</w:t>
      </w:r>
      <w:r w:rsidR="00436440" w:rsidRPr="00553596">
        <w:rPr>
          <w:lang w:val="sk-SK"/>
        </w:rPr>
        <w:t>c</w:t>
      </w:r>
      <w:r w:rsidR="00747A10" w:rsidRPr="00553596">
        <w:rPr>
          <w:lang w:val="sk-SK"/>
        </w:rPr>
        <w:t>ia</w:t>
      </w:r>
      <w:r w:rsidR="00436440" w:rsidRPr="00553596">
        <w:rPr>
          <w:lang w:val="sk-SK"/>
        </w:rPr>
        <w:t>)</w:t>
      </w:r>
      <w:bookmarkEnd w:id="48"/>
      <w:bookmarkEnd w:id="49"/>
      <w:bookmarkEnd w:id="50"/>
      <w:bookmarkEnd w:id="51"/>
    </w:p>
    <w:p w14:paraId="68839FAD" w14:textId="2BCC428B" w:rsidR="00850DA0" w:rsidRPr="00553596" w:rsidRDefault="00850DA0" w:rsidP="0046786A">
      <w:pPr>
        <w:pStyle w:val="11slovantext"/>
        <w:numPr>
          <w:ilvl w:val="1"/>
          <w:numId w:val="2"/>
        </w:numPr>
        <w:spacing w:line="240" w:lineRule="auto"/>
        <w:ind w:left="709" w:hanging="709"/>
        <w:rPr>
          <w:rFonts w:asciiTheme="minorHAnsi" w:hAnsiTheme="minorHAnsi"/>
          <w:sz w:val="24"/>
          <w:lang w:val="sk-SK"/>
        </w:rPr>
      </w:pPr>
      <w:r w:rsidRPr="00553596">
        <w:rPr>
          <w:rFonts w:asciiTheme="minorHAnsi" w:eastAsia="Arial" w:hAnsiTheme="minorHAnsi"/>
          <w:sz w:val="24"/>
          <w:lang w:val="sk-SK"/>
        </w:rPr>
        <w:t>K</w:t>
      </w:r>
      <w:r w:rsidR="00747A10" w:rsidRPr="00553596">
        <w:rPr>
          <w:rFonts w:asciiTheme="minorHAnsi" w:eastAsia="Arial" w:hAnsiTheme="minorHAnsi"/>
          <w:sz w:val="24"/>
          <w:lang w:val="sk-SK"/>
        </w:rPr>
        <w:t>u</w:t>
      </w:r>
      <w:r w:rsidR="00747A10" w:rsidRPr="00553596">
        <w:rPr>
          <w:rFonts w:asciiTheme="minorHAnsi" w:hAnsiTheme="minorHAnsi"/>
          <w:sz w:val="24"/>
          <w:lang w:val="sk-SK"/>
        </w:rPr>
        <w:t xml:space="preserve"> zmenám výšky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 xml:space="preserve">môže dôjsť len za okolností predvídaných touto Zmluvou, kedy výška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bude zo strany Dopravc</w:t>
      </w:r>
      <w:r w:rsidR="009F7726" w:rsidRPr="00553596">
        <w:rPr>
          <w:rFonts w:asciiTheme="minorHAnsi" w:hAnsiTheme="minorHAnsi"/>
          <w:sz w:val="24"/>
          <w:lang w:val="sk-SK"/>
        </w:rPr>
        <w:t>u</w:t>
      </w:r>
      <w:r w:rsidR="00747A10" w:rsidRPr="00553596">
        <w:rPr>
          <w:rFonts w:asciiTheme="minorHAnsi" w:hAnsiTheme="minorHAnsi"/>
          <w:sz w:val="24"/>
          <w:lang w:val="sk-SK"/>
        </w:rPr>
        <w:t xml:space="preserve"> </w:t>
      </w:r>
      <w:r w:rsidR="00D2154D" w:rsidRPr="00553596">
        <w:rPr>
          <w:rFonts w:asciiTheme="minorHAnsi" w:hAnsiTheme="minorHAnsi"/>
          <w:sz w:val="24"/>
          <w:lang w:val="sk-SK"/>
        </w:rPr>
        <w:t>upravená k </w:t>
      </w:r>
      <w:r w:rsidR="00985688">
        <w:rPr>
          <w:rFonts w:asciiTheme="minorHAnsi" w:hAnsiTheme="minorHAnsi"/>
          <w:sz w:val="24"/>
          <w:lang w:val="sk-SK"/>
        </w:rPr>
        <w:t>Z</w:t>
      </w:r>
      <w:r w:rsidR="00D2154D" w:rsidRPr="00553596">
        <w:rPr>
          <w:rFonts w:asciiTheme="minorHAnsi" w:hAnsiTheme="minorHAnsi"/>
          <w:sz w:val="24"/>
          <w:lang w:val="sk-SK"/>
        </w:rPr>
        <w:t xml:space="preserve">ačiatku prevádzky (úvodná indexácia) a následne </w:t>
      </w:r>
      <w:r w:rsidR="00747A10" w:rsidRPr="00553596">
        <w:rPr>
          <w:rFonts w:asciiTheme="minorHAnsi" w:hAnsiTheme="minorHAnsi"/>
          <w:sz w:val="24"/>
          <w:lang w:val="sk-SK"/>
        </w:rPr>
        <w:t>každoročne upravená</w:t>
      </w:r>
      <w:r w:rsidR="00D2154D" w:rsidRPr="00553596">
        <w:rPr>
          <w:rFonts w:asciiTheme="minorHAnsi" w:hAnsiTheme="minorHAnsi"/>
          <w:sz w:val="24"/>
          <w:lang w:val="sk-SK"/>
        </w:rPr>
        <w:t xml:space="preserve"> (pravidelná indexácia)</w:t>
      </w:r>
      <w:r w:rsidR="00747A10" w:rsidRPr="00553596">
        <w:rPr>
          <w:rFonts w:asciiTheme="minorHAnsi" w:hAnsiTheme="minorHAnsi"/>
          <w:sz w:val="24"/>
          <w:lang w:val="sk-SK"/>
        </w:rPr>
        <w:t>, tzn. zvýšená alebo znížená, v závislosti na medziročnej zmene miery inflácie, medziročnej zmene nákladov na pohonné hmoty a medziročnej zmene priemernej hrubej mzdy vodičov</w:t>
      </w:r>
      <w:r w:rsidR="003727EA">
        <w:rPr>
          <w:rFonts w:asciiTheme="minorHAnsi" w:hAnsiTheme="minorHAnsi"/>
          <w:sz w:val="24"/>
          <w:lang w:val="sk-SK"/>
        </w:rPr>
        <w:t>, resp. ďalších faktorov</w:t>
      </w:r>
      <w:r w:rsidR="00747A10" w:rsidRPr="00553596">
        <w:rPr>
          <w:rFonts w:asciiTheme="minorHAnsi" w:hAnsiTheme="minorHAnsi"/>
          <w:sz w:val="24"/>
          <w:lang w:val="sk-SK"/>
        </w:rPr>
        <w:t>, a to podľa nasledovných ukazovateľov</w:t>
      </w:r>
      <w:r w:rsidR="00436440" w:rsidRPr="00553596">
        <w:rPr>
          <w:rFonts w:asciiTheme="minorHAnsi" w:hAnsiTheme="minorHAnsi" w:cs="Arial"/>
          <w:sz w:val="24"/>
          <w:lang w:val="sk-SK"/>
        </w:rPr>
        <w:t>:</w:t>
      </w:r>
    </w:p>
    <w:p w14:paraId="6487FC39" w14:textId="77777777" w:rsidR="0033088C" w:rsidRDefault="000125A5" w:rsidP="009A3624">
      <w:pPr>
        <w:pStyle w:val="Odsekzoznamu"/>
        <w:numPr>
          <w:ilvl w:val="2"/>
          <w:numId w:val="2"/>
        </w:numPr>
        <w:spacing w:after="0" w:line="240" w:lineRule="auto"/>
        <w:jc w:val="both"/>
        <w:textAlignment w:val="baseline"/>
        <w:rPr>
          <w:rFonts w:eastAsia="Times New Roman" w:cstheme="minorHAnsi"/>
          <w:sz w:val="24"/>
          <w:szCs w:val="24"/>
          <w:lang w:val="sk-SK" w:eastAsia="x-none"/>
        </w:rPr>
      </w:pPr>
      <w:r w:rsidRPr="00553596">
        <w:rPr>
          <w:rFonts w:eastAsia="Times New Roman" w:cs="Times New Roman"/>
          <w:sz w:val="24"/>
          <w:szCs w:val="24"/>
          <w:lang w:val="sk-SK" w:eastAsia="x-none"/>
        </w:rPr>
        <w:t xml:space="preserve">ako ukazovateľ </w:t>
      </w:r>
      <w:r w:rsidRPr="00553596">
        <w:rPr>
          <w:rFonts w:eastAsia="Times New Roman" w:cstheme="minorHAnsi"/>
          <w:sz w:val="24"/>
          <w:szCs w:val="24"/>
          <w:lang w:val="sk-SK" w:eastAsia="x-none"/>
        </w:rPr>
        <w:t xml:space="preserve">zmeny miezd vodičov sa použije </w:t>
      </w:r>
      <w:r w:rsidR="003727EA">
        <w:rPr>
          <w:rFonts w:eastAsia="Times New Roman" w:cstheme="minorHAnsi"/>
          <w:sz w:val="24"/>
          <w:szCs w:val="24"/>
          <w:lang w:val="sk-SK" w:eastAsia="x-none"/>
        </w:rPr>
        <w:t xml:space="preserve">vážený priemer </w:t>
      </w:r>
      <w:r w:rsidRPr="00553596">
        <w:rPr>
          <w:rFonts w:eastAsia="Times New Roman" w:cstheme="minorHAnsi"/>
          <w:sz w:val="24"/>
          <w:szCs w:val="24"/>
          <w:lang w:val="sk-SK" w:eastAsia="x-none"/>
        </w:rPr>
        <w:t>medziročn</w:t>
      </w:r>
      <w:r w:rsidR="003727EA">
        <w:rPr>
          <w:rFonts w:eastAsia="Times New Roman" w:cstheme="minorHAnsi"/>
          <w:sz w:val="24"/>
          <w:szCs w:val="24"/>
          <w:lang w:val="sk-SK" w:eastAsia="x-none"/>
        </w:rPr>
        <w:t xml:space="preserve">ej </w:t>
      </w:r>
      <w:r w:rsidRPr="00553596">
        <w:rPr>
          <w:rFonts w:eastAsia="Times New Roman" w:cstheme="minorHAnsi"/>
          <w:sz w:val="24"/>
          <w:szCs w:val="24"/>
          <w:lang w:val="sk-SK" w:eastAsia="x-none"/>
        </w:rPr>
        <w:t>zmen</w:t>
      </w:r>
      <w:r w:rsidR="003727EA">
        <w:rPr>
          <w:rFonts w:eastAsia="Times New Roman" w:cstheme="minorHAnsi"/>
          <w:sz w:val="24"/>
          <w:szCs w:val="24"/>
          <w:lang w:val="sk-SK" w:eastAsia="x-none"/>
        </w:rPr>
        <w:t>y</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w:t>
      </w:r>
      <w:r w:rsidR="003727EA" w:rsidRPr="000A7633">
        <w:rPr>
          <w:rFonts w:eastAsia="Times New Roman" w:cstheme="minorHAnsi"/>
          <w:b/>
          <w:sz w:val="24"/>
          <w:szCs w:val="24"/>
          <w:lang w:val="sk-SK" w:eastAsia="x-none"/>
        </w:rPr>
        <w:t>i</w:t>
      </w:r>
      <w:r w:rsidR="003727EA">
        <w:rPr>
          <w:rFonts w:eastAsia="Times New Roman" w:cstheme="minorHAnsi"/>
          <w:sz w:val="24"/>
          <w:szCs w:val="24"/>
          <w:lang w:val="sk-SK" w:eastAsia="x-none"/>
        </w:rPr>
        <w:t xml:space="preserve">) priemernej hrubej (nominálnej) mzdy v SR, a to s celkovou váhou </w:t>
      </w:r>
      <w:r w:rsidR="00DF010D">
        <w:rPr>
          <w:rFonts w:eastAsia="Times New Roman" w:cstheme="minorHAnsi"/>
          <w:sz w:val="24"/>
          <w:szCs w:val="24"/>
          <w:lang w:val="sk-SK" w:eastAsia="x-none"/>
        </w:rPr>
        <w:t xml:space="preserve">indexu </w:t>
      </w:r>
      <w:r w:rsidR="003727EA">
        <w:rPr>
          <w:rFonts w:eastAsia="Times New Roman" w:cstheme="minorHAnsi"/>
          <w:sz w:val="24"/>
          <w:szCs w:val="24"/>
          <w:lang w:val="sk-SK" w:eastAsia="x-none"/>
        </w:rPr>
        <w:t>50%,  (</w:t>
      </w:r>
      <w:r w:rsidR="003727EA" w:rsidRPr="000A7633">
        <w:rPr>
          <w:rFonts w:eastAsia="Times New Roman" w:cstheme="minorHAnsi"/>
          <w:b/>
          <w:sz w:val="24"/>
          <w:szCs w:val="24"/>
          <w:lang w:val="sk-SK" w:eastAsia="x-none"/>
        </w:rPr>
        <w:t>ii</w:t>
      </w:r>
      <w:r w:rsidR="003727EA">
        <w:rPr>
          <w:rFonts w:eastAsia="Times New Roman" w:cstheme="minorHAnsi"/>
          <w:sz w:val="24"/>
          <w:szCs w:val="24"/>
          <w:lang w:val="sk-SK" w:eastAsia="x-none"/>
        </w:rPr>
        <w:t>) priemernej hrubej (nominálnej) mzdy v Banskobystrickom samosprávnom kraji, a to s celkovou váhou</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xml:space="preserve"> 25%, a (</w:t>
      </w:r>
      <w:r w:rsidR="003727EA" w:rsidRPr="000A7633">
        <w:rPr>
          <w:rFonts w:eastAsia="Times New Roman" w:cstheme="minorHAnsi"/>
          <w:b/>
          <w:sz w:val="24"/>
          <w:szCs w:val="24"/>
          <w:lang w:val="sk-SK" w:eastAsia="x-none"/>
        </w:rPr>
        <w:t>iii</w:t>
      </w:r>
      <w:r w:rsidR="003727EA">
        <w:rPr>
          <w:rFonts w:eastAsia="Times New Roman" w:cstheme="minorHAnsi"/>
          <w:sz w:val="24"/>
          <w:szCs w:val="24"/>
          <w:lang w:val="sk-SK" w:eastAsia="x-none"/>
        </w:rPr>
        <w:t xml:space="preserve">) </w:t>
      </w:r>
      <w:r w:rsidR="003727EA" w:rsidRPr="004A3199">
        <w:rPr>
          <w:rFonts w:eastAsia="Times New Roman" w:cstheme="minorHAnsi"/>
          <w:sz w:val="24"/>
          <w:szCs w:val="24"/>
          <w:lang w:val="sk-SK" w:eastAsia="x-none"/>
        </w:rPr>
        <w:t xml:space="preserve">priemernej hrubej (nominálnej) mesačnej mzdy v ročnom výberovom zisťovaní o štruktúre miezd zamestnancov SR </w:t>
      </w:r>
      <w:r w:rsidR="001337B9">
        <w:rPr>
          <w:rFonts w:eastAsia="Times New Roman" w:cstheme="minorHAnsi"/>
          <w:sz w:val="24"/>
          <w:szCs w:val="24"/>
          <w:lang w:val="sk-SK" w:eastAsia="x-none"/>
        </w:rPr>
        <w:t>v odvetví Doprava a skladovanie</w:t>
      </w:r>
      <w:r w:rsidR="00DF010D">
        <w:rPr>
          <w:rFonts w:eastAsia="Times New Roman" w:cstheme="minorHAnsi"/>
          <w:sz w:val="24"/>
          <w:szCs w:val="24"/>
          <w:lang w:val="sk-SK" w:eastAsia="x-none"/>
        </w:rPr>
        <w:t>, a to s celkovou váhou indexu 25%</w:t>
      </w:r>
      <w:r w:rsidR="003727EA">
        <w:rPr>
          <w:rFonts w:eastAsia="Times New Roman" w:cstheme="minorHAnsi"/>
          <w:sz w:val="24"/>
          <w:szCs w:val="24"/>
          <w:lang w:val="sk-SK" w:eastAsia="x-none"/>
        </w:rPr>
        <w:t>;</w:t>
      </w:r>
      <w:r w:rsidR="001337B9">
        <w:rPr>
          <w:rFonts w:eastAsia="Times New Roman" w:cstheme="minorHAnsi"/>
          <w:sz w:val="24"/>
          <w:szCs w:val="24"/>
          <w:lang w:val="sk-SK" w:eastAsia="x-none"/>
        </w:rPr>
        <w:t xml:space="preserve"> všetky ukazovatele </w:t>
      </w:r>
      <w:r w:rsidR="001337B9" w:rsidRPr="004A3199">
        <w:rPr>
          <w:rFonts w:eastAsia="Times New Roman" w:cstheme="minorHAnsi"/>
          <w:sz w:val="24"/>
          <w:szCs w:val="24"/>
          <w:lang w:val="sk-SK" w:eastAsia="x-none"/>
        </w:rPr>
        <w:t>vyhlásen</w:t>
      </w:r>
      <w:r w:rsidR="001337B9">
        <w:rPr>
          <w:rFonts w:eastAsia="Times New Roman" w:cstheme="minorHAnsi"/>
          <w:sz w:val="24"/>
          <w:szCs w:val="24"/>
          <w:lang w:val="sk-SK" w:eastAsia="x-none"/>
        </w:rPr>
        <w:t>é</w:t>
      </w:r>
      <w:r w:rsidR="001337B9" w:rsidRPr="004A3199">
        <w:rPr>
          <w:rFonts w:eastAsia="Times New Roman" w:cstheme="minorHAnsi"/>
          <w:sz w:val="24"/>
          <w:szCs w:val="24"/>
          <w:lang w:val="sk-SK" w:eastAsia="x-none"/>
        </w:rPr>
        <w:t xml:space="preserve"> </w:t>
      </w:r>
      <w:r w:rsidR="004A3199" w:rsidRPr="004A3199">
        <w:rPr>
          <w:rFonts w:eastAsia="Times New Roman" w:cstheme="minorHAnsi"/>
          <w:sz w:val="24"/>
          <w:szCs w:val="24"/>
          <w:lang w:val="sk-SK" w:eastAsia="x-none"/>
        </w:rPr>
        <w:t xml:space="preserve">Štatistickým úradom Slovenskej republiky </w:t>
      </w:r>
      <w:r w:rsidR="00A032BD" w:rsidRPr="00553596">
        <w:rPr>
          <w:rFonts w:eastAsia="Times New Roman" w:cstheme="minorHAnsi"/>
          <w:sz w:val="24"/>
          <w:szCs w:val="24"/>
          <w:lang w:val="sk-SK" w:eastAsia="x-none"/>
        </w:rPr>
        <w:t xml:space="preserve">(zdroj tu:  </w:t>
      </w:r>
    </w:p>
    <w:p w14:paraId="7833A9A6" w14:textId="06A36F77" w:rsidR="0033088C" w:rsidRDefault="001D195A"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8" w:anchor="!/view/sk/VBD_SK_WIN/np3104rr/v_np3104rr_00_00_00_sk" w:history="1">
        <w:r w:rsidR="0033088C" w:rsidRPr="00A446B6">
          <w:rPr>
            <w:rStyle w:val="Hypertextovprepojenie"/>
            <w:rFonts w:eastAsia="Times New Roman" w:cstheme="minorHAnsi"/>
            <w:sz w:val="24"/>
            <w:szCs w:val="24"/>
            <w:lang w:val="sk-SK" w:eastAsia="x-none"/>
          </w:rPr>
          <w:t>http://datacube.statistics.sk/#!/view/sk/VBD_SK_WIN/np3104rr/v_np3104rr_00_00_00_sk</w:t>
        </w:r>
      </w:hyperlink>
      <w:r w:rsidR="009A3624">
        <w:rPr>
          <w:rFonts w:eastAsia="Times New Roman" w:cstheme="minorHAnsi"/>
          <w:sz w:val="24"/>
          <w:szCs w:val="24"/>
          <w:lang w:val="sk-SK" w:eastAsia="x-none"/>
        </w:rPr>
        <w:t xml:space="preserve"> </w:t>
      </w:r>
      <w:r w:rsidR="00D47EC5">
        <w:rPr>
          <w:rFonts w:eastAsia="Times New Roman" w:cstheme="minorHAnsi"/>
          <w:sz w:val="24"/>
          <w:szCs w:val="24"/>
          <w:lang w:val="sk-SK" w:eastAsia="x-none"/>
        </w:rPr>
        <w:t xml:space="preserve"> a </w:t>
      </w:r>
    </w:p>
    <w:p w14:paraId="4A656E8D" w14:textId="77777777" w:rsidR="0033088C" w:rsidRDefault="001D195A"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9" w:anchor="!/view/sk/VBD_SK_WIN/np3104rr/v_np3104rr_00_00_00_sk" w:history="1">
        <w:r w:rsidR="00D47EC5" w:rsidRPr="002E0EB7">
          <w:rPr>
            <w:rStyle w:val="Hypertextovprepojenie"/>
            <w:rFonts w:eastAsia="Times New Roman" w:cstheme="minorHAnsi"/>
            <w:sz w:val="24"/>
            <w:szCs w:val="24"/>
            <w:lang w:val="sk-SK" w:eastAsia="x-none"/>
          </w:rPr>
          <w:t>http://datacube.statistics.sk/#!/view/sk/VBD_SK_WIN/np3104rr/v_np3104rr_00_00_00_sk</w:t>
        </w:r>
      </w:hyperlink>
      <w:r w:rsidR="00D47EC5">
        <w:rPr>
          <w:rFonts w:eastAsia="Times New Roman" w:cstheme="minorHAnsi"/>
          <w:sz w:val="24"/>
          <w:szCs w:val="24"/>
          <w:lang w:val="sk-SK" w:eastAsia="x-none"/>
        </w:rPr>
        <w:t xml:space="preserve"> a</w:t>
      </w:r>
      <w:r w:rsidR="0088008A">
        <w:rPr>
          <w:rFonts w:eastAsia="Times New Roman" w:cstheme="minorHAnsi"/>
          <w:sz w:val="24"/>
          <w:szCs w:val="24"/>
          <w:lang w:val="sk-SK" w:eastAsia="x-none"/>
        </w:rPr>
        <w:t xml:space="preserve"> </w:t>
      </w:r>
    </w:p>
    <w:p w14:paraId="3A8CBE67" w14:textId="68628B87" w:rsidR="00436440" w:rsidRPr="0091518B" w:rsidRDefault="001D195A"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10" w:anchor="!/view/sk/VBD_INTERN/pr0201ms/v_pr0201ms_00_00_00_sk" w:history="1">
        <w:r w:rsidR="0088008A" w:rsidRPr="002E0EB7">
          <w:rPr>
            <w:rStyle w:val="Hypertextovprepojenie"/>
            <w:rFonts w:eastAsia="Times New Roman" w:cstheme="minorHAnsi"/>
            <w:sz w:val="24"/>
            <w:szCs w:val="24"/>
            <w:lang w:val="sk-SK" w:eastAsia="x-none"/>
          </w:rPr>
          <w:t>http://datacube.statistics.sk/#!/view/sk/VBD_INTERN/pr0201ms/v_pr0201ms_00_00_00_sk</w:t>
        </w:r>
      </w:hyperlink>
      <w:r w:rsidR="00D47EC5">
        <w:rPr>
          <w:rFonts w:eastAsia="Times New Roman" w:cstheme="minorHAnsi"/>
          <w:sz w:val="24"/>
          <w:szCs w:val="24"/>
          <w:lang w:val="sk-SK" w:eastAsia="x-none"/>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bude tento údaj v danom čase zverejnený)</w:t>
      </w:r>
      <w:r w:rsidR="00B150BA">
        <w:rPr>
          <w:rFonts w:eastAsia="Times New Roman" w:cstheme="minorHAnsi"/>
          <w:sz w:val="24"/>
          <w:szCs w:val="24"/>
          <w:lang w:val="sk-SK" w:eastAsia="x-none"/>
        </w:rPr>
        <w:t>,</w:t>
      </w:r>
      <w:r w:rsidR="00937C69">
        <w:rPr>
          <w:rFonts w:eastAsia="Times New Roman" w:cstheme="minorHAnsi"/>
          <w:sz w:val="24"/>
          <w:szCs w:val="24"/>
          <w:lang w:val="sk-SK" w:eastAsia="x-none"/>
        </w:rPr>
        <w:t xml:space="preserve"> takto vyjadrený vážený priemer medziročnej zmeny (indexu) sa</w:t>
      </w:r>
      <w:r w:rsidR="0033088C">
        <w:rPr>
          <w:rFonts w:eastAsia="Times New Roman" w:cstheme="minorHAnsi"/>
          <w:sz w:val="24"/>
          <w:szCs w:val="24"/>
          <w:lang w:val="sk-SK" w:eastAsia="x-none"/>
        </w:rPr>
        <w:t xml:space="preserve"> ďalej</w:t>
      </w:r>
      <w:r w:rsidR="00937C69">
        <w:rPr>
          <w:rFonts w:eastAsia="Times New Roman" w:cstheme="minorHAnsi"/>
          <w:sz w:val="24"/>
          <w:szCs w:val="24"/>
          <w:lang w:val="sk-SK" w:eastAsia="x-none"/>
        </w:rPr>
        <w:t xml:space="preserve"> zvýši o 1 %, pričom na to, aby sa vážený priemer medziročnej zmeny (indexu) zvýšil o 1 %</w:t>
      </w:r>
      <w:r w:rsidR="0033088C">
        <w:rPr>
          <w:rFonts w:eastAsia="Times New Roman" w:cstheme="minorHAnsi"/>
          <w:sz w:val="24"/>
          <w:szCs w:val="24"/>
          <w:lang w:val="sk-SK" w:eastAsia="x-none"/>
        </w:rPr>
        <w:t>,</w:t>
      </w:r>
      <w:r w:rsidR="00937C69">
        <w:rPr>
          <w:rFonts w:eastAsia="Times New Roman" w:cstheme="minorHAnsi"/>
          <w:sz w:val="24"/>
          <w:szCs w:val="24"/>
          <w:lang w:val="sk-SK" w:eastAsia="x-none"/>
        </w:rPr>
        <w:t xml:space="preserve"> je Dopravca povinný zabezpečiť od zástupcov zamestnancov (pre odstránenie pochybností sa ako definícia zástupcov zamestnancov použije § 11a zákona č. 311/2001 Z. z. Zákonník práce v znení neskorších predpisov) potvrdenie o aktuálnej priemernej mzde vodičov autobusov Dopravcu, a to na písomnú výzvu, ktorú môže Objednávateľ zaslať Dopravcovi kedykoľvek počas trvania tejto Zmluvy. Dopravca stráca nárok na zvýšenie indexu o</w:t>
      </w:r>
      <w:r w:rsidR="0033088C">
        <w:rPr>
          <w:rFonts w:eastAsia="Times New Roman" w:cstheme="minorHAnsi"/>
          <w:sz w:val="24"/>
          <w:szCs w:val="24"/>
          <w:lang w:val="sk-SK" w:eastAsia="x-none"/>
        </w:rPr>
        <w:t xml:space="preserve"> toto dodatočné </w:t>
      </w:r>
      <w:r w:rsidR="00937C69">
        <w:rPr>
          <w:rFonts w:eastAsia="Times New Roman" w:cstheme="minorHAnsi"/>
          <w:sz w:val="24"/>
          <w:szCs w:val="24"/>
          <w:lang w:val="sk-SK" w:eastAsia="x-none"/>
        </w:rPr>
        <w:t xml:space="preserve">1 % v prípadoch, ak nepredloží Objednávateľovi potvrdenie o aktuálnej priemernej mzde vodičov autobusov alebo priemerná mzda vodičov autobusov na základe tohto potvrdenia nebude zvýšená </w:t>
      </w:r>
      <w:r w:rsidR="0033088C">
        <w:rPr>
          <w:rFonts w:eastAsia="Times New Roman" w:cstheme="minorHAnsi"/>
          <w:sz w:val="24"/>
          <w:szCs w:val="24"/>
          <w:lang w:val="sk-SK" w:eastAsia="x-none"/>
        </w:rPr>
        <w:t xml:space="preserve">minimálne </w:t>
      </w:r>
      <w:r w:rsidR="00937C69">
        <w:rPr>
          <w:rFonts w:eastAsia="Times New Roman" w:cstheme="minorHAnsi"/>
          <w:sz w:val="24"/>
          <w:szCs w:val="24"/>
          <w:lang w:val="sk-SK" w:eastAsia="x-none"/>
        </w:rPr>
        <w:t xml:space="preserve">o vážený priemer medziročnej zmeny (indexu) </w:t>
      </w:r>
      <w:r w:rsidR="0033088C">
        <w:rPr>
          <w:rFonts w:eastAsia="Times New Roman" w:cstheme="minorHAnsi"/>
          <w:sz w:val="24"/>
          <w:szCs w:val="24"/>
          <w:lang w:val="sk-SK" w:eastAsia="x-none"/>
        </w:rPr>
        <w:t>zvýšený</w:t>
      </w:r>
      <w:r w:rsidR="00937C69">
        <w:rPr>
          <w:rFonts w:eastAsia="Times New Roman" w:cstheme="minorHAnsi"/>
          <w:sz w:val="24"/>
          <w:szCs w:val="24"/>
          <w:lang w:val="sk-SK" w:eastAsia="x-none"/>
        </w:rPr>
        <w:t> o 1 %</w:t>
      </w:r>
      <w:r w:rsidR="00937C69" w:rsidRPr="00632651">
        <w:rPr>
          <w:rFonts w:eastAsia="Times New Roman" w:cstheme="minorHAnsi"/>
          <w:sz w:val="24"/>
          <w:szCs w:val="24"/>
          <w:lang w:val="sk-SK" w:eastAsia="x-none"/>
        </w:rPr>
        <w:t>;</w:t>
      </w:r>
    </w:p>
    <w:p w14:paraId="651F14EB" w14:textId="535E9E51" w:rsidR="00264703" w:rsidRPr="008D4314" w:rsidRDefault="000125A5" w:rsidP="0033088C">
      <w:pPr>
        <w:numPr>
          <w:ilvl w:val="2"/>
          <w:numId w:val="2"/>
        </w:numPr>
        <w:spacing w:after="120" w:line="240" w:lineRule="auto"/>
        <w:ind w:left="1213" w:hanging="503"/>
        <w:jc w:val="both"/>
        <w:textAlignment w:val="baseline"/>
        <w:rPr>
          <w:rFonts w:eastAsia="Times New Roman" w:cstheme="minorHAnsi"/>
          <w:sz w:val="24"/>
          <w:szCs w:val="24"/>
          <w:lang w:val="sk-SK" w:eastAsia="x-none"/>
        </w:rPr>
      </w:pPr>
      <w:r w:rsidRPr="008D4314">
        <w:rPr>
          <w:rFonts w:eastAsia="Times New Roman" w:cstheme="minorHAnsi"/>
          <w:sz w:val="24"/>
          <w:szCs w:val="24"/>
          <w:lang w:val="sk-SK" w:eastAsia="x-none"/>
        </w:rPr>
        <w:t>ako ukazovateľ zmeny ceny p</w:t>
      </w:r>
      <w:r w:rsidRPr="002F5881">
        <w:rPr>
          <w:rFonts w:eastAsia="Times New Roman" w:cstheme="minorHAnsi"/>
          <w:sz w:val="24"/>
          <w:szCs w:val="24"/>
          <w:lang w:val="sk-SK" w:eastAsia="x-none"/>
        </w:rPr>
        <w:t>ohonných hmôt sa použije medziročná zmena spotrebiteľskej ceny motorovej nafty vyhlásenej Štatistickým úradom Slovenskej republiky; v prípade zmeny spotrebnej dane na niektorú z využívaných pohonných hmôt bude táto zmena v rámci nákladov na pohonné hmoty primerane zohľadnená</w:t>
      </w:r>
      <w:r w:rsidR="00A032BD" w:rsidRPr="002F5881">
        <w:rPr>
          <w:rFonts w:eastAsia="Times New Roman" w:cstheme="minorHAnsi"/>
          <w:sz w:val="24"/>
          <w:szCs w:val="24"/>
          <w:lang w:val="sk-SK" w:eastAsia="x-none"/>
        </w:rPr>
        <w:t xml:space="preserve"> (zdroj tu:  </w:t>
      </w:r>
      <w:hyperlink r:id="rId11" w:anchor="!/view/sk/VBD_SLOVSTAT/sp2039rs/v_sp2039rs_00_00_00_sk" w:history="1">
        <w:r w:rsidR="00D47EC5" w:rsidRPr="005D4AF0">
          <w:rPr>
            <w:rStyle w:val="Hypertextovprepojenie"/>
            <w:rFonts w:cstheme="minorHAnsi"/>
            <w:sz w:val="24"/>
            <w:szCs w:val="24"/>
            <w:lang w:val="sk-SK"/>
          </w:rPr>
          <w:t>http://datacube.statistics.sk/#!/view/sk/VBD_SLOVSTAT/sp2039rs/v_sp2039rs_00_00_00_sk</w:t>
        </w:r>
      </w:hyperlink>
      <w:r w:rsidR="00D47EC5">
        <w:rPr>
          <w:rFonts w:cstheme="minorHAnsi"/>
          <w:sz w:val="24"/>
          <w:szCs w:val="24"/>
          <w:lang w:val="sk-SK"/>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w:t>
      </w:r>
      <w:r w:rsidR="00A032BD" w:rsidRPr="00632651">
        <w:rPr>
          <w:rFonts w:eastAsia="Times New Roman" w:cstheme="minorHAnsi"/>
          <w:sz w:val="24"/>
          <w:szCs w:val="24"/>
          <w:lang w:val="sk-SK" w:eastAsia="x-none"/>
        </w:rPr>
        <w:t>e tento údaj v danom čase zverejnený)</w:t>
      </w:r>
      <w:r w:rsidR="00850DA0" w:rsidRPr="0091518B">
        <w:rPr>
          <w:rFonts w:eastAsia="Times New Roman" w:cstheme="minorHAnsi"/>
          <w:sz w:val="24"/>
          <w:szCs w:val="24"/>
          <w:lang w:val="sk-SK" w:eastAsia="x-none"/>
        </w:rPr>
        <w:t>;</w:t>
      </w:r>
      <w:r w:rsidR="002A142E" w:rsidRPr="0091518B">
        <w:rPr>
          <w:rFonts w:eastAsia="Times New Roman" w:cstheme="minorHAnsi"/>
          <w:sz w:val="24"/>
          <w:szCs w:val="24"/>
          <w:lang w:val="sk-SK" w:eastAsia="x-none"/>
        </w:rPr>
        <w:t xml:space="preserve"> </w:t>
      </w:r>
    </w:p>
    <w:p w14:paraId="17D1A5CD" w14:textId="747259C7" w:rsidR="00850DA0" w:rsidRPr="00553596" w:rsidRDefault="002A142E" w:rsidP="0033088C">
      <w:pPr>
        <w:spacing w:after="120" w:line="240" w:lineRule="auto"/>
        <w:ind w:left="1213"/>
        <w:jc w:val="both"/>
        <w:textAlignment w:val="baseline"/>
        <w:rPr>
          <w:rFonts w:eastAsia="Times New Roman" w:cstheme="minorHAnsi"/>
          <w:sz w:val="24"/>
          <w:szCs w:val="24"/>
          <w:lang w:val="sk-SK" w:eastAsia="x-none"/>
        </w:rPr>
      </w:pPr>
      <w:r w:rsidRPr="006C7EA7">
        <w:rPr>
          <w:rFonts w:eastAsia="Times New Roman" w:cstheme="minorHAnsi"/>
          <w:sz w:val="24"/>
          <w:szCs w:val="24"/>
          <w:lang w:val="sk-SK" w:eastAsia="x-none"/>
        </w:rPr>
        <w:t xml:space="preserve">Pre vylúčenie pochybností a zamedzenie </w:t>
      </w:r>
      <w:r w:rsidRPr="00553596">
        <w:rPr>
          <w:rFonts w:eastAsia="Times New Roman" w:cstheme="minorHAnsi"/>
          <w:sz w:val="24"/>
          <w:szCs w:val="24"/>
          <w:lang w:val="sk-SK" w:eastAsia="x-none"/>
        </w:rPr>
        <w:t>možným komplikáciám a neurčitostiam ohľadom indexácie sa Zmluvné strany dohodli, že tento údaj sa aplikuje bez ohľadu na to, aký druh Vozidiel a pohonov (palív, resp. zdrojov) Dopravca bude používať, pokiaľ sa Zmluvné strany výslovne dodatkom k Zmluve v súlade so ZVO nedohodnú inak</w:t>
      </w:r>
      <w:r w:rsidR="008B3CF9" w:rsidRPr="00553596">
        <w:rPr>
          <w:rFonts w:eastAsia="Times New Roman" w:cstheme="minorHAnsi"/>
          <w:sz w:val="24"/>
          <w:szCs w:val="24"/>
          <w:lang w:val="sk-SK" w:eastAsia="x-none"/>
        </w:rPr>
        <w:t>. Uvedeným nie je obmedzené právo Dopravcu zvoliť iný typ paliva, Dopravca však berie na vedomie, že Vozidlá poháňané plynom a elektrinou sú náchylné na nízke teploty a ďalšie technické špecifiká, preto sa Dopravca nebude oprávnený dovolať neschopnosti jazdy Vozidiel s alternatívnym pohonom v dôsledku nízkych alebo vysokých teplôt alebo iných vplyvov</w:t>
      </w:r>
      <w:r w:rsidRPr="00553596">
        <w:rPr>
          <w:rFonts w:eastAsia="Times New Roman" w:cstheme="minorHAnsi"/>
          <w:sz w:val="24"/>
          <w:szCs w:val="24"/>
          <w:lang w:val="sk-SK" w:eastAsia="x-none"/>
        </w:rPr>
        <w:t>;</w:t>
      </w:r>
    </w:p>
    <w:p w14:paraId="6EC2A2BF" w14:textId="6FEC7D43" w:rsidR="008D5059" w:rsidRPr="0091518B" w:rsidRDefault="008D5059" w:rsidP="0033088C">
      <w:pPr>
        <w:numPr>
          <w:ilvl w:val="2"/>
          <w:numId w:val="2"/>
        </w:numPr>
        <w:spacing w:after="120" w:line="240" w:lineRule="auto"/>
        <w:ind w:hanging="503"/>
        <w:jc w:val="both"/>
        <w:textAlignment w:val="baseline"/>
        <w:rPr>
          <w:rFonts w:eastAsia="Times New Roman" w:cstheme="minorHAnsi"/>
          <w:sz w:val="24"/>
          <w:szCs w:val="24"/>
          <w:lang w:val="sk-SK" w:eastAsia="x-none"/>
        </w:rPr>
      </w:pPr>
      <w:r w:rsidRPr="00553596">
        <w:rPr>
          <w:rFonts w:eastAsia="Times New Roman" w:cstheme="minorHAnsi"/>
          <w:sz w:val="24"/>
          <w:szCs w:val="24"/>
          <w:lang w:val="sk-SK" w:eastAsia="x-none"/>
        </w:rPr>
        <w:t>ako ukazovateľ inflácie sa použije index spotrebiteľských cien oproti bázickému obdobiu vyhlásený Štatistickým úradom Slovenskej republiky</w:t>
      </w:r>
      <w:r w:rsidRPr="00553596">
        <w:rPr>
          <w:rFonts w:cstheme="minorHAnsi"/>
          <w:sz w:val="24"/>
          <w:lang w:val="sk-SK"/>
        </w:rPr>
        <w:t xml:space="preserve"> (zdroj tu:  </w:t>
      </w:r>
      <w:hyperlink r:id="rId12" w:anchor="!/view/sk/VBD_INTERN/sp0006ms/v_sp0006ms_00_00_00_sk" w:history="1">
        <w:r w:rsidR="00D47EC5" w:rsidRPr="005D4AF0">
          <w:rPr>
            <w:rStyle w:val="Hypertextovprepojenie"/>
            <w:rFonts w:cstheme="minorHAnsi"/>
            <w:sz w:val="24"/>
            <w:lang w:val="sk-SK"/>
          </w:rPr>
          <w:t>http://datacube.statistics.sk/#!/view/sk/VBD_INTERN/sp0006ms/v_sp0006ms_00_00_00_sk</w:t>
        </w:r>
      </w:hyperlink>
      <w:r w:rsidR="00D47EC5">
        <w:rPr>
          <w:rFonts w:cstheme="minorHAnsi"/>
          <w:sz w:val="24"/>
          <w:lang w:val="sk-SK"/>
        </w:rPr>
        <w:t xml:space="preserve"> </w:t>
      </w:r>
      <w:r w:rsidRPr="00553596">
        <w:rPr>
          <w:rFonts w:cstheme="minorHAnsi"/>
          <w:sz w:val="24"/>
          <w:lang w:val="sk-SK"/>
        </w:rPr>
        <w:t>a v prípade, že webový odkaz nebude fungovať, napr. v dôsledku zmien na we</w:t>
      </w:r>
      <w:r w:rsidRPr="00632651">
        <w:rPr>
          <w:rFonts w:cstheme="minorHAnsi"/>
          <w:sz w:val="24"/>
          <w:lang w:val="sk-SK"/>
        </w:rPr>
        <w:t>bovom sídle a pod., tak na inom príslušnom mieste, na ktorom bude tento údaj v danom čase zverejnený)</w:t>
      </w:r>
      <w:r w:rsidRPr="0091518B">
        <w:rPr>
          <w:rFonts w:cstheme="minorHAnsi"/>
          <w:sz w:val="24"/>
          <w:lang w:val="sk-SK"/>
        </w:rPr>
        <w:t>.</w:t>
      </w:r>
    </w:p>
    <w:p w14:paraId="285027E9" w14:textId="6BD88052" w:rsidR="00B80AD7" w:rsidRPr="00553596" w:rsidRDefault="00B80AD7" w:rsidP="0033088C">
      <w:pPr>
        <w:spacing w:after="120" w:line="240" w:lineRule="auto"/>
        <w:ind w:left="709"/>
        <w:jc w:val="both"/>
        <w:textAlignment w:val="baseline"/>
        <w:rPr>
          <w:rFonts w:eastAsia="Times New Roman" w:cstheme="minorHAnsi"/>
          <w:sz w:val="24"/>
          <w:szCs w:val="24"/>
          <w:lang w:val="sk-SK" w:eastAsia="x-none"/>
        </w:rPr>
      </w:pPr>
      <w:r w:rsidRPr="008D4314">
        <w:rPr>
          <w:rFonts w:cstheme="minorHAnsi"/>
          <w:sz w:val="24"/>
          <w:lang w:val="sk-SK"/>
        </w:rPr>
        <w:t xml:space="preserve">Základom pre aplikáciu </w:t>
      </w:r>
      <w:r w:rsidRPr="002F5881">
        <w:rPr>
          <w:rFonts w:cstheme="minorHAnsi"/>
          <w:sz w:val="24"/>
          <w:lang w:val="sk-SK"/>
        </w:rPr>
        <w:t xml:space="preserve">akéhokoľvek postupu </w:t>
      </w:r>
      <w:r w:rsidRPr="006C7EA7">
        <w:rPr>
          <w:rFonts w:cstheme="minorHAnsi"/>
          <w:sz w:val="24"/>
          <w:lang w:val="sk-SK"/>
        </w:rPr>
        <w:t xml:space="preserve">indexácie Ceny </w:t>
      </w:r>
      <w:r w:rsidRPr="00553596">
        <w:rPr>
          <w:rFonts w:cstheme="minorHAnsi"/>
          <w:sz w:val="24"/>
          <w:lang w:val="sk-SK"/>
        </w:rPr>
        <w:t xml:space="preserve">dopravného výkonu na 1 km </w:t>
      </w:r>
      <w:r w:rsidRPr="0033088C">
        <w:rPr>
          <w:rFonts w:cstheme="minorHAnsi"/>
          <w:sz w:val="24"/>
          <w:lang w:val="sk-SK"/>
        </w:rPr>
        <w:t xml:space="preserve">v kalendárnom roku bude výpočet Ceny dopravného výkonu na 1 km na kalendárny rok </w:t>
      </w:r>
      <w:r w:rsidRPr="0033088C">
        <w:rPr>
          <w:rFonts w:cs="Calibri"/>
          <w:sz w:val="24"/>
          <w:lang w:val="sk-SK"/>
        </w:rPr>
        <w:t>202</w:t>
      </w:r>
      <w:r w:rsidR="008F1BC5" w:rsidRPr="0033088C">
        <w:rPr>
          <w:rFonts w:cs="Calibri"/>
          <w:sz w:val="24"/>
          <w:lang w:val="sk-SK"/>
        </w:rPr>
        <w:t>1</w:t>
      </w:r>
      <w:r w:rsidRPr="0033088C">
        <w:rPr>
          <w:rFonts w:cstheme="minorHAnsi"/>
          <w:sz w:val="24"/>
          <w:lang w:val="sk-SK"/>
        </w:rPr>
        <w:t xml:space="preserve">, ktorý je </w:t>
      </w:r>
      <w:r w:rsidRPr="0033088C">
        <w:rPr>
          <w:rFonts w:cstheme="minorHAnsi"/>
          <w:b/>
          <w:bCs/>
          <w:sz w:val="24"/>
          <w:lang w:val="sk-SK"/>
        </w:rPr>
        <w:t>Prílohou č. </w:t>
      </w:r>
      <w:r w:rsidR="00916E6B" w:rsidRPr="0033088C">
        <w:rPr>
          <w:rFonts w:cstheme="minorHAnsi"/>
          <w:b/>
          <w:bCs/>
          <w:sz w:val="24"/>
          <w:lang w:val="sk-SK"/>
        </w:rPr>
        <w:t>6</w:t>
      </w:r>
      <w:r w:rsidRPr="0033088C">
        <w:rPr>
          <w:rFonts w:cstheme="minorHAnsi"/>
          <w:sz w:val="24"/>
          <w:lang w:val="sk-SK"/>
        </w:rPr>
        <w:t xml:space="preserve"> tejto Zmluvy. Bližšie pravidlá pre úpravu Ceny dopravného</w:t>
      </w:r>
      <w:r w:rsidRPr="00553596">
        <w:rPr>
          <w:rFonts w:cstheme="minorHAnsi"/>
          <w:sz w:val="24"/>
          <w:lang w:val="sk-SK"/>
        </w:rPr>
        <w:t xml:space="preserve"> výkonu na 1 km </w:t>
      </w:r>
      <w:r w:rsidR="0033088C">
        <w:rPr>
          <w:rFonts w:cstheme="minorHAnsi"/>
          <w:sz w:val="24"/>
          <w:lang w:val="sk-SK"/>
        </w:rPr>
        <w:t xml:space="preserve">a vzorová tabuľka úpravy Ceny dopravného výkonu </w:t>
      </w:r>
      <w:r w:rsidRPr="00553596">
        <w:rPr>
          <w:rFonts w:cstheme="minorHAnsi"/>
          <w:sz w:val="24"/>
          <w:lang w:val="sk-SK"/>
        </w:rPr>
        <w:t xml:space="preserve">sú neoddeliteľnou súčasťou tejto Zmluvy ako </w:t>
      </w:r>
      <w:r w:rsidRPr="00553596">
        <w:rPr>
          <w:rFonts w:cstheme="minorHAnsi"/>
          <w:b/>
          <w:bCs/>
          <w:sz w:val="24"/>
          <w:lang w:val="sk-SK"/>
        </w:rPr>
        <w:t xml:space="preserve">Príloha č. </w:t>
      </w:r>
      <w:r w:rsidR="00916E6B" w:rsidRPr="00553596">
        <w:rPr>
          <w:rFonts w:cstheme="minorHAnsi"/>
          <w:b/>
          <w:bCs/>
          <w:sz w:val="24"/>
          <w:lang w:val="sk-SK"/>
        </w:rPr>
        <w:t>7</w:t>
      </w:r>
      <w:r w:rsidR="0033088C">
        <w:rPr>
          <w:rFonts w:cstheme="minorHAnsi"/>
          <w:b/>
          <w:bCs/>
          <w:sz w:val="24"/>
          <w:lang w:val="sk-SK"/>
        </w:rPr>
        <w:t xml:space="preserve"> </w:t>
      </w:r>
      <w:r w:rsidR="0033088C" w:rsidRPr="000B6FF7">
        <w:rPr>
          <w:rFonts w:cstheme="minorHAnsi"/>
          <w:sz w:val="24"/>
          <w:lang w:val="sk-SK"/>
        </w:rPr>
        <w:t>a</w:t>
      </w:r>
      <w:r w:rsidR="0033088C">
        <w:rPr>
          <w:rFonts w:cstheme="minorHAnsi"/>
          <w:b/>
          <w:bCs/>
          <w:sz w:val="24"/>
          <w:lang w:val="sk-SK"/>
        </w:rPr>
        <w:t> Príloha č. 7a</w:t>
      </w:r>
      <w:r w:rsidR="0033088C" w:rsidRPr="0033088C">
        <w:rPr>
          <w:rFonts w:cstheme="minorHAnsi"/>
          <w:sz w:val="24"/>
          <w:lang w:val="sk-SK"/>
        </w:rPr>
        <w:t>.</w:t>
      </w:r>
    </w:p>
    <w:p w14:paraId="155DA029" w14:textId="15D454FF" w:rsidR="00B80AD7" w:rsidRPr="00553596" w:rsidRDefault="000E51C4"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lastRenderedPageBreak/>
        <w:t>Úvodná indexácia.</w:t>
      </w:r>
      <w:r w:rsidRPr="00553596">
        <w:rPr>
          <w:rFonts w:cstheme="minorHAnsi"/>
          <w:sz w:val="24"/>
          <w:lang w:val="sk-SK"/>
        </w:rPr>
        <w:t xml:space="preserve"> Zmluvné strany sa dohodli na úvodnej indexácii Cen</w:t>
      </w:r>
      <w:r w:rsidR="00B80AD7" w:rsidRPr="00553596">
        <w:rPr>
          <w:rFonts w:cstheme="minorHAnsi"/>
          <w:sz w:val="24"/>
          <w:lang w:val="sk-SK"/>
        </w:rPr>
        <w:t>y</w:t>
      </w:r>
      <w:r w:rsidRPr="00553596">
        <w:rPr>
          <w:rFonts w:cstheme="minorHAnsi"/>
          <w:sz w:val="24"/>
          <w:lang w:val="sk-SK"/>
        </w:rPr>
        <w:t xml:space="preserve"> dopravného výkonu na 1 km </w:t>
      </w:r>
      <w:r w:rsidR="00B80AD7" w:rsidRPr="00553596">
        <w:rPr>
          <w:rFonts w:cstheme="minorHAnsi"/>
          <w:sz w:val="24"/>
          <w:lang w:val="sk-SK"/>
        </w:rPr>
        <w:t>v kalendárnom roku</w:t>
      </w:r>
      <w:r w:rsidRPr="00553596">
        <w:rPr>
          <w:rFonts w:cstheme="minorHAnsi"/>
          <w:sz w:val="24"/>
          <w:lang w:val="sk-SK"/>
        </w:rPr>
        <w:t xml:space="preserve">, ktorú je nutné vykonať vzhľadom k tomu, že od predloženia ponuky do </w:t>
      </w:r>
      <w:r w:rsidR="008A1C8D" w:rsidRPr="00553596">
        <w:rPr>
          <w:rFonts w:cstheme="minorHAnsi"/>
          <w:sz w:val="24"/>
          <w:lang w:val="sk-SK"/>
        </w:rPr>
        <w:t>S</w:t>
      </w:r>
      <w:r w:rsidRPr="00553596">
        <w:rPr>
          <w:rFonts w:cstheme="minorHAnsi"/>
          <w:sz w:val="24"/>
          <w:lang w:val="sk-SK"/>
        </w:rPr>
        <w:t>úťaže do uzatvorenia Zmluvy uplynie niekoľkomesačný interval a od uzatvorenia Zmluvy a </w:t>
      </w:r>
      <w:r w:rsidR="008A1C8D" w:rsidRPr="00553596">
        <w:rPr>
          <w:rFonts w:cstheme="minorHAnsi"/>
          <w:sz w:val="24"/>
          <w:lang w:val="sk-SK"/>
        </w:rPr>
        <w:t>Z</w:t>
      </w:r>
      <w:r w:rsidRPr="00553596">
        <w:rPr>
          <w:rFonts w:cstheme="minorHAnsi"/>
          <w:sz w:val="24"/>
          <w:lang w:val="sk-SK"/>
        </w:rPr>
        <w:t>ačatia prevádzky podľa Zmluvy uplynie minimálne 360 dní; za dané obdobie môže dôjsť k poklesu alebo k nárastu relevantných údajov pre výpočet Ceny dopravného výkonu na 1 km</w:t>
      </w:r>
      <w:r w:rsidR="00B80AD7" w:rsidRPr="00553596">
        <w:rPr>
          <w:rFonts w:cstheme="minorHAnsi"/>
          <w:sz w:val="24"/>
          <w:lang w:val="sk-SK"/>
        </w:rPr>
        <w:t xml:space="preserve"> v kalendárnom roku</w:t>
      </w:r>
      <w:r w:rsidRPr="00553596">
        <w:rPr>
          <w:rFonts w:cstheme="minorHAnsi"/>
          <w:sz w:val="24"/>
          <w:lang w:val="sk-SK"/>
        </w:rPr>
        <w:t>. Úvodnou indexáciou je dotknutý</w:t>
      </w:r>
      <w:r w:rsidR="00B80AD7" w:rsidRPr="00553596">
        <w:rPr>
          <w:rFonts w:cstheme="minorHAnsi"/>
          <w:sz w:val="24"/>
          <w:lang w:val="sk-SK"/>
        </w:rPr>
        <w:t xml:space="preserve"> r</w:t>
      </w:r>
      <w:r w:rsidRPr="00553596">
        <w:rPr>
          <w:rFonts w:cstheme="minorHAnsi"/>
          <w:sz w:val="24"/>
          <w:lang w:val="sk-SK"/>
        </w:rPr>
        <w:t xml:space="preserve">ok, v ktorom </w:t>
      </w:r>
      <w:r w:rsidR="00AC70D4">
        <w:rPr>
          <w:rFonts w:cstheme="minorHAnsi"/>
          <w:sz w:val="24"/>
          <w:lang w:val="sk-SK"/>
        </w:rPr>
        <w:t>dôjde k</w:t>
      </w:r>
      <w:r w:rsidR="008A1C8D" w:rsidRPr="00553596">
        <w:rPr>
          <w:rFonts w:cstheme="minorHAnsi"/>
          <w:sz w:val="24"/>
          <w:lang w:val="sk-SK"/>
        </w:rPr>
        <w:t> Začatiu prevádzky</w:t>
      </w:r>
      <w:r w:rsidR="00B80AD7" w:rsidRPr="00553596">
        <w:rPr>
          <w:rFonts w:cstheme="minorHAnsi"/>
          <w:sz w:val="24"/>
          <w:lang w:val="sk-SK"/>
        </w:rPr>
        <w:t>, pričom</w:t>
      </w:r>
      <w:r w:rsidR="00D47EC5">
        <w:rPr>
          <w:rFonts w:cstheme="minorHAnsi"/>
          <w:sz w:val="24"/>
          <w:lang w:val="sk-SK"/>
        </w:rPr>
        <w:t>:</w:t>
      </w:r>
    </w:p>
    <w:p w14:paraId="439436E9" w14:textId="7709AD21" w:rsidR="00B80AD7" w:rsidRPr="00553596" w:rsidRDefault="000E51C4" w:rsidP="0033088C">
      <w:pPr>
        <w:pStyle w:val="11slovantext"/>
        <w:tabs>
          <w:tab w:val="clear" w:pos="1163"/>
        </w:tabs>
        <w:spacing w:line="240" w:lineRule="auto"/>
        <w:ind w:left="709" w:hanging="1"/>
        <w:rPr>
          <w:rFonts w:cstheme="minorHAnsi"/>
          <w:sz w:val="24"/>
          <w:lang w:val="sk-SK"/>
        </w:rPr>
      </w:pPr>
      <w:r w:rsidRPr="00553596">
        <w:rPr>
          <w:rFonts w:cstheme="minorHAnsi"/>
          <w:sz w:val="24"/>
          <w:lang w:val="sk-SK"/>
        </w:rPr>
        <w:t>Pre úpravu Ceny dopravného výkonu na 1 km</w:t>
      </w:r>
      <w:r w:rsidR="00BA1F68" w:rsidRPr="00553596">
        <w:rPr>
          <w:rFonts w:cstheme="minorHAnsi"/>
          <w:sz w:val="24"/>
          <w:lang w:val="sk-SK"/>
        </w:rPr>
        <w:t xml:space="preserve"> v kalendárnom roku</w:t>
      </w:r>
      <w:r w:rsidRPr="00553596">
        <w:rPr>
          <w:rFonts w:cstheme="minorHAnsi"/>
          <w:sz w:val="24"/>
          <w:lang w:val="sk-SK"/>
        </w:rPr>
        <w:t xml:space="preserve"> pre kalendárny rok, v ktorom </w:t>
      </w:r>
      <w:r w:rsidR="008A1C8D" w:rsidRPr="00553596">
        <w:rPr>
          <w:rFonts w:cstheme="minorHAnsi"/>
          <w:sz w:val="24"/>
          <w:lang w:val="sk-SK"/>
        </w:rPr>
        <w:t>došlo k Začatiu prevádzky</w:t>
      </w:r>
      <w:r w:rsidRPr="00553596">
        <w:rPr>
          <w:rFonts w:cstheme="minorHAnsi"/>
          <w:sz w:val="24"/>
          <w:lang w:val="sk-SK"/>
        </w:rPr>
        <w:t xml:space="preserve"> bude rozhodujúci rozdiel v Štatistických údajoch </w:t>
      </w:r>
      <w:r w:rsidR="004250C0">
        <w:rPr>
          <w:rFonts w:cstheme="minorHAnsi"/>
          <w:sz w:val="24"/>
          <w:lang w:val="sk-SK"/>
        </w:rPr>
        <w:t xml:space="preserve">za </w:t>
      </w:r>
      <w:r w:rsidRPr="00553596">
        <w:rPr>
          <w:rFonts w:cstheme="minorHAnsi"/>
          <w:sz w:val="24"/>
          <w:lang w:val="sk-SK"/>
        </w:rPr>
        <w:t>ro</w:t>
      </w:r>
      <w:r w:rsidRPr="00851E3C">
        <w:rPr>
          <w:rFonts w:cstheme="minorHAnsi"/>
          <w:sz w:val="24"/>
          <w:lang w:val="sk-SK"/>
        </w:rPr>
        <w:t>k</w:t>
      </w:r>
      <w:r w:rsidR="00AC70D4" w:rsidRPr="00851E3C">
        <w:rPr>
          <w:rFonts w:cstheme="minorHAnsi"/>
          <w:sz w:val="24"/>
          <w:lang w:val="sk-SK"/>
        </w:rPr>
        <w:t xml:space="preserve"> 2020</w:t>
      </w:r>
      <w:r w:rsidR="00BA1F68" w:rsidRPr="00851E3C">
        <w:rPr>
          <w:rFonts w:cstheme="minorHAnsi"/>
          <w:sz w:val="24"/>
          <w:lang w:val="sk-SK"/>
        </w:rPr>
        <w:t xml:space="preserve"> (</w:t>
      </w:r>
      <w:r w:rsidR="00986947" w:rsidRPr="00851E3C">
        <w:rPr>
          <w:rFonts w:cstheme="minorHAnsi"/>
          <w:sz w:val="24"/>
          <w:lang w:val="sk-SK"/>
        </w:rPr>
        <w:t xml:space="preserve">t. j. Štatistických údajov, ktoré </w:t>
      </w:r>
      <w:r w:rsidR="00F2585B" w:rsidRPr="00851E3C">
        <w:rPr>
          <w:rFonts w:cstheme="minorHAnsi"/>
          <w:sz w:val="24"/>
          <w:lang w:val="sk-SK"/>
        </w:rPr>
        <w:t>sú známe</w:t>
      </w:r>
      <w:r w:rsidR="00986947" w:rsidRPr="00851E3C">
        <w:rPr>
          <w:rFonts w:cstheme="minorHAnsi"/>
          <w:sz w:val="24"/>
          <w:lang w:val="sk-SK"/>
        </w:rPr>
        <w:t xml:space="preserve"> aj Dopravc</w:t>
      </w:r>
      <w:r w:rsidR="00F2585B" w:rsidRPr="00851E3C">
        <w:rPr>
          <w:rFonts w:cstheme="minorHAnsi"/>
          <w:sz w:val="24"/>
          <w:lang w:val="sk-SK"/>
        </w:rPr>
        <w:t>ovi</w:t>
      </w:r>
      <w:r w:rsidR="00986947" w:rsidRPr="00851E3C">
        <w:rPr>
          <w:rFonts w:cstheme="minorHAnsi"/>
          <w:sz w:val="24"/>
          <w:lang w:val="sk-SK"/>
        </w:rPr>
        <w:t xml:space="preserve"> pri predkladaní ponuky do Súťaže</w:t>
      </w:r>
      <w:r w:rsidR="00AC70D4" w:rsidRPr="00851E3C">
        <w:rPr>
          <w:rFonts w:cstheme="minorHAnsi"/>
          <w:sz w:val="24"/>
          <w:lang w:val="sk-SK"/>
        </w:rPr>
        <w:t xml:space="preserve"> v roku 2021</w:t>
      </w:r>
      <w:r w:rsidR="00BA1F68" w:rsidRPr="00851E3C">
        <w:rPr>
          <w:rFonts w:cstheme="minorHAnsi"/>
          <w:sz w:val="24"/>
          <w:lang w:val="sk-SK"/>
        </w:rPr>
        <w:t>)</w:t>
      </w:r>
      <w:r w:rsidRPr="00851E3C">
        <w:rPr>
          <w:rFonts w:cstheme="minorHAnsi"/>
          <w:sz w:val="24"/>
          <w:lang w:val="sk-SK"/>
        </w:rPr>
        <w:t xml:space="preserve"> a za dva roky predchádzajúce roku </w:t>
      </w:r>
      <w:r w:rsidR="008A1C8D" w:rsidRPr="00851E3C">
        <w:rPr>
          <w:rFonts w:cstheme="minorHAnsi"/>
          <w:sz w:val="24"/>
          <w:lang w:val="sk-SK"/>
        </w:rPr>
        <w:t>Z</w:t>
      </w:r>
      <w:r w:rsidRPr="00851E3C">
        <w:rPr>
          <w:rFonts w:cstheme="minorHAnsi"/>
          <w:sz w:val="24"/>
          <w:lang w:val="sk-SK"/>
        </w:rPr>
        <w:t>ačatia prevádzky</w:t>
      </w:r>
      <w:r w:rsidR="00AC70D4" w:rsidRPr="00851E3C">
        <w:rPr>
          <w:rFonts w:cstheme="minorHAnsi"/>
          <w:sz w:val="24"/>
          <w:lang w:val="sk-SK"/>
        </w:rPr>
        <w:t xml:space="preserve"> pokiaľ dôjde k Začatiu </w:t>
      </w:r>
      <w:r w:rsidR="00AC70D4" w:rsidRPr="00880534">
        <w:rPr>
          <w:rFonts w:cstheme="minorHAnsi"/>
          <w:sz w:val="24"/>
          <w:lang w:val="sk-SK"/>
        </w:rPr>
        <w:t>prevádzky do 30</w:t>
      </w:r>
      <w:r w:rsidR="00AC70D4" w:rsidRPr="00FF2D69">
        <w:rPr>
          <w:rFonts w:cstheme="minorHAnsi"/>
          <w:sz w:val="24"/>
          <w:lang w:val="sk-SK"/>
        </w:rPr>
        <w:t>. 6. (</w:t>
      </w:r>
      <w:r w:rsidR="00AC70D4" w:rsidRPr="00DC653F">
        <w:rPr>
          <w:rFonts w:cstheme="minorHAnsi"/>
          <w:sz w:val="24"/>
          <w:lang w:val="sk-SK"/>
        </w:rPr>
        <w:t>vrátane)</w:t>
      </w:r>
      <w:r w:rsidR="00AC70D4" w:rsidRPr="00CD67E2">
        <w:rPr>
          <w:rFonts w:cstheme="minorHAnsi"/>
          <w:sz w:val="24"/>
          <w:lang w:val="sk-SK"/>
        </w:rPr>
        <w:t xml:space="preserve"> príslušného kalendárneho roka alebo za rok predchádzajúci Začatiu prevádzky, ak dôjde k</w:t>
      </w:r>
      <w:r w:rsidR="00AC70D4" w:rsidRPr="00B7146A">
        <w:rPr>
          <w:rFonts w:cstheme="minorHAnsi"/>
          <w:sz w:val="24"/>
          <w:lang w:val="sk-SK"/>
        </w:rPr>
        <w:t> Z</w:t>
      </w:r>
      <w:r w:rsidR="00AC70D4" w:rsidRPr="00A53AB7">
        <w:rPr>
          <w:rFonts w:cstheme="minorHAnsi"/>
          <w:sz w:val="24"/>
          <w:lang w:val="sk-SK"/>
        </w:rPr>
        <w:t>ačatiu prevádzky po 1. 7</w:t>
      </w:r>
      <w:r w:rsidR="00AC70D4" w:rsidRPr="00851E3C">
        <w:rPr>
          <w:rFonts w:cstheme="minorHAnsi"/>
          <w:sz w:val="24"/>
          <w:lang w:val="sk-SK"/>
        </w:rPr>
        <w:t>. (vrátane)</w:t>
      </w:r>
      <w:r w:rsidRPr="00851E3C">
        <w:rPr>
          <w:rFonts w:cstheme="minorHAnsi"/>
          <w:sz w:val="24"/>
          <w:lang w:val="sk-SK"/>
        </w:rPr>
        <w:t xml:space="preserve"> (t.</w:t>
      </w:r>
      <w:r w:rsidR="00D47EC5" w:rsidRPr="00851E3C">
        <w:rPr>
          <w:rFonts w:cstheme="minorHAnsi"/>
          <w:sz w:val="24"/>
          <w:lang w:val="sk-SK"/>
        </w:rPr>
        <w:t xml:space="preserve"> </w:t>
      </w:r>
      <w:r w:rsidRPr="00851E3C">
        <w:rPr>
          <w:rFonts w:cstheme="minorHAnsi"/>
          <w:sz w:val="24"/>
          <w:lang w:val="sk-SK"/>
        </w:rPr>
        <w:t>j. ak dôjde k </w:t>
      </w:r>
      <w:r w:rsidR="008A1C8D" w:rsidRPr="00851E3C">
        <w:rPr>
          <w:rFonts w:cstheme="minorHAnsi"/>
          <w:sz w:val="24"/>
          <w:lang w:val="sk-SK"/>
        </w:rPr>
        <w:t>Z</w:t>
      </w:r>
      <w:r w:rsidRPr="00851E3C">
        <w:rPr>
          <w:rFonts w:cstheme="minorHAnsi"/>
          <w:sz w:val="24"/>
          <w:lang w:val="sk-SK"/>
        </w:rPr>
        <w:t xml:space="preserve">ačatiu prevádzky </w:t>
      </w:r>
      <w:r w:rsidR="00297819" w:rsidRPr="00851E3C">
        <w:rPr>
          <w:rFonts w:cstheme="minorHAnsi"/>
          <w:sz w:val="24"/>
          <w:lang w:val="sk-SK"/>
        </w:rPr>
        <w:t>k 1.1. 2024</w:t>
      </w:r>
      <w:r w:rsidRPr="00851E3C">
        <w:rPr>
          <w:rFonts w:cstheme="minorHAnsi"/>
          <w:sz w:val="24"/>
          <w:lang w:val="sk-SK"/>
        </w:rPr>
        <w:t xml:space="preserve">, tak za </w:t>
      </w:r>
      <w:r w:rsidRPr="00851E3C">
        <w:rPr>
          <w:sz w:val="24"/>
          <w:lang w:val="sk-SK"/>
        </w:rPr>
        <w:t>rok</w:t>
      </w:r>
      <w:r w:rsidR="004250C0" w:rsidRPr="00851E3C">
        <w:rPr>
          <w:sz w:val="24"/>
          <w:lang w:val="sk-SK"/>
        </w:rPr>
        <w:t xml:space="preserve"> </w:t>
      </w:r>
      <w:r w:rsidRPr="00851E3C">
        <w:rPr>
          <w:sz w:val="24"/>
          <w:lang w:val="sk-SK"/>
        </w:rPr>
        <w:t>202</w:t>
      </w:r>
      <w:r w:rsidR="00986947" w:rsidRPr="00851E3C">
        <w:rPr>
          <w:sz w:val="24"/>
          <w:lang w:val="sk-SK"/>
        </w:rPr>
        <w:t>2</w:t>
      </w:r>
      <w:r w:rsidRPr="00851E3C">
        <w:rPr>
          <w:rFonts w:cstheme="minorHAnsi"/>
          <w:sz w:val="24"/>
          <w:lang w:val="sk-SK"/>
        </w:rPr>
        <w:t>).</w:t>
      </w:r>
      <w:r w:rsidRPr="00553596">
        <w:rPr>
          <w:rFonts w:cstheme="minorHAnsi"/>
          <w:sz w:val="24"/>
          <w:lang w:val="sk-SK"/>
        </w:rPr>
        <w:t xml:space="preserve"> </w:t>
      </w:r>
      <w:r w:rsidR="006D4734" w:rsidRPr="00553596">
        <w:rPr>
          <w:rFonts w:cstheme="minorHAnsi"/>
          <w:sz w:val="24"/>
          <w:lang w:val="sk-SK"/>
        </w:rPr>
        <w:t xml:space="preserve">Výpočet upravenej Ceny dopravného výkonu na 1 km v kalendárnom roku pre prvý kalendárny rok </w:t>
      </w:r>
      <w:r w:rsidR="006D4734" w:rsidRPr="00553596">
        <w:rPr>
          <w:rFonts w:cs="Calibri"/>
          <w:sz w:val="24"/>
          <w:lang w:val="sk-SK"/>
        </w:rPr>
        <w:t xml:space="preserve">prevádzky </w:t>
      </w:r>
      <w:r w:rsidR="006D4734" w:rsidRPr="00553596">
        <w:rPr>
          <w:rFonts w:cstheme="minorHAnsi"/>
          <w:sz w:val="24"/>
          <w:lang w:val="sk-SK"/>
        </w:rPr>
        <w:t xml:space="preserve">je </w:t>
      </w:r>
      <w:r w:rsidR="00E22B72" w:rsidRPr="00553596">
        <w:rPr>
          <w:rFonts w:cstheme="minorHAnsi"/>
          <w:sz w:val="24"/>
          <w:lang w:val="sk-SK"/>
        </w:rPr>
        <w:t xml:space="preserve">Dopravca </w:t>
      </w:r>
      <w:r w:rsidR="006D4734" w:rsidRPr="00553596">
        <w:rPr>
          <w:rFonts w:cstheme="minorHAnsi"/>
          <w:sz w:val="24"/>
          <w:lang w:val="sk-SK"/>
        </w:rPr>
        <w:t xml:space="preserve">povinný predložiť Objednávateľovi na schválenie najneskôr do </w:t>
      </w:r>
      <w:r w:rsidR="00E22B72" w:rsidRPr="00553596">
        <w:rPr>
          <w:rFonts w:cstheme="minorHAnsi"/>
          <w:sz w:val="24"/>
          <w:lang w:val="sk-SK"/>
        </w:rPr>
        <w:t>dvoch</w:t>
      </w:r>
      <w:r w:rsidR="006D4734" w:rsidRPr="00553596">
        <w:rPr>
          <w:rFonts w:cstheme="minorHAnsi"/>
          <w:sz w:val="24"/>
          <w:lang w:val="sk-SK"/>
        </w:rPr>
        <w:t xml:space="preserve"> mesiac</w:t>
      </w:r>
      <w:r w:rsidR="00E22B72" w:rsidRPr="00553596">
        <w:rPr>
          <w:rFonts w:cstheme="minorHAnsi"/>
          <w:sz w:val="24"/>
          <w:lang w:val="sk-SK"/>
        </w:rPr>
        <w:t>ov</w:t>
      </w:r>
      <w:r w:rsidR="006D4734" w:rsidRPr="00553596">
        <w:rPr>
          <w:rFonts w:cstheme="minorHAnsi"/>
          <w:sz w:val="24"/>
          <w:lang w:val="sk-SK"/>
        </w:rPr>
        <w:t xml:space="preserve"> pred plánovaným termínom </w:t>
      </w:r>
      <w:r w:rsidR="008A1C8D" w:rsidRPr="00553596">
        <w:rPr>
          <w:rFonts w:cstheme="minorHAnsi"/>
          <w:sz w:val="24"/>
          <w:lang w:val="sk-SK"/>
        </w:rPr>
        <w:t>Z</w:t>
      </w:r>
      <w:r w:rsidR="006D4734" w:rsidRPr="00553596">
        <w:rPr>
          <w:rFonts w:cstheme="minorHAnsi"/>
          <w:sz w:val="24"/>
          <w:lang w:val="sk-SK"/>
        </w:rPr>
        <w:t>ačatia prevádzky</w:t>
      </w:r>
      <w:r w:rsidR="00851E3C">
        <w:rPr>
          <w:rFonts w:cstheme="minorHAnsi"/>
          <w:sz w:val="24"/>
          <w:lang w:val="sk-SK"/>
        </w:rPr>
        <w:t xml:space="preserve">, </w:t>
      </w:r>
      <w:r w:rsidR="006D4734" w:rsidRPr="00553596">
        <w:rPr>
          <w:rFonts w:cstheme="minorHAnsi"/>
          <w:sz w:val="24"/>
          <w:lang w:val="sk-SK"/>
        </w:rPr>
        <w:t xml:space="preserve">pričom Objednávateľom schválená upravená Cena dopravného výkonu na 1 km </w:t>
      </w:r>
      <w:r w:rsidR="008A1C8D" w:rsidRPr="00553596">
        <w:rPr>
          <w:rFonts w:cstheme="minorHAnsi"/>
          <w:sz w:val="24"/>
          <w:lang w:val="sk-SK"/>
        </w:rPr>
        <w:t xml:space="preserve">v kalendárnom roku pre </w:t>
      </w:r>
      <w:r w:rsidR="006D4734" w:rsidRPr="00553596">
        <w:rPr>
          <w:rFonts w:cstheme="minorHAnsi"/>
          <w:sz w:val="24"/>
          <w:lang w:val="sk-SK"/>
        </w:rPr>
        <w:t xml:space="preserve">prvý kalendárny rok </w:t>
      </w:r>
      <w:r w:rsidR="006D4734" w:rsidRPr="00553596">
        <w:rPr>
          <w:rFonts w:cs="Calibri"/>
          <w:sz w:val="24"/>
          <w:lang w:val="sk-SK"/>
        </w:rPr>
        <w:t xml:space="preserve">prevádzky </w:t>
      </w:r>
      <w:r w:rsidR="006D4734" w:rsidRPr="00553596">
        <w:rPr>
          <w:rFonts w:cstheme="minorHAnsi"/>
          <w:sz w:val="24"/>
          <w:lang w:val="sk-SK"/>
        </w:rPr>
        <w:t xml:space="preserve">nadobudne platnosť s účinnosťou od prvého </w:t>
      </w:r>
      <w:r w:rsidR="00986947">
        <w:rPr>
          <w:rFonts w:cstheme="minorHAnsi"/>
          <w:sz w:val="24"/>
          <w:lang w:val="sk-SK"/>
        </w:rPr>
        <w:t>dňa</w:t>
      </w:r>
      <w:r w:rsidR="00986947" w:rsidRPr="00553596">
        <w:rPr>
          <w:rFonts w:cstheme="minorHAnsi"/>
          <w:sz w:val="24"/>
          <w:lang w:val="sk-SK"/>
        </w:rPr>
        <w:t xml:space="preserve"> </w:t>
      </w:r>
      <w:r w:rsidR="008B70E0" w:rsidRPr="00553596">
        <w:rPr>
          <w:rFonts w:cstheme="minorHAnsi"/>
          <w:sz w:val="24"/>
          <w:lang w:val="sk-SK"/>
        </w:rPr>
        <w:t>Z</w:t>
      </w:r>
      <w:r w:rsidR="006D4734" w:rsidRPr="00553596">
        <w:rPr>
          <w:rFonts w:cstheme="minorHAnsi"/>
          <w:sz w:val="24"/>
          <w:lang w:val="sk-SK"/>
        </w:rPr>
        <w:t>ačatia prevádzky.</w:t>
      </w:r>
    </w:p>
    <w:p w14:paraId="6245AEEF" w14:textId="4553311A" w:rsidR="009D338B" w:rsidRDefault="008A3A03"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 xml:space="preserve">Pravidelná indexácia. </w:t>
      </w:r>
      <w:r w:rsidR="000370F7" w:rsidRPr="008E3436">
        <w:rPr>
          <w:rFonts w:cstheme="minorHAnsi"/>
          <w:sz w:val="24"/>
          <w:lang w:val="sk-SK"/>
        </w:rPr>
        <w:t xml:space="preserve">Pravidelná každoročná úprava Ceny dopravného výkonu na 1 km </w:t>
      </w:r>
      <w:r w:rsidR="00550AC8" w:rsidRPr="008E3436">
        <w:rPr>
          <w:rFonts w:cstheme="minorHAnsi"/>
          <w:sz w:val="24"/>
          <w:lang w:val="sk-SK"/>
        </w:rPr>
        <w:t xml:space="preserve">v kalendárnom roku </w:t>
      </w:r>
      <w:r w:rsidR="000370F7" w:rsidRPr="008E3436">
        <w:rPr>
          <w:rFonts w:cstheme="minorHAnsi"/>
          <w:sz w:val="24"/>
          <w:lang w:val="sk-SK"/>
        </w:rPr>
        <w:t xml:space="preserve">sa </w:t>
      </w:r>
      <w:r w:rsidR="00D2154D" w:rsidRPr="008E3436">
        <w:rPr>
          <w:rFonts w:cstheme="minorHAnsi"/>
          <w:sz w:val="24"/>
          <w:lang w:val="sk-SK"/>
        </w:rPr>
        <w:t xml:space="preserve">prvýkrát vykoná v prvom roku </w:t>
      </w:r>
      <w:r w:rsidR="00550AC8" w:rsidRPr="008E3436">
        <w:rPr>
          <w:rFonts w:cstheme="minorHAnsi"/>
          <w:sz w:val="24"/>
          <w:lang w:val="sk-SK"/>
        </w:rPr>
        <w:t>Z</w:t>
      </w:r>
      <w:r w:rsidR="00D2154D" w:rsidRPr="008E3436">
        <w:rPr>
          <w:rFonts w:cstheme="minorHAnsi"/>
          <w:sz w:val="24"/>
          <w:lang w:val="sk-SK"/>
        </w:rPr>
        <w:t>ačatia prevádzky</w:t>
      </w:r>
      <w:r w:rsidR="00583503" w:rsidRPr="008E3436">
        <w:rPr>
          <w:rFonts w:cstheme="minorHAnsi"/>
          <w:sz w:val="24"/>
          <w:lang w:val="sk-SK"/>
        </w:rPr>
        <w:t>, a to v momente zverejnenia časovo posledného z relevantných údajov potrebných pre všetky indexácie (pre jednotlivé údaje viď bod 12.1)</w:t>
      </w:r>
      <w:r w:rsidR="00D2154D" w:rsidRPr="008E3436">
        <w:rPr>
          <w:rFonts w:cstheme="minorHAnsi"/>
          <w:sz w:val="24"/>
          <w:lang w:val="sk-SK"/>
        </w:rPr>
        <w:t xml:space="preserve"> s účinnosťou </w:t>
      </w:r>
      <w:r w:rsidR="00583503" w:rsidRPr="008E3436">
        <w:rPr>
          <w:rFonts w:cstheme="minorHAnsi"/>
          <w:sz w:val="24"/>
          <w:lang w:val="sk-SK"/>
        </w:rPr>
        <w:t>k </w:t>
      </w:r>
      <w:r w:rsidR="006F1709" w:rsidRPr="008E3436">
        <w:rPr>
          <w:rFonts w:cstheme="minorHAnsi"/>
          <w:sz w:val="24"/>
          <w:lang w:val="sk-SK"/>
        </w:rPr>
        <w:t xml:space="preserve">1. 7. každého roka, v ktorom sa pravidelne indexuje </w:t>
      </w:r>
      <w:r w:rsidR="000E51C4" w:rsidRPr="008E3436">
        <w:rPr>
          <w:rFonts w:cstheme="minorHAnsi"/>
          <w:sz w:val="24"/>
          <w:lang w:val="sk-SK"/>
        </w:rPr>
        <w:t>(t.</w:t>
      </w:r>
      <w:r w:rsidR="00D47EC5" w:rsidRPr="008E3436">
        <w:rPr>
          <w:rFonts w:cstheme="minorHAnsi"/>
          <w:sz w:val="24"/>
          <w:lang w:val="sk-SK"/>
        </w:rPr>
        <w:t xml:space="preserve"> </w:t>
      </w:r>
      <w:r w:rsidR="000E51C4" w:rsidRPr="008E3436">
        <w:rPr>
          <w:rFonts w:cstheme="minorHAnsi"/>
          <w:sz w:val="24"/>
          <w:lang w:val="sk-SK"/>
        </w:rPr>
        <w:t xml:space="preserve">j. napr. ak </w:t>
      </w:r>
      <w:r w:rsidR="00550AC8" w:rsidRPr="008E3436">
        <w:rPr>
          <w:rFonts w:cstheme="minorHAnsi"/>
          <w:sz w:val="24"/>
          <w:lang w:val="sk-SK"/>
        </w:rPr>
        <w:t>došlo k Začatiu</w:t>
      </w:r>
      <w:r w:rsidR="000E51C4" w:rsidRPr="008E3436">
        <w:rPr>
          <w:rFonts w:cstheme="minorHAnsi"/>
          <w:sz w:val="24"/>
          <w:lang w:val="sk-SK"/>
        </w:rPr>
        <w:t xml:space="preserve"> prevádzk</w:t>
      </w:r>
      <w:r w:rsidR="00550AC8" w:rsidRPr="008E3436">
        <w:rPr>
          <w:rFonts w:cstheme="minorHAnsi"/>
          <w:sz w:val="24"/>
          <w:lang w:val="sk-SK"/>
        </w:rPr>
        <w:t>y</w:t>
      </w:r>
      <w:r w:rsidR="000E51C4" w:rsidRPr="008E3436">
        <w:rPr>
          <w:rFonts w:cstheme="minorHAnsi"/>
          <w:sz w:val="24"/>
          <w:lang w:val="sk-SK"/>
        </w:rPr>
        <w:t xml:space="preserve"> v roku </w:t>
      </w:r>
      <w:r w:rsidR="000E51C4" w:rsidRPr="008E3436">
        <w:rPr>
          <w:sz w:val="24"/>
          <w:lang w:val="sk-SK"/>
        </w:rPr>
        <w:t>202</w:t>
      </w:r>
      <w:r w:rsidR="00F2585B" w:rsidRPr="008E3436">
        <w:rPr>
          <w:sz w:val="24"/>
          <w:lang w:val="sk-SK"/>
        </w:rPr>
        <w:t>4</w:t>
      </w:r>
      <w:r w:rsidR="000E51C4" w:rsidRPr="008E3436">
        <w:rPr>
          <w:rFonts w:cstheme="minorHAnsi"/>
          <w:sz w:val="24"/>
          <w:lang w:val="sk-SK"/>
        </w:rPr>
        <w:t xml:space="preserve">, prvýkrát sa bude pravidelne indexovať v roku </w:t>
      </w:r>
      <w:r w:rsidR="000E51C4" w:rsidRPr="008E3436">
        <w:rPr>
          <w:sz w:val="24"/>
          <w:lang w:val="sk-SK"/>
        </w:rPr>
        <w:t>202</w:t>
      </w:r>
      <w:r w:rsidR="00B22A5E" w:rsidRPr="008E3436">
        <w:rPr>
          <w:sz w:val="24"/>
          <w:lang w:val="sk-SK"/>
        </w:rPr>
        <w:t>4</w:t>
      </w:r>
      <w:r w:rsidR="000E51C4" w:rsidRPr="008E3436">
        <w:rPr>
          <w:rFonts w:cstheme="minorHAnsi"/>
          <w:sz w:val="24"/>
          <w:lang w:val="sk-SK"/>
        </w:rPr>
        <w:t xml:space="preserve"> </w:t>
      </w:r>
      <w:r w:rsidR="008E3436" w:rsidRPr="008E3436">
        <w:rPr>
          <w:rFonts w:cstheme="minorHAnsi"/>
          <w:sz w:val="24"/>
          <w:lang w:val="sk-SK"/>
        </w:rPr>
        <w:t>v</w:t>
      </w:r>
      <w:r w:rsidR="006F1709" w:rsidRPr="008E3436">
        <w:rPr>
          <w:rFonts w:cstheme="minorHAnsi"/>
          <w:sz w:val="24"/>
          <w:lang w:val="sk-SK"/>
        </w:rPr>
        <w:t> </w:t>
      </w:r>
      <w:r w:rsidR="002973BE" w:rsidRPr="008E3436">
        <w:rPr>
          <w:rFonts w:cstheme="minorHAnsi"/>
          <w:sz w:val="24"/>
          <w:lang w:val="sk-SK"/>
        </w:rPr>
        <w:t>moment</w:t>
      </w:r>
      <w:r w:rsidR="006F1709" w:rsidRPr="008E3436">
        <w:rPr>
          <w:rFonts w:cstheme="minorHAnsi"/>
          <w:sz w:val="24"/>
          <w:lang w:val="sk-SK"/>
        </w:rPr>
        <w:t>e</w:t>
      </w:r>
      <w:r w:rsidR="002973BE" w:rsidRPr="008E3436">
        <w:rPr>
          <w:rFonts w:cstheme="minorHAnsi"/>
          <w:sz w:val="24"/>
          <w:lang w:val="sk-SK"/>
        </w:rPr>
        <w:t xml:space="preserve"> zverejnenia časovo posledného z relevantných údajov potrebných pre všetky indexácie za rok 202</w:t>
      </w:r>
      <w:r w:rsidR="00B22A5E" w:rsidRPr="008E3436">
        <w:rPr>
          <w:rFonts w:cstheme="minorHAnsi"/>
          <w:sz w:val="24"/>
          <w:lang w:val="sk-SK"/>
        </w:rPr>
        <w:t>3</w:t>
      </w:r>
      <w:r w:rsidR="006F1709" w:rsidRPr="008E3436">
        <w:rPr>
          <w:rFonts w:cstheme="minorHAnsi"/>
          <w:sz w:val="24"/>
          <w:lang w:val="sk-SK"/>
        </w:rPr>
        <w:t xml:space="preserve"> s účinnosťou k 1. 7. 2024</w:t>
      </w:r>
      <w:r w:rsidR="00D47EC5" w:rsidRPr="008E3436">
        <w:rPr>
          <w:rFonts w:cstheme="minorHAnsi"/>
          <w:sz w:val="24"/>
          <w:lang w:val="sk-SK"/>
        </w:rPr>
        <w:t>;</w:t>
      </w:r>
      <w:r w:rsidR="00CF2A56" w:rsidRPr="008E3436">
        <w:rPr>
          <w:rFonts w:cstheme="minorHAnsi"/>
          <w:sz w:val="24"/>
          <w:lang w:val="sk-SK"/>
        </w:rPr>
        <w:t xml:space="preserve"> vo vzťahu k indexácii </w:t>
      </w:r>
      <w:r w:rsidR="00384A4C" w:rsidRPr="008E3436">
        <w:rPr>
          <w:rFonts w:cstheme="minorHAnsi"/>
          <w:sz w:val="24"/>
          <w:lang w:val="sk-SK"/>
        </w:rPr>
        <w:t xml:space="preserve">predchádzajúcich </w:t>
      </w:r>
      <w:r w:rsidR="00CF2A56" w:rsidRPr="008E3436">
        <w:rPr>
          <w:rFonts w:cstheme="minorHAnsi"/>
          <w:sz w:val="24"/>
          <w:lang w:val="sk-SK"/>
        </w:rPr>
        <w:t xml:space="preserve">rokov </w:t>
      </w:r>
      <w:r w:rsidR="006F1709" w:rsidRPr="008E3436">
        <w:rPr>
          <w:rFonts w:cstheme="minorHAnsi"/>
          <w:sz w:val="24"/>
          <w:lang w:val="sk-SK"/>
        </w:rPr>
        <w:t xml:space="preserve">a mesiacov </w:t>
      </w:r>
      <w:r w:rsidR="00CF2A56" w:rsidRPr="008E3436">
        <w:rPr>
          <w:rFonts w:cstheme="minorHAnsi"/>
          <w:sz w:val="24"/>
          <w:lang w:val="sk-SK"/>
        </w:rPr>
        <w:t>slúži úvodná indexácia</w:t>
      </w:r>
      <w:r w:rsidR="000E51C4" w:rsidRPr="008E3436">
        <w:rPr>
          <w:rFonts w:cstheme="minorHAnsi"/>
          <w:sz w:val="24"/>
          <w:lang w:val="sk-SK"/>
        </w:rPr>
        <w:t>)</w:t>
      </w:r>
      <w:r w:rsidR="000370F7" w:rsidRPr="008E3436">
        <w:rPr>
          <w:rFonts w:cstheme="minorHAnsi"/>
          <w:sz w:val="24"/>
          <w:lang w:val="sk-SK"/>
        </w:rPr>
        <w:t xml:space="preserve"> </w:t>
      </w:r>
      <w:r w:rsidR="00583503" w:rsidRPr="008E3436">
        <w:rPr>
          <w:rFonts w:cstheme="minorHAnsi"/>
          <w:sz w:val="24"/>
          <w:lang w:val="sk-SK"/>
        </w:rPr>
        <w:t xml:space="preserve">za nasledujúcich pravidiel. </w:t>
      </w:r>
      <w:r w:rsidR="00CF2A56" w:rsidRPr="008E3436">
        <w:rPr>
          <w:rFonts w:cstheme="minorHAnsi"/>
          <w:sz w:val="24"/>
          <w:lang w:val="sk-SK"/>
        </w:rPr>
        <w:t>Pre úpravu Ceny dopravného výkonu na 1 km</w:t>
      </w:r>
      <w:r w:rsidR="00550AC8" w:rsidRPr="008E3436">
        <w:rPr>
          <w:rFonts w:cstheme="minorHAnsi"/>
          <w:sz w:val="24"/>
          <w:lang w:val="sk-SK"/>
        </w:rPr>
        <w:t xml:space="preserve"> v kalendárnom roku</w:t>
      </w:r>
      <w:r w:rsidR="00CF2A56" w:rsidRPr="008E3436">
        <w:rPr>
          <w:rFonts w:cstheme="minorHAnsi"/>
          <w:sz w:val="24"/>
          <w:lang w:val="sk-SK"/>
        </w:rPr>
        <w:t xml:space="preserve"> v každom kalendárnom roku, v ktorom sa vykonáva pravidelná indexácia</w:t>
      </w:r>
      <w:r w:rsidR="00550AC8" w:rsidRPr="008E3436">
        <w:rPr>
          <w:rFonts w:cstheme="minorHAnsi"/>
          <w:sz w:val="24"/>
          <w:lang w:val="sk-SK"/>
        </w:rPr>
        <w:t>,</w:t>
      </w:r>
      <w:r w:rsidR="00CF2A56" w:rsidRPr="008E3436">
        <w:rPr>
          <w:rFonts w:cstheme="minorHAnsi"/>
          <w:sz w:val="24"/>
          <w:lang w:val="sk-SK"/>
        </w:rPr>
        <w:t xml:space="preserve"> bude rozhodujúci rozdiel v Štatistických údajoch za rok </w:t>
      </w:r>
      <w:r w:rsidR="00EB5801" w:rsidRPr="008E3436">
        <w:rPr>
          <w:sz w:val="24"/>
          <w:lang w:val="sk-SK"/>
        </w:rPr>
        <w:t xml:space="preserve">2020 </w:t>
      </w:r>
      <w:r w:rsidR="00CF2A56" w:rsidRPr="008E3436">
        <w:rPr>
          <w:rFonts w:cstheme="minorHAnsi"/>
          <w:sz w:val="24"/>
          <w:lang w:val="sk-SK"/>
        </w:rPr>
        <w:t>a za rok predchádzajúci roku, v ktorom sa aktuálne vykonáva pravidelná indexácia (t.</w:t>
      </w:r>
      <w:r w:rsidR="00D47EC5" w:rsidRPr="008E3436">
        <w:rPr>
          <w:rFonts w:cstheme="minorHAnsi"/>
          <w:sz w:val="24"/>
          <w:lang w:val="sk-SK"/>
        </w:rPr>
        <w:t xml:space="preserve"> </w:t>
      </w:r>
      <w:r w:rsidR="00CF2A56" w:rsidRPr="008E3436">
        <w:rPr>
          <w:rFonts w:cstheme="minorHAnsi"/>
          <w:sz w:val="24"/>
          <w:lang w:val="sk-SK"/>
        </w:rPr>
        <w:t>j. ak dôjde k </w:t>
      </w:r>
      <w:r w:rsidR="00550AC8" w:rsidRPr="008E3436">
        <w:rPr>
          <w:rFonts w:cstheme="minorHAnsi"/>
          <w:sz w:val="24"/>
          <w:lang w:val="sk-SK"/>
        </w:rPr>
        <w:t>Z</w:t>
      </w:r>
      <w:r w:rsidR="00CF2A56" w:rsidRPr="008E3436">
        <w:rPr>
          <w:rFonts w:cstheme="minorHAnsi"/>
          <w:sz w:val="24"/>
          <w:lang w:val="sk-SK"/>
        </w:rPr>
        <w:t xml:space="preserve">ačatiu prevádzky v roku </w:t>
      </w:r>
      <w:r w:rsidR="00CF2A56" w:rsidRPr="008E3436">
        <w:rPr>
          <w:sz w:val="24"/>
          <w:lang w:val="sk-SK"/>
        </w:rPr>
        <w:t>202</w:t>
      </w:r>
      <w:r w:rsidR="002973BE" w:rsidRPr="008E3436">
        <w:rPr>
          <w:sz w:val="24"/>
          <w:lang w:val="sk-SK"/>
        </w:rPr>
        <w:t>4</w:t>
      </w:r>
      <w:r w:rsidR="00CF2A56" w:rsidRPr="008E3436">
        <w:rPr>
          <w:rFonts w:cstheme="minorHAnsi"/>
          <w:sz w:val="24"/>
          <w:lang w:val="sk-SK"/>
        </w:rPr>
        <w:t>, tak v prípade prvej pravidelnej indexáci</w:t>
      </w:r>
      <w:r w:rsidR="00550AC8" w:rsidRPr="008E3436">
        <w:rPr>
          <w:rFonts w:cstheme="minorHAnsi"/>
          <w:sz w:val="24"/>
          <w:lang w:val="sk-SK"/>
        </w:rPr>
        <w:t>e</w:t>
      </w:r>
      <w:r w:rsidR="00CF2A56" w:rsidRPr="008E3436">
        <w:rPr>
          <w:rFonts w:cstheme="minorHAnsi"/>
          <w:sz w:val="24"/>
          <w:lang w:val="sk-SK"/>
        </w:rPr>
        <w:t xml:space="preserve">, ktorá bude vykonaná v roku </w:t>
      </w:r>
      <w:r w:rsidR="00CF2A56" w:rsidRPr="008E3436">
        <w:rPr>
          <w:sz w:val="24"/>
          <w:lang w:val="sk-SK"/>
        </w:rPr>
        <w:t>202</w:t>
      </w:r>
      <w:r w:rsidR="00B22A5E" w:rsidRPr="008E3436">
        <w:rPr>
          <w:sz w:val="24"/>
          <w:lang w:val="sk-SK"/>
        </w:rPr>
        <w:t>4</w:t>
      </w:r>
      <w:r w:rsidR="00CF2A56" w:rsidRPr="008E3436">
        <w:rPr>
          <w:rFonts w:cstheme="minorHAnsi"/>
          <w:sz w:val="24"/>
          <w:lang w:val="sk-SK"/>
        </w:rPr>
        <w:t xml:space="preserve">, budú relevantné štatistické údaje za rok </w:t>
      </w:r>
      <w:r w:rsidR="00CF2A56" w:rsidRPr="008E3436">
        <w:rPr>
          <w:sz w:val="24"/>
          <w:lang w:val="sk-SK"/>
        </w:rPr>
        <w:t>202</w:t>
      </w:r>
      <w:r w:rsidR="00B22A5E" w:rsidRPr="008E3436">
        <w:rPr>
          <w:sz w:val="24"/>
          <w:lang w:val="sk-SK"/>
        </w:rPr>
        <w:t>3</w:t>
      </w:r>
      <w:r w:rsidR="00CF2A56" w:rsidRPr="008E3436">
        <w:rPr>
          <w:rFonts w:cstheme="minorHAnsi"/>
          <w:sz w:val="24"/>
          <w:lang w:val="sk-SK"/>
        </w:rPr>
        <w:t>)</w:t>
      </w:r>
      <w:r w:rsidR="00CF2A56" w:rsidRPr="00553596">
        <w:rPr>
          <w:rFonts w:cstheme="minorHAnsi"/>
          <w:sz w:val="24"/>
          <w:lang w:val="sk-SK"/>
        </w:rPr>
        <w:t xml:space="preserve">. </w:t>
      </w:r>
      <w:r w:rsidR="000370F7" w:rsidRPr="00553596">
        <w:rPr>
          <w:rFonts w:cstheme="minorHAnsi"/>
          <w:sz w:val="24"/>
          <w:lang w:val="sk-SK"/>
        </w:rPr>
        <w:t xml:space="preserve">Dopravca je povinný predložiť Objednávateľovi výpočet upravenej Ceny dopravného výkonu na 1 km, a to najneskôr do </w:t>
      </w:r>
      <w:r w:rsidR="00583503">
        <w:rPr>
          <w:rFonts w:cstheme="minorHAnsi"/>
          <w:sz w:val="24"/>
          <w:lang w:val="sk-SK"/>
        </w:rPr>
        <w:t>30 dní od momentu zverejnenia časovo posledného z údajov relevantných pre indexáciu</w:t>
      </w:r>
      <w:r w:rsidR="00CF2A56" w:rsidRPr="00553596">
        <w:rPr>
          <w:rFonts w:cstheme="minorHAnsi"/>
          <w:sz w:val="24"/>
          <w:lang w:val="sk-SK"/>
        </w:rPr>
        <w:t>, od ktorého sa pravidelná indexácia vykonáva</w:t>
      </w:r>
      <w:r w:rsidR="00583503">
        <w:rPr>
          <w:rFonts w:cstheme="minorHAnsi"/>
          <w:sz w:val="24"/>
          <w:lang w:val="sk-SK"/>
        </w:rPr>
        <w:t xml:space="preserve">; porušenie tejto povinnosti Dopravcom má za následok </w:t>
      </w:r>
      <w:r w:rsidR="002973BE">
        <w:rPr>
          <w:rFonts w:cstheme="minorHAnsi"/>
          <w:sz w:val="24"/>
          <w:lang w:val="sk-SK"/>
        </w:rPr>
        <w:t>posun momentu účinnosti indexácie ku dňu predloženia výpočtu upravenej Ceny dopravného výkonu na 1 km zo strany Dopravcu</w:t>
      </w:r>
      <w:r w:rsidR="00B96987">
        <w:rPr>
          <w:rFonts w:cstheme="minorHAnsi"/>
          <w:sz w:val="24"/>
          <w:lang w:val="sk-SK"/>
        </w:rPr>
        <w:t>, ak je tento moment neskorší, než 1. 7. príslušného roka</w:t>
      </w:r>
      <w:r w:rsidR="00583503">
        <w:rPr>
          <w:rFonts w:cstheme="minorHAnsi"/>
          <w:sz w:val="24"/>
          <w:lang w:val="sk-SK"/>
        </w:rPr>
        <w:t xml:space="preserve">, </w:t>
      </w:r>
      <w:r w:rsidR="004250C0">
        <w:rPr>
          <w:rFonts w:cstheme="minorHAnsi"/>
          <w:sz w:val="24"/>
          <w:lang w:val="sk-SK"/>
        </w:rPr>
        <w:t xml:space="preserve">iba ak </w:t>
      </w:r>
      <w:r w:rsidR="00583503">
        <w:rPr>
          <w:rFonts w:cstheme="minorHAnsi"/>
          <w:sz w:val="24"/>
          <w:lang w:val="sk-SK"/>
        </w:rPr>
        <w:t xml:space="preserve">by indexácia bola v prospech Objednávateľa, v takom prípade </w:t>
      </w:r>
      <w:r w:rsidR="002973BE">
        <w:rPr>
          <w:rFonts w:cstheme="minorHAnsi"/>
          <w:sz w:val="24"/>
          <w:lang w:val="sk-SK"/>
        </w:rPr>
        <w:t>je moment účinnosti indexácie zachovaný k</w:t>
      </w:r>
      <w:r w:rsidR="00B96987">
        <w:rPr>
          <w:rFonts w:cstheme="minorHAnsi"/>
          <w:sz w:val="24"/>
          <w:lang w:val="sk-SK"/>
        </w:rPr>
        <w:t xml:space="preserve"> 1. 7</w:t>
      </w:r>
      <w:r w:rsidR="004250C0">
        <w:rPr>
          <w:rFonts w:cstheme="minorHAnsi"/>
          <w:sz w:val="24"/>
          <w:lang w:val="sk-SK"/>
        </w:rPr>
        <w:t>.</w:t>
      </w:r>
      <w:r w:rsidR="00B96987">
        <w:rPr>
          <w:rFonts w:cstheme="minorHAnsi"/>
          <w:sz w:val="24"/>
          <w:lang w:val="sk-SK"/>
        </w:rPr>
        <w:t xml:space="preserve"> príslušného kalendárneho roka</w:t>
      </w:r>
      <w:r w:rsidR="000370F7" w:rsidRPr="00553596">
        <w:rPr>
          <w:rFonts w:cstheme="minorHAnsi"/>
          <w:sz w:val="24"/>
          <w:lang w:val="sk-SK"/>
        </w:rPr>
        <w:t xml:space="preserve">. Na základe výpočtu upravenej Ceny dopravného výkonu na 1 km </w:t>
      </w:r>
      <w:r w:rsidR="00550AC8" w:rsidRPr="00553596">
        <w:rPr>
          <w:rFonts w:cstheme="minorHAnsi"/>
          <w:sz w:val="24"/>
          <w:lang w:val="sk-SK"/>
        </w:rPr>
        <w:t xml:space="preserve">v kalendárnom roku </w:t>
      </w:r>
      <w:r w:rsidR="000370F7" w:rsidRPr="00553596">
        <w:rPr>
          <w:rFonts w:cstheme="minorHAnsi"/>
          <w:sz w:val="24"/>
          <w:lang w:val="sk-SK"/>
        </w:rPr>
        <w:t xml:space="preserve">pre príslušný kalendárny rok predloženého Dopravcom bude po jeho schválení Objednávateľom medzi </w:t>
      </w:r>
      <w:r w:rsidR="00583503">
        <w:rPr>
          <w:rFonts w:cstheme="minorHAnsi"/>
          <w:sz w:val="24"/>
          <w:lang w:val="sk-SK"/>
        </w:rPr>
        <w:t>Z</w:t>
      </w:r>
      <w:r w:rsidR="000370F7" w:rsidRPr="00553596">
        <w:rPr>
          <w:rFonts w:cstheme="minorHAnsi"/>
          <w:sz w:val="24"/>
          <w:lang w:val="sk-SK"/>
        </w:rPr>
        <w:t xml:space="preserve">mluvnými stranami uzatvorený dodatok k tejto Zmluve, ktorým vstúpi nová Cena dopravného výkonu na 1 km do platnosti, a to s účinnosťou </w:t>
      </w:r>
      <w:r w:rsidR="00583503">
        <w:rPr>
          <w:rFonts w:cstheme="minorHAnsi"/>
          <w:sz w:val="24"/>
          <w:lang w:val="sk-SK"/>
        </w:rPr>
        <w:t xml:space="preserve">k </w:t>
      </w:r>
      <w:r w:rsidR="00B96987">
        <w:rPr>
          <w:rFonts w:cstheme="minorHAnsi"/>
          <w:sz w:val="24"/>
          <w:lang w:val="sk-SK"/>
        </w:rPr>
        <w:t>1. 7</w:t>
      </w:r>
      <w:r w:rsidR="004250C0">
        <w:rPr>
          <w:rFonts w:cstheme="minorHAnsi"/>
          <w:sz w:val="24"/>
          <w:lang w:val="sk-SK"/>
        </w:rPr>
        <w:t>.</w:t>
      </w:r>
      <w:r w:rsidR="00B96987">
        <w:rPr>
          <w:rFonts w:cstheme="minorHAnsi"/>
          <w:sz w:val="24"/>
          <w:lang w:val="sk-SK"/>
        </w:rPr>
        <w:t xml:space="preserve"> príslušného </w:t>
      </w:r>
      <w:r w:rsidR="00B96987">
        <w:rPr>
          <w:rFonts w:cstheme="minorHAnsi"/>
          <w:sz w:val="24"/>
          <w:lang w:val="sk-SK"/>
        </w:rPr>
        <w:lastRenderedPageBreak/>
        <w:t>kalendárneho roka</w:t>
      </w:r>
      <w:r w:rsidR="00A76B94">
        <w:rPr>
          <w:rFonts w:cstheme="minorHAnsi"/>
          <w:sz w:val="24"/>
          <w:lang w:val="sk-SK"/>
        </w:rPr>
        <w:t>, pokiaľ Zmluva neurčuje iný moment účinnosti</w:t>
      </w:r>
      <w:r w:rsidR="00583503">
        <w:rPr>
          <w:rFonts w:cstheme="minorHAnsi"/>
          <w:sz w:val="24"/>
          <w:lang w:val="sk-SK"/>
        </w:rPr>
        <w:t>.</w:t>
      </w:r>
      <w:r w:rsidR="009445B1">
        <w:rPr>
          <w:rFonts w:cstheme="minorHAnsi"/>
          <w:sz w:val="24"/>
          <w:lang w:val="sk-SK"/>
        </w:rPr>
        <w:t xml:space="preserve"> Pokiaľ Dopravca poruší svoju povinnosť predložiť Objednávateľovi</w:t>
      </w:r>
      <w:r w:rsidR="00583503">
        <w:rPr>
          <w:rFonts w:cstheme="minorHAnsi"/>
          <w:sz w:val="24"/>
          <w:lang w:val="sk-SK"/>
        </w:rPr>
        <w:t xml:space="preserve"> </w:t>
      </w:r>
      <w:r w:rsidR="009445B1" w:rsidRPr="00553596">
        <w:rPr>
          <w:rFonts w:cstheme="minorHAnsi"/>
          <w:sz w:val="24"/>
          <w:lang w:val="sk-SK"/>
        </w:rPr>
        <w:t>výpočet upravenej Ceny dopravného výkonu na 1 km</w:t>
      </w:r>
      <w:r w:rsidR="00C23A4B">
        <w:rPr>
          <w:rFonts w:cstheme="minorHAnsi"/>
          <w:sz w:val="24"/>
          <w:lang w:val="sk-SK"/>
        </w:rPr>
        <w:t>, je Objednávateľ oprávnený</w:t>
      </w:r>
      <w:r w:rsidR="009A3F8B">
        <w:rPr>
          <w:rFonts w:cstheme="minorHAnsi"/>
          <w:sz w:val="24"/>
          <w:lang w:val="sk-SK"/>
        </w:rPr>
        <w:t>, nie však povinný,</w:t>
      </w:r>
      <w:r w:rsidR="00C23A4B">
        <w:rPr>
          <w:rFonts w:cstheme="minorHAnsi"/>
          <w:sz w:val="24"/>
          <w:lang w:val="sk-SK"/>
        </w:rPr>
        <w:t xml:space="preserve"> jednostranne upraviť </w:t>
      </w:r>
      <w:r w:rsidR="00C23A4B" w:rsidRPr="00553596">
        <w:rPr>
          <w:rFonts w:cstheme="minorHAnsi"/>
          <w:sz w:val="24"/>
          <w:lang w:val="sk-SK"/>
        </w:rPr>
        <w:t>Cen</w:t>
      </w:r>
      <w:r w:rsidR="00C23A4B">
        <w:rPr>
          <w:rFonts w:cstheme="minorHAnsi"/>
          <w:sz w:val="24"/>
          <w:lang w:val="sk-SK"/>
        </w:rPr>
        <w:t>u</w:t>
      </w:r>
      <w:r w:rsidR="00C23A4B" w:rsidRPr="00553596">
        <w:rPr>
          <w:rFonts w:cstheme="minorHAnsi"/>
          <w:sz w:val="24"/>
          <w:lang w:val="sk-SK"/>
        </w:rPr>
        <w:t xml:space="preserve"> dopravného výkonu na 1 km</w:t>
      </w:r>
      <w:r w:rsidR="00C23A4B">
        <w:rPr>
          <w:rFonts w:cstheme="minorHAnsi"/>
          <w:sz w:val="24"/>
          <w:lang w:val="sk-SK"/>
        </w:rPr>
        <w:t xml:space="preserve"> na základe vlastného výpočtu a takáto úprava bude záväzná aj bez uzatvorenia dodatku k tejto Zmluve</w:t>
      </w:r>
      <w:r w:rsidR="002B01CD">
        <w:rPr>
          <w:rFonts w:cstheme="minorHAnsi"/>
          <w:sz w:val="24"/>
          <w:lang w:val="sk-SK"/>
        </w:rPr>
        <w:t xml:space="preserve"> taktiež s účinnosťou k</w:t>
      </w:r>
      <w:r w:rsidR="00B96987">
        <w:rPr>
          <w:rFonts w:cstheme="minorHAnsi"/>
          <w:sz w:val="24"/>
          <w:lang w:val="sk-SK"/>
        </w:rPr>
        <w:t> 1. 7 príslušného kalendárneho roka</w:t>
      </w:r>
      <w:r w:rsidR="00C23A4B">
        <w:rPr>
          <w:rFonts w:cstheme="minorHAnsi"/>
          <w:sz w:val="24"/>
          <w:lang w:val="sk-SK"/>
        </w:rPr>
        <w:t>.</w:t>
      </w:r>
    </w:p>
    <w:p w14:paraId="25182711" w14:textId="6171E4BB" w:rsidR="00BD6EFD" w:rsidRPr="00A824BF" w:rsidRDefault="00583503" w:rsidP="00A824BF">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Pokiaľ ani do </w:t>
      </w:r>
      <w:r w:rsidR="00384A4C">
        <w:rPr>
          <w:rFonts w:cstheme="minorHAnsi"/>
          <w:sz w:val="24"/>
          <w:lang w:val="sk-SK"/>
        </w:rPr>
        <w:t>3</w:t>
      </w:r>
      <w:r w:rsidR="00B96987">
        <w:rPr>
          <w:rFonts w:cstheme="minorHAnsi"/>
          <w:sz w:val="24"/>
          <w:lang w:val="sk-SK"/>
        </w:rPr>
        <w:t>0</w:t>
      </w:r>
      <w:r>
        <w:rPr>
          <w:rFonts w:cstheme="minorHAnsi"/>
          <w:sz w:val="24"/>
          <w:lang w:val="sk-SK"/>
        </w:rPr>
        <w:t xml:space="preserve">. </w:t>
      </w:r>
      <w:r w:rsidR="00B96987">
        <w:rPr>
          <w:rFonts w:cstheme="minorHAnsi"/>
          <w:sz w:val="24"/>
          <w:lang w:val="sk-SK"/>
        </w:rPr>
        <w:t>6</w:t>
      </w:r>
      <w:r>
        <w:rPr>
          <w:rFonts w:cstheme="minorHAnsi"/>
          <w:sz w:val="24"/>
          <w:lang w:val="sk-SK"/>
        </w:rPr>
        <w:t>.</w:t>
      </w:r>
      <w:r w:rsidR="004B6F0E">
        <w:rPr>
          <w:rFonts w:cstheme="minorHAnsi"/>
          <w:sz w:val="24"/>
          <w:lang w:val="sk-SK"/>
        </w:rPr>
        <w:t xml:space="preserve"> ktoréhokoľvek</w:t>
      </w:r>
      <w:r>
        <w:rPr>
          <w:rFonts w:cstheme="minorHAnsi"/>
          <w:sz w:val="24"/>
          <w:lang w:val="sk-SK"/>
        </w:rPr>
        <w:t xml:space="preserve"> roka, v ktorom prebieha pravidelná indexácia</w:t>
      </w:r>
      <w:r w:rsidR="004B6F0E">
        <w:rPr>
          <w:rFonts w:cstheme="minorHAnsi"/>
          <w:sz w:val="24"/>
          <w:lang w:val="sk-SK"/>
        </w:rPr>
        <w:t>,</w:t>
      </w:r>
      <w:r>
        <w:rPr>
          <w:rFonts w:cstheme="minorHAnsi"/>
          <w:sz w:val="24"/>
          <w:lang w:val="sk-SK"/>
        </w:rPr>
        <w:t xml:space="preserve"> nebude zverejnený </w:t>
      </w:r>
      <w:r w:rsidR="004B6F0E">
        <w:rPr>
          <w:rFonts w:cstheme="minorHAnsi"/>
          <w:sz w:val="24"/>
          <w:lang w:val="sk-SK"/>
        </w:rPr>
        <w:t xml:space="preserve">ktorýkoľvek z údajov potrebných pre indexáciu, dôjde k indexácii s účinnosťou k 1. </w:t>
      </w:r>
      <w:r w:rsidR="00B96987">
        <w:rPr>
          <w:rFonts w:cstheme="minorHAnsi"/>
          <w:sz w:val="24"/>
          <w:lang w:val="sk-SK"/>
        </w:rPr>
        <w:t>7</w:t>
      </w:r>
      <w:r w:rsidR="004B6F0E">
        <w:rPr>
          <w:rFonts w:cstheme="minorHAnsi"/>
          <w:sz w:val="24"/>
          <w:lang w:val="sk-SK"/>
        </w:rPr>
        <w:t xml:space="preserve">. nasledovne: položky, k indexácii ktorých sú k dispozícii všetky údaje, budú indexované podľa týchto údajov; položky, k indexácii ktorých </w:t>
      </w:r>
      <w:r w:rsidR="009D338B">
        <w:rPr>
          <w:rFonts w:cstheme="minorHAnsi"/>
          <w:sz w:val="24"/>
          <w:lang w:val="sk-SK"/>
        </w:rPr>
        <w:t xml:space="preserve">nie </w:t>
      </w:r>
      <w:r w:rsidR="004B6F0E">
        <w:rPr>
          <w:rFonts w:cstheme="minorHAnsi"/>
          <w:sz w:val="24"/>
          <w:lang w:val="sk-SK"/>
        </w:rPr>
        <w:t>sú k dispozícii všetky údaje</w:t>
      </w:r>
      <w:r w:rsidR="000A7633">
        <w:rPr>
          <w:rFonts w:cstheme="minorHAnsi"/>
          <w:sz w:val="24"/>
          <w:lang w:val="sk-SK"/>
        </w:rPr>
        <w:t>,</w:t>
      </w:r>
      <w:r w:rsidR="004B6F0E">
        <w:rPr>
          <w:rFonts w:cstheme="minorHAnsi"/>
          <w:sz w:val="24"/>
          <w:lang w:val="sk-SK"/>
        </w:rPr>
        <w:t xml:space="preserve"> sa budú dočasne indexovať indexom </w:t>
      </w:r>
      <w:r w:rsidR="009D338B">
        <w:rPr>
          <w:rFonts w:cstheme="minorHAnsi"/>
          <w:sz w:val="24"/>
          <w:lang w:val="sk-SK"/>
        </w:rPr>
        <w:t>z predchádzajúceho roku, a ak bol tento údaj záporný, tak indexom „</w:t>
      </w:r>
      <w:r w:rsidR="004B6F0E">
        <w:rPr>
          <w:rFonts w:cstheme="minorHAnsi"/>
          <w:sz w:val="24"/>
          <w:lang w:val="sk-SK"/>
        </w:rPr>
        <w:t>1</w:t>
      </w:r>
      <w:r w:rsidR="009D338B">
        <w:rPr>
          <w:rFonts w:cstheme="minorHAnsi"/>
          <w:sz w:val="24"/>
          <w:lang w:val="sk-SK"/>
        </w:rPr>
        <w:t>“</w:t>
      </w:r>
      <w:r w:rsidR="004B6F0E">
        <w:rPr>
          <w:rFonts w:cstheme="minorHAnsi"/>
          <w:sz w:val="24"/>
          <w:lang w:val="sk-SK"/>
        </w:rPr>
        <w:t xml:space="preserve"> (t.</w:t>
      </w:r>
      <w:r w:rsidR="0068469F">
        <w:rPr>
          <w:rFonts w:cstheme="minorHAnsi"/>
          <w:sz w:val="24"/>
          <w:lang w:val="sk-SK"/>
        </w:rPr>
        <w:t xml:space="preserve"> </w:t>
      </w:r>
      <w:r w:rsidR="004B6F0E">
        <w:rPr>
          <w:rFonts w:cstheme="minorHAnsi"/>
          <w:sz w:val="24"/>
          <w:lang w:val="sk-SK"/>
        </w:rPr>
        <w:t>j. výška</w:t>
      </w:r>
      <w:r w:rsidR="009D338B">
        <w:rPr>
          <w:rFonts w:cstheme="minorHAnsi"/>
          <w:sz w:val="24"/>
          <w:lang w:val="sk-SK"/>
        </w:rPr>
        <w:t xml:space="preserve"> </w:t>
      </w:r>
      <w:r w:rsidR="004B6F0E">
        <w:rPr>
          <w:rFonts w:cstheme="minorHAnsi"/>
          <w:sz w:val="24"/>
          <w:lang w:val="sk-SK"/>
        </w:rPr>
        <w:t>sa nezmení) a</w:t>
      </w:r>
      <w:r w:rsidR="009D338B">
        <w:rPr>
          <w:rFonts w:cstheme="minorHAnsi"/>
          <w:sz w:val="24"/>
          <w:lang w:val="sk-SK"/>
        </w:rPr>
        <w:t> následne sa</w:t>
      </w:r>
      <w:r w:rsidR="004B6F0E">
        <w:rPr>
          <w:rFonts w:cstheme="minorHAnsi"/>
          <w:sz w:val="24"/>
          <w:lang w:val="sk-SK"/>
        </w:rPr>
        <w:t> zindexujú bezodkladne, najneskôr do 30 dní,</w:t>
      </w:r>
      <w:r w:rsidR="009D338B">
        <w:rPr>
          <w:rFonts w:cstheme="minorHAnsi"/>
          <w:sz w:val="24"/>
          <w:lang w:val="sk-SK"/>
        </w:rPr>
        <w:t xml:space="preserve"> po zverejnení pos</w:t>
      </w:r>
      <w:r w:rsidR="00885B66">
        <w:rPr>
          <w:rFonts w:cstheme="minorHAnsi"/>
          <w:sz w:val="24"/>
          <w:lang w:val="sk-SK"/>
        </w:rPr>
        <w:t>l</w:t>
      </w:r>
      <w:r w:rsidR="009D338B">
        <w:rPr>
          <w:rFonts w:cstheme="minorHAnsi"/>
          <w:sz w:val="24"/>
          <w:lang w:val="sk-SK"/>
        </w:rPr>
        <w:t>edného z relevantných údajov pre indexáciu,</w:t>
      </w:r>
      <w:r w:rsidR="004B6F0E">
        <w:rPr>
          <w:rFonts w:cstheme="minorHAnsi"/>
          <w:sz w:val="24"/>
          <w:lang w:val="sk-SK"/>
        </w:rPr>
        <w:t xml:space="preserve"> so spätnou účinnosťou k 1.</w:t>
      </w:r>
      <w:r w:rsidR="009D338B">
        <w:rPr>
          <w:rFonts w:cstheme="minorHAnsi"/>
          <w:sz w:val="24"/>
          <w:lang w:val="sk-SK"/>
        </w:rPr>
        <w:t xml:space="preserve"> </w:t>
      </w:r>
      <w:r w:rsidR="004332DE">
        <w:rPr>
          <w:rFonts w:cstheme="minorHAnsi"/>
          <w:sz w:val="24"/>
          <w:lang w:val="sk-SK"/>
        </w:rPr>
        <w:t>7</w:t>
      </w:r>
      <w:r w:rsidR="004B6F0E">
        <w:rPr>
          <w:rFonts w:cstheme="minorHAnsi"/>
          <w:sz w:val="24"/>
          <w:lang w:val="sk-SK"/>
        </w:rPr>
        <w:t>.</w:t>
      </w:r>
      <w:r w:rsidR="009D338B">
        <w:rPr>
          <w:rFonts w:cstheme="minorHAnsi"/>
          <w:sz w:val="24"/>
          <w:lang w:val="sk-SK"/>
        </w:rPr>
        <w:t>, pričom</w:t>
      </w:r>
      <w:r w:rsidR="004B6F0E">
        <w:rPr>
          <w:rFonts w:cstheme="minorHAnsi"/>
          <w:sz w:val="24"/>
          <w:lang w:val="sk-SK"/>
        </w:rPr>
        <w:t xml:space="preserve"> finančné rozdiely v súvislosti so spätnou indexáciou sa vyúčtujú a vyrovnajú v najbližšom pravidelnom vyrovnaní ceny dopravného výkonu. Na indexáciu podľa </w:t>
      </w:r>
      <w:r w:rsidR="00526C04">
        <w:rPr>
          <w:rFonts w:cstheme="minorHAnsi"/>
          <w:sz w:val="24"/>
          <w:lang w:val="sk-SK"/>
        </w:rPr>
        <w:t>tohto bodu 12.</w:t>
      </w:r>
      <w:r w:rsidR="000A7633">
        <w:rPr>
          <w:rFonts w:cstheme="minorHAnsi"/>
          <w:sz w:val="24"/>
          <w:lang w:val="sk-SK"/>
        </w:rPr>
        <w:t>4</w:t>
      </w:r>
      <w:r w:rsidR="004B6F0E">
        <w:rPr>
          <w:rFonts w:cstheme="minorHAnsi"/>
          <w:sz w:val="24"/>
          <w:lang w:val="sk-SK"/>
        </w:rPr>
        <w:t xml:space="preserve"> sa pravidlá </w:t>
      </w:r>
      <w:r w:rsidR="00EA1E6D">
        <w:rPr>
          <w:rFonts w:cstheme="minorHAnsi"/>
          <w:sz w:val="24"/>
          <w:lang w:val="sk-SK"/>
        </w:rPr>
        <w:t xml:space="preserve">a povinnosti Dopravcu a práva Objednávateľa </w:t>
      </w:r>
      <w:r w:rsidR="004B6F0E">
        <w:rPr>
          <w:rFonts w:cstheme="minorHAnsi"/>
          <w:sz w:val="24"/>
          <w:lang w:val="sk-SK"/>
        </w:rPr>
        <w:t>podľa bodu 12.</w:t>
      </w:r>
      <w:r w:rsidR="000A7633">
        <w:rPr>
          <w:rFonts w:cstheme="minorHAnsi"/>
          <w:sz w:val="24"/>
          <w:lang w:val="sk-SK"/>
        </w:rPr>
        <w:t>3</w:t>
      </w:r>
      <w:r w:rsidR="004B6F0E" w:rsidRPr="004B6F0E">
        <w:rPr>
          <w:rFonts w:cstheme="minorHAnsi"/>
          <w:sz w:val="24"/>
          <w:lang w:val="sk-SK"/>
        </w:rPr>
        <w:t xml:space="preserve"> </w:t>
      </w:r>
      <w:r w:rsidR="004B6F0E">
        <w:rPr>
          <w:rFonts w:cstheme="minorHAnsi"/>
          <w:sz w:val="24"/>
          <w:lang w:val="sk-SK"/>
        </w:rPr>
        <w:t>uplatnia</w:t>
      </w:r>
      <w:r w:rsidR="004E2F2B">
        <w:rPr>
          <w:rFonts w:cstheme="minorHAnsi"/>
          <w:sz w:val="24"/>
          <w:lang w:val="sk-SK"/>
        </w:rPr>
        <w:t xml:space="preserve"> </w:t>
      </w:r>
      <w:r w:rsidR="0088008A" w:rsidRPr="000D5F56">
        <w:rPr>
          <w:rFonts w:cstheme="minorHAnsi"/>
          <w:sz w:val="24"/>
          <w:lang w:val="sk-SK"/>
        </w:rPr>
        <w:t>primerane</w:t>
      </w:r>
      <w:r w:rsidR="004B6F0E">
        <w:rPr>
          <w:rFonts w:cstheme="minorHAnsi"/>
          <w:sz w:val="24"/>
          <w:lang w:val="sk-SK"/>
        </w:rPr>
        <w:t>.</w:t>
      </w:r>
    </w:p>
    <w:p w14:paraId="5804CABA" w14:textId="23510286" w:rsidR="009E01D0" w:rsidRPr="00632651" w:rsidRDefault="00550AC8" w:rsidP="0046786A">
      <w:pPr>
        <w:pStyle w:val="Nadpis1"/>
        <w:ind w:left="709" w:hanging="709"/>
        <w:rPr>
          <w:lang w:val="sk-SK"/>
        </w:rPr>
      </w:pPr>
      <w:bookmarkStart w:id="52" w:name="_Toc27663276"/>
      <w:bookmarkStart w:id="53" w:name="_Toc41550284"/>
      <w:bookmarkStart w:id="54" w:name="_Toc77245837"/>
      <w:r w:rsidRPr="00553596">
        <w:rPr>
          <w:lang w:val="sk-SK"/>
        </w:rPr>
        <w:t xml:space="preserve">Niektoré </w:t>
      </w:r>
      <w:bookmarkStart w:id="55" w:name="_Toc38530399"/>
      <w:r w:rsidR="009E01D0" w:rsidRPr="00553596">
        <w:rPr>
          <w:lang w:val="sk-SK"/>
        </w:rPr>
        <w:t>Sankc</w:t>
      </w:r>
      <w:r w:rsidR="004B05DE" w:rsidRPr="00553596">
        <w:rPr>
          <w:lang w:val="sk-SK"/>
        </w:rPr>
        <w:t>i</w:t>
      </w:r>
      <w:r w:rsidR="009E01D0" w:rsidRPr="00553596">
        <w:rPr>
          <w:lang w:val="sk-SK"/>
        </w:rPr>
        <w:t>e</w:t>
      </w:r>
      <w:bookmarkEnd w:id="52"/>
      <w:bookmarkEnd w:id="53"/>
      <w:bookmarkEnd w:id="54"/>
      <w:bookmarkEnd w:id="55"/>
    </w:p>
    <w:p w14:paraId="4AE23675" w14:textId="6F0B89F0" w:rsidR="009E01D0" w:rsidRPr="006C7EA7"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8D4314">
        <w:rPr>
          <w:rFonts w:asciiTheme="minorHAnsi" w:hAnsiTheme="minorHAnsi" w:cstheme="minorHAnsi"/>
          <w:sz w:val="24"/>
          <w:lang w:val="sk-SK"/>
        </w:rPr>
        <w:t xml:space="preserve">Ak bude Objednávateľ v </w:t>
      </w:r>
      <w:r w:rsidRPr="002F5881">
        <w:rPr>
          <w:rFonts w:asciiTheme="minorHAnsi" w:hAnsiTheme="minorHAnsi" w:cstheme="minorHAnsi"/>
          <w:sz w:val="24"/>
          <w:lang w:val="sk-SK"/>
        </w:rPr>
        <w:t>omeškaní s úhradou akejkoľvek platby podľa tejto Zmluvy, je Dopravca oprávnený účtovať Objednávateľovi zákonný úrok z omeškania vo výške podľa právnych predpisov.</w:t>
      </w:r>
    </w:p>
    <w:p w14:paraId="63500E21" w14:textId="15B1D919" w:rsidR="009E01D0" w:rsidRPr="00553596"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 prípade, keď dôjde k neuskutočneniu Spoja alebo k oneskoreniu Spoja spôsobenou vinou Dopravcu, je Objednávateľ oprávnený uložiť Dopravcovi za každý takýto prípad zmluvnú pokutu</w:t>
      </w:r>
      <w:r w:rsidR="009E01D0" w:rsidRPr="00553596">
        <w:rPr>
          <w:rFonts w:asciiTheme="minorHAnsi" w:hAnsiTheme="minorHAnsi" w:cstheme="minorHAnsi"/>
          <w:sz w:val="24"/>
          <w:lang w:val="sk-SK"/>
        </w:rPr>
        <w:t>:</w:t>
      </w:r>
    </w:p>
    <w:p w14:paraId="113AE9D9" w14:textId="16335524" w:rsidR="009E01D0" w:rsidRPr="00553596" w:rsidRDefault="00EC71D4"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w:t>
      </w:r>
      <w:r w:rsidR="009E01D0" w:rsidRPr="00553596">
        <w:rPr>
          <w:rFonts w:cstheme="minorHAnsi"/>
          <w:sz w:val="24"/>
          <w:lang w:val="sk-SK"/>
        </w:rPr>
        <w:t xml:space="preserve"> výš</w:t>
      </w:r>
      <w:r w:rsidRPr="00553596">
        <w:rPr>
          <w:rFonts w:cstheme="minorHAnsi"/>
          <w:sz w:val="24"/>
          <w:lang w:val="sk-SK"/>
        </w:rPr>
        <w:t>ke</w:t>
      </w:r>
      <w:r w:rsidR="009E01D0" w:rsidRPr="00553596">
        <w:rPr>
          <w:rFonts w:cstheme="minorHAnsi"/>
          <w:sz w:val="24"/>
          <w:lang w:val="sk-SK"/>
        </w:rPr>
        <w:t xml:space="preserve"> </w:t>
      </w:r>
      <w:r w:rsidR="00AC291D" w:rsidRPr="00553596">
        <w:rPr>
          <w:rFonts w:cstheme="minorHAnsi"/>
          <w:sz w:val="24"/>
          <w:lang w:val="sk-SK"/>
        </w:rPr>
        <w:t>20</w:t>
      </w:r>
      <w:r w:rsidR="009E01D0" w:rsidRPr="00553596">
        <w:rPr>
          <w:rFonts w:cstheme="minorHAnsi"/>
          <w:sz w:val="24"/>
          <w:lang w:val="sk-SK"/>
        </w:rPr>
        <w:t xml:space="preserve">,- </w:t>
      </w:r>
      <w:r w:rsidR="00AC291D" w:rsidRPr="00553596">
        <w:rPr>
          <w:rFonts w:cstheme="minorHAnsi"/>
          <w:sz w:val="24"/>
          <w:lang w:val="sk-SK"/>
        </w:rPr>
        <w:t>EUR</w:t>
      </w:r>
      <w:r w:rsidR="009E01D0" w:rsidRPr="00553596">
        <w:rPr>
          <w:rFonts w:cstheme="minorHAnsi"/>
          <w:sz w:val="24"/>
          <w:lang w:val="sk-SK"/>
        </w:rPr>
        <w:t xml:space="preserve"> v p</w:t>
      </w:r>
      <w:r w:rsidRPr="00553596">
        <w:rPr>
          <w:rFonts w:cstheme="minorHAnsi"/>
          <w:sz w:val="24"/>
          <w:lang w:val="sk-SK"/>
        </w:rPr>
        <w:t>r</w:t>
      </w:r>
      <w:r w:rsidR="009E01D0" w:rsidRPr="00553596">
        <w:rPr>
          <w:rFonts w:cstheme="minorHAnsi"/>
          <w:sz w:val="24"/>
          <w:lang w:val="sk-SK"/>
        </w:rPr>
        <w:t>ípad</w:t>
      </w:r>
      <w:r w:rsidRPr="00553596">
        <w:rPr>
          <w:rFonts w:cstheme="minorHAnsi"/>
          <w:sz w:val="24"/>
          <w:lang w:val="sk-SK"/>
        </w:rPr>
        <w:t>e</w:t>
      </w:r>
      <w:r w:rsidR="009E01D0" w:rsidRPr="00553596">
        <w:rPr>
          <w:rFonts w:cstheme="minorHAnsi"/>
          <w:sz w:val="24"/>
          <w:lang w:val="sk-SK"/>
        </w:rPr>
        <w:t xml:space="preserve"> </w:t>
      </w:r>
      <w:r w:rsidRPr="00553596">
        <w:rPr>
          <w:rFonts w:cstheme="minorHAnsi"/>
          <w:sz w:val="24"/>
          <w:lang w:val="sk-SK"/>
        </w:rPr>
        <w:t>oneskorenia</w:t>
      </w:r>
      <w:r w:rsidR="009E01D0" w:rsidRPr="00553596">
        <w:rPr>
          <w:rFonts w:cstheme="minorHAnsi"/>
          <w:sz w:val="24"/>
          <w:lang w:val="sk-SK"/>
        </w:rPr>
        <w:t xml:space="preserve"> Spoj</w:t>
      </w:r>
      <w:r w:rsidRPr="00553596">
        <w:rPr>
          <w:rFonts w:cstheme="minorHAnsi"/>
          <w:sz w:val="24"/>
          <w:lang w:val="sk-SK"/>
        </w:rPr>
        <w:t>a</w:t>
      </w:r>
      <w:r w:rsidR="009E01D0" w:rsidRPr="00553596">
        <w:rPr>
          <w:rFonts w:cstheme="minorHAnsi"/>
          <w:sz w:val="24"/>
          <w:lang w:val="sk-SK"/>
        </w:rPr>
        <w:t xml:space="preserve"> o v</w:t>
      </w:r>
      <w:r w:rsidRPr="00553596">
        <w:rPr>
          <w:rFonts w:cstheme="minorHAnsi"/>
          <w:sz w:val="24"/>
          <w:lang w:val="sk-SK"/>
        </w:rPr>
        <w:t>iac</w:t>
      </w:r>
      <w:r w:rsidR="009E01D0" w:rsidRPr="00553596">
        <w:rPr>
          <w:rFonts w:cstheme="minorHAnsi"/>
          <w:sz w:val="24"/>
          <w:lang w:val="sk-SK"/>
        </w:rPr>
        <w:t xml:space="preserve"> n</w:t>
      </w:r>
      <w:r w:rsidR="00E37A8D" w:rsidRPr="00553596">
        <w:rPr>
          <w:rFonts w:cstheme="minorHAnsi"/>
          <w:sz w:val="24"/>
          <w:lang w:val="sk-SK"/>
        </w:rPr>
        <w:t>ež 10 min</w:t>
      </w:r>
      <w:r w:rsidRPr="00553596">
        <w:rPr>
          <w:rFonts w:cstheme="minorHAnsi"/>
          <w:sz w:val="24"/>
          <w:lang w:val="sk-SK"/>
        </w:rPr>
        <w:t>ú</w:t>
      </w:r>
      <w:r w:rsidR="00E37A8D" w:rsidRPr="00553596">
        <w:rPr>
          <w:rFonts w:cstheme="minorHAnsi"/>
          <w:sz w:val="24"/>
          <w:lang w:val="sk-SK"/>
        </w:rPr>
        <w:t>t a m</w:t>
      </w:r>
      <w:r w:rsidRPr="00553596">
        <w:rPr>
          <w:rFonts w:cstheme="minorHAnsi"/>
          <w:sz w:val="24"/>
          <w:lang w:val="sk-SK"/>
        </w:rPr>
        <w:t>enej</w:t>
      </w:r>
      <w:r w:rsidR="00E37A8D" w:rsidRPr="00553596">
        <w:rPr>
          <w:rFonts w:cstheme="minorHAnsi"/>
          <w:sz w:val="24"/>
          <w:lang w:val="sk-SK"/>
        </w:rPr>
        <w:t xml:space="preserve"> než 30 min</w:t>
      </w:r>
      <w:r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E37A8D" w:rsidRPr="00553596">
        <w:rPr>
          <w:rFonts w:cstheme="minorHAnsi"/>
          <w:sz w:val="24"/>
          <w:lang w:val="sk-SK"/>
        </w:rPr>
        <w:t>;</w:t>
      </w:r>
    </w:p>
    <w:p w14:paraId="23330EB4" w14:textId="6DAAFFB8" w:rsidR="009B4981"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40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p</w:t>
      </w:r>
      <w:r w:rsidR="00EC71D4" w:rsidRPr="00553596">
        <w:rPr>
          <w:rFonts w:cstheme="minorHAnsi"/>
          <w:sz w:val="24"/>
          <w:lang w:val="sk-SK"/>
        </w:rPr>
        <w:t>r</w:t>
      </w:r>
      <w:r w:rsidRPr="00553596">
        <w:rPr>
          <w:rFonts w:cstheme="minorHAnsi"/>
          <w:sz w:val="24"/>
          <w:lang w:val="sk-SK"/>
        </w:rPr>
        <w:t>ípad</w:t>
      </w:r>
      <w:r w:rsidR="00EC71D4" w:rsidRPr="00553596">
        <w:rPr>
          <w:rFonts w:cstheme="minorHAnsi"/>
          <w:sz w:val="24"/>
          <w:lang w:val="sk-SK"/>
        </w:rPr>
        <w:t>e</w:t>
      </w:r>
      <w:r w:rsidRPr="00553596">
        <w:rPr>
          <w:rFonts w:cstheme="minorHAnsi"/>
          <w:sz w:val="24"/>
          <w:lang w:val="sk-SK"/>
        </w:rPr>
        <w:t xml:space="preserve"> </w:t>
      </w:r>
      <w:r w:rsidR="00EC71D4" w:rsidRPr="00553596">
        <w:rPr>
          <w:rFonts w:cstheme="minorHAnsi"/>
          <w:sz w:val="24"/>
          <w:lang w:val="sk-SK"/>
        </w:rPr>
        <w:t>oneskorenia</w:t>
      </w:r>
      <w:r w:rsidRPr="00553596">
        <w:rPr>
          <w:rFonts w:cstheme="minorHAnsi"/>
          <w:sz w:val="24"/>
          <w:lang w:val="sk-SK"/>
        </w:rPr>
        <w:t xml:space="preserve"> Spoj</w:t>
      </w:r>
      <w:r w:rsidR="00EC71D4" w:rsidRPr="00553596">
        <w:rPr>
          <w:rFonts w:cstheme="minorHAnsi"/>
          <w:sz w:val="24"/>
          <w:lang w:val="sk-SK"/>
        </w:rPr>
        <w:t>a</w:t>
      </w:r>
      <w:r w:rsidRPr="00553596">
        <w:rPr>
          <w:rFonts w:cstheme="minorHAnsi"/>
          <w:sz w:val="24"/>
          <w:lang w:val="sk-SK"/>
        </w:rPr>
        <w:t xml:space="preserve"> v </w:t>
      </w:r>
      <w:r w:rsidR="00E37A8D" w:rsidRPr="00553596">
        <w:rPr>
          <w:rFonts w:cstheme="minorHAnsi"/>
          <w:sz w:val="24"/>
          <w:lang w:val="sk-SK"/>
        </w:rPr>
        <w:t>rozme</w:t>
      </w:r>
      <w:r w:rsidR="00EC71D4" w:rsidRPr="00553596">
        <w:rPr>
          <w:rFonts w:cstheme="minorHAnsi"/>
          <w:sz w:val="24"/>
          <w:lang w:val="sk-SK"/>
        </w:rPr>
        <w:t>dzí</w:t>
      </w:r>
      <w:r w:rsidR="00E37A8D" w:rsidRPr="00553596">
        <w:rPr>
          <w:rFonts w:cstheme="minorHAnsi"/>
          <w:sz w:val="24"/>
          <w:lang w:val="sk-SK"/>
        </w:rPr>
        <w:t xml:space="preserve"> od 30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(vrátane)</w:t>
      </w:r>
      <w:r w:rsidR="00E37A8D" w:rsidRPr="00553596">
        <w:rPr>
          <w:rFonts w:cstheme="minorHAnsi"/>
          <w:sz w:val="24"/>
          <w:lang w:val="sk-SK"/>
        </w:rPr>
        <w:t xml:space="preserve"> do 60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DB7B6A" w:rsidRPr="00553596">
        <w:rPr>
          <w:rFonts w:cstheme="minorHAnsi"/>
          <w:sz w:val="24"/>
          <w:lang w:val="sk-SK"/>
        </w:rPr>
        <w:t xml:space="preserve"> </w:t>
      </w:r>
    </w:p>
    <w:p w14:paraId="1C29E5DA" w14:textId="5089AC6E" w:rsidR="009E01D0" w:rsidRPr="00553596" w:rsidRDefault="009B4981"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 výške 40,- EUR v prípade</w:t>
      </w:r>
      <w:r w:rsidR="00DB7B6A" w:rsidRPr="00553596">
        <w:rPr>
          <w:rFonts w:cstheme="minorHAnsi"/>
          <w:sz w:val="24"/>
          <w:lang w:val="sk-SK"/>
        </w:rPr>
        <w:t>, ak Spoj odíde zo Zastávky o</w:t>
      </w:r>
      <w:r w:rsidRPr="00553596">
        <w:rPr>
          <w:rFonts w:cstheme="minorHAnsi"/>
          <w:sz w:val="24"/>
          <w:lang w:val="sk-SK"/>
        </w:rPr>
        <w:t> 60 a </w:t>
      </w:r>
      <w:r w:rsidR="00DB7B6A" w:rsidRPr="00553596">
        <w:rPr>
          <w:rFonts w:cstheme="minorHAnsi"/>
          <w:sz w:val="24"/>
          <w:lang w:val="sk-SK"/>
        </w:rPr>
        <w:t>viac</w:t>
      </w:r>
      <w:r w:rsidRPr="00553596">
        <w:rPr>
          <w:rFonts w:cstheme="minorHAnsi"/>
          <w:sz w:val="24"/>
          <w:lang w:val="sk-SK"/>
        </w:rPr>
        <w:t xml:space="preserve"> sekúnd</w:t>
      </w:r>
      <w:r w:rsidR="00DB7B6A" w:rsidRPr="00553596">
        <w:rPr>
          <w:rFonts w:cstheme="minorHAnsi"/>
          <w:sz w:val="24"/>
          <w:lang w:val="sk-SK"/>
        </w:rPr>
        <w:t xml:space="preserve"> skôr</w:t>
      </w:r>
      <w:r w:rsidR="00E37A8D" w:rsidRPr="00553596">
        <w:rPr>
          <w:rFonts w:cstheme="minorHAnsi"/>
          <w:sz w:val="24"/>
          <w:lang w:val="sk-SK"/>
        </w:rPr>
        <w:t>; a</w:t>
      </w:r>
    </w:p>
    <w:p w14:paraId="0E63A2A2" w14:textId="6BA1CF18" w:rsidR="009E01D0"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200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w:t>
      </w:r>
      <w:r w:rsidR="00A338B1" w:rsidRPr="00553596">
        <w:rPr>
          <w:rFonts w:cstheme="minorHAnsi"/>
          <w:sz w:val="24"/>
          <w:lang w:val="sk-SK"/>
        </w:rPr>
        <w:t xml:space="preserve">prípade oneskorenia Spoja </w:t>
      </w:r>
      <w:r w:rsidRPr="00553596">
        <w:rPr>
          <w:rFonts w:cstheme="minorHAnsi"/>
          <w:sz w:val="24"/>
          <w:lang w:val="sk-SK"/>
        </w:rPr>
        <w:t>o</w:t>
      </w:r>
      <w:r w:rsidR="00A338B1" w:rsidRPr="00553596">
        <w:rPr>
          <w:rFonts w:cstheme="minorHAnsi"/>
          <w:sz w:val="24"/>
          <w:lang w:val="sk-SK"/>
        </w:rPr>
        <w:t> </w:t>
      </w:r>
      <w:r w:rsidRPr="00553596">
        <w:rPr>
          <w:rFonts w:cstheme="minorHAnsi"/>
          <w:sz w:val="24"/>
          <w:lang w:val="sk-SK"/>
        </w:rPr>
        <w:t>v</w:t>
      </w:r>
      <w:r w:rsidR="00A338B1" w:rsidRPr="00553596">
        <w:rPr>
          <w:rFonts w:cstheme="minorHAnsi"/>
          <w:sz w:val="24"/>
          <w:lang w:val="sk-SK"/>
        </w:rPr>
        <w:t>iac</w:t>
      </w:r>
      <w:r w:rsidRPr="00553596">
        <w:rPr>
          <w:rFonts w:cstheme="minorHAnsi"/>
          <w:sz w:val="24"/>
          <w:lang w:val="sk-SK"/>
        </w:rPr>
        <w:t xml:space="preserve"> než 60 min</w:t>
      </w:r>
      <w:r w:rsidR="00A338B1" w:rsidRPr="00553596">
        <w:rPr>
          <w:rFonts w:cstheme="minorHAnsi"/>
          <w:sz w:val="24"/>
          <w:lang w:val="sk-SK"/>
        </w:rPr>
        <w:t>ú</w:t>
      </w:r>
      <w:r w:rsidRPr="00553596">
        <w:rPr>
          <w:rFonts w:cstheme="minorHAnsi"/>
          <w:sz w:val="24"/>
          <w:lang w:val="sk-SK"/>
        </w:rPr>
        <w:t xml:space="preserve">t </w:t>
      </w:r>
      <w:r w:rsidR="00AC291D" w:rsidRPr="00553596">
        <w:rPr>
          <w:rFonts w:cstheme="minorHAnsi"/>
          <w:sz w:val="24"/>
          <w:lang w:val="sk-SK"/>
        </w:rPr>
        <w:t xml:space="preserve">(vrátane) </w:t>
      </w:r>
      <w:r w:rsidR="00A338B1" w:rsidRPr="00553596">
        <w:rPr>
          <w:rFonts w:cstheme="minorHAnsi"/>
          <w:sz w:val="24"/>
          <w:lang w:val="sk-SK"/>
        </w:rPr>
        <w:t>al</w:t>
      </w:r>
      <w:r w:rsidRPr="00553596">
        <w:rPr>
          <w:rFonts w:cstheme="minorHAnsi"/>
          <w:sz w:val="24"/>
          <w:lang w:val="sk-SK"/>
        </w:rPr>
        <w:t xml:space="preserve">ebo jeho </w:t>
      </w:r>
      <w:r w:rsidR="00DC3065">
        <w:rPr>
          <w:rFonts w:cstheme="minorHAnsi"/>
          <w:sz w:val="24"/>
          <w:lang w:val="sk-SK"/>
        </w:rPr>
        <w:t>vynechania</w:t>
      </w:r>
      <w:r w:rsidRPr="00553596">
        <w:rPr>
          <w:rFonts w:cstheme="minorHAnsi"/>
          <w:sz w:val="24"/>
          <w:lang w:val="sk-SK"/>
        </w:rPr>
        <w:t>. Neuskut</w:t>
      </w:r>
      <w:r w:rsidR="00A338B1" w:rsidRPr="00553596">
        <w:rPr>
          <w:rFonts w:cstheme="minorHAnsi"/>
          <w:sz w:val="24"/>
          <w:lang w:val="sk-SK"/>
        </w:rPr>
        <w:t>o</w:t>
      </w:r>
      <w:r w:rsidRPr="00553596">
        <w:rPr>
          <w:rFonts w:cstheme="minorHAnsi"/>
          <w:sz w:val="24"/>
          <w:lang w:val="sk-SK"/>
        </w:rPr>
        <w:t>č</w:t>
      </w:r>
      <w:r w:rsidR="00A338B1" w:rsidRPr="00553596">
        <w:rPr>
          <w:rFonts w:cstheme="minorHAnsi"/>
          <w:sz w:val="24"/>
          <w:lang w:val="sk-SK"/>
        </w:rPr>
        <w:t>nenie</w:t>
      </w:r>
      <w:r w:rsidRPr="00553596">
        <w:rPr>
          <w:rFonts w:cstheme="minorHAnsi"/>
          <w:sz w:val="24"/>
          <w:lang w:val="sk-SK"/>
        </w:rPr>
        <w:t xml:space="preserve"> Spoj</w:t>
      </w:r>
      <w:r w:rsidR="00A338B1" w:rsidRPr="00553596">
        <w:rPr>
          <w:rFonts w:cstheme="minorHAnsi"/>
          <w:sz w:val="24"/>
          <w:lang w:val="sk-SK"/>
        </w:rPr>
        <w:t>a</w:t>
      </w:r>
      <w:r w:rsidRPr="00553596">
        <w:rPr>
          <w:rFonts w:cstheme="minorHAnsi"/>
          <w:sz w:val="24"/>
          <w:lang w:val="sk-SK"/>
        </w:rPr>
        <w:t xml:space="preserve"> s</w:t>
      </w:r>
      <w:r w:rsidR="00A338B1" w:rsidRPr="00553596">
        <w:rPr>
          <w:rFonts w:cstheme="minorHAnsi"/>
          <w:sz w:val="24"/>
          <w:lang w:val="sk-SK"/>
        </w:rPr>
        <w:t>a</w:t>
      </w:r>
      <w:r w:rsidRPr="00553596">
        <w:rPr>
          <w:rFonts w:cstheme="minorHAnsi"/>
          <w:sz w:val="24"/>
          <w:lang w:val="sk-SK"/>
        </w:rPr>
        <w:t xml:space="preserve"> rozum</w:t>
      </w:r>
      <w:r w:rsidR="00A338B1" w:rsidRPr="00553596">
        <w:rPr>
          <w:rFonts w:cstheme="minorHAnsi"/>
          <w:sz w:val="24"/>
          <w:lang w:val="sk-SK"/>
        </w:rPr>
        <w:t>ie</w:t>
      </w:r>
      <w:r w:rsidRPr="00553596">
        <w:rPr>
          <w:rFonts w:cstheme="minorHAnsi"/>
          <w:sz w:val="24"/>
          <w:lang w:val="sk-SK"/>
        </w:rPr>
        <w:t xml:space="preserve"> </w:t>
      </w:r>
      <w:r w:rsidR="00A338B1" w:rsidRPr="00553596">
        <w:rPr>
          <w:rFonts w:cstheme="minorHAnsi"/>
          <w:sz w:val="24"/>
          <w:lang w:val="sk-SK"/>
        </w:rPr>
        <w:t xml:space="preserve">taktiež </w:t>
      </w:r>
      <w:r w:rsidR="00DA6DC8" w:rsidRPr="00553596">
        <w:rPr>
          <w:rFonts w:cstheme="minorHAnsi"/>
          <w:sz w:val="24"/>
          <w:lang w:val="sk-SK"/>
        </w:rPr>
        <w:t xml:space="preserve">nejdenie </w:t>
      </w:r>
      <w:r w:rsidRPr="00553596">
        <w:rPr>
          <w:rFonts w:cstheme="minorHAnsi"/>
          <w:sz w:val="24"/>
          <w:lang w:val="sk-SK"/>
        </w:rPr>
        <w:t>po trase Linky (na</w:t>
      </w:r>
      <w:r w:rsidR="00E37A8D" w:rsidRPr="00553596">
        <w:rPr>
          <w:rFonts w:cstheme="minorHAnsi"/>
          <w:sz w:val="24"/>
          <w:lang w:val="sk-SK"/>
        </w:rPr>
        <w:t> </w:t>
      </w:r>
      <w:r w:rsidRPr="00553596">
        <w:rPr>
          <w:rFonts w:cstheme="minorHAnsi"/>
          <w:sz w:val="24"/>
          <w:lang w:val="sk-SK"/>
        </w:rPr>
        <w:t>trase dopravn</w:t>
      </w:r>
      <w:r w:rsidR="00A338B1" w:rsidRPr="00553596">
        <w:rPr>
          <w:rFonts w:cstheme="minorHAnsi"/>
          <w:sz w:val="24"/>
          <w:lang w:val="sk-SK"/>
        </w:rPr>
        <w:t>ej</w:t>
      </w:r>
      <w:r w:rsidRPr="00553596">
        <w:rPr>
          <w:rFonts w:cstheme="minorHAnsi"/>
          <w:sz w:val="24"/>
          <w:lang w:val="sk-SK"/>
        </w:rPr>
        <w:t xml:space="preserve"> cesty určen</w:t>
      </w:r>
      <w:r w:rsidR="00A338B1" w:rsidRPr="00553596">
        <w:rPr>
          <w:rFonts w:cstheme="minorHAnsi"/>
          <w:sz w:val="24"/>
          <w:lang w:val="sk-SK"/>
        </w:rPr>
        <w:t>ej</w:t>
      </w:r>
      <w:r w:rsidRPr="00553596">
        <w:rPr>
          <w:rFonts w:cstheme="minorHAnsi"/>
          <w:sz w:val="24"/>
          <w:lang w:val="sk-SK"/>
        </w:rPr>
        <w:t xml:space="preserve"> </w:t>
      </w:r>
      <w:r w:rsidR="00A338B1" w:rsidRPr="00553596">
        <w:rPr>
          <w:rFonts w:cstheme="minorHAnsi"/>
          <w:sz w:val="24"/>
          <w:lang w:val="sk-SK"/>
        </w:rPr>
        <w:t>východiskovou</w:t>
      </w:r>
      <w:r w:rsidRPr="00553596">
        <w:rPr>
          <w:rFonts w:cstheme="minorHAnsi"/>
          <w:sz w:val="24"/>
          <w:lang w:val="sk-SK"/>
        </w:rPr>
        <w:t xml:space="preserve"> a c</w:t>
      </w:r>
      <w:r w:rsidR="00A338B1" w:rsidRPr="00553596">
        <w:rPr>
          <w:rFonts w:cstheme="minorHAnsi"/>
          <w:sz w:val="24"/>
          <w:lang w:val="sk-SK"/>
        </w:rPr>
        <w:t>ieľ</w:t>
      </w:r>
      <w:r w:rsidRPr="00553596">
        <w:rPr>
          <w:rFonts w:cstheme="minorHAnsi"/>
          <w:sz w:val="24"/>
          <w:lang w:val="sk-SK"/>
        </w:rPr>
        <w:t>ovou Zastávkou a ostatn</w:t>
      </w:r>
      <w:r w:rsidR="00A338B1" w:rsidRPr="00553596">
        <w:rPr>
          <w:rFonts w:cstheme="minorHAnsi"/>
          <w:sz w:val="24"/>
          <w:lang w:val="sk-SK"/>
        </w:rPr>
        <w:t>ý</w:t>
      </w:r>
      <w:r w:rsidRPr="00553596">
        <w:rPr>
          <w:rFonts w:cstheme="minorHAnsi"/>
          <w:sz w:val="24"/>
          <w:lang w:val="sk-SK"/>
        </w:rPr>
        <w:t>mi Zastávkami) z d</w:t>
      </w:r>
      <w:r w:rsidR="00A338B1" w:rsidRPr="00553596">
        <w:rPr>
          <w:rFonts w:cstheme="minorHAnsi"/>
          <w:sz w:val="24"/>
          <w:lang w:val="sk-SK"/>
        </w:rPr>
        <w:t>ô</w:t>
      </w:r>
      <w:r w:rsidRPr="00553596">
        <w:rPr>
          <w:rFonts w:cstheme="minorHAnsi"/>
          <w:sz w:val="24"/>
          <w:lang w:val="sk-SK"/>
        </w:rPr>
        <w:t>vod</w:t>
      </w:r>
      <w:r w:rsidR="00A338B1" w:rsidRPr="00553596">
        <w:rPr>
          <w:rFonts w:cstheme="minorHAnsi"/>
          <w:sz w:val="24"/>
          <w:lang w:val="sk-SK"/>
        </w:rPr>
        <w:t>u</w:t>
      </w:r>
      <w:r w:rsidRPr="00553596">
        <w:rPr>
          <w:rFonts w:cstheme="minorHAnsi"/>
          <w:sz w:val="24"/>
          <w:lang w:val="sk-SK"/>
        </w:rPr>
        <w:t xml:space="preserve"> na stran</w:t>
      </w:r>
      <w:r w:rsidR="00A338B1" w:rsidRPr="00553596">
        <w:rPr>
          <w:rFonts w:cstheme="minorHAnsi"/>
          <w:sz w:val="24"/>
          <w:lang w:val="sk-SK"/>
        </w:rPr>
        <w:t>e</w:t>
      </w:r>
      <w:r w:rsidRPr="00553596">
        <w:rPr>
          <w:rFonts w:cstheme="minorHAnsi"/>
          <w:sz w:val="24"/>
          <w:lang w:val="sk-SK"/>
        </w:rPr>
        <w:t xml:space="preserve"> Dopravc</w:t>
      </w:r>
      <w:r w:rsidR="00A338B1" w:rsidRPr="00553596">
        <w:rPr>
          <w:rFonts w:cstheme="minorHAnsi"/>
          <w:sz w:val="24"/>
          <w:lang w:val="sk-SK"/>
        </w:rPr>
        <w:t>u</w:t>
      </w:r>
      <w:r w:rsidR="00D24665">
        <w:rPr>
          <w:rFonts w:cstheme="minorHAnsi"/>
          <w:sz w:val="24"/>
          <w:lang w:val="sk-SK"/>
        </w:rPr>
        <w:t>, s výnimkou, ak sú dodržané všetky Zastávky na trase Linky (zodpovednosť Dopravcu za oneskorenie Spoja tým ale nie je dotknutá)</w:t>
      </w:r>
      <w:r w:rsidRPr="00553596">
        <w:rPr>
          <w:rFonts w:cstheme="minorHAnsi"/>
          <w:sz w:val="24"/>
          <w:lang w:val="sk-SK"/>
        </w:rPr>
        <w:t>.</w:t>
      </w:r>
    </w:p>
    <w:p w14:paraId="1F62CA70" w14:textId="5F45F811"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U</w:t>
      </w:r>
      <w:r w:rsidR="006C5BFD" w:rsidRPr="00553596">
        <w:rPr>
          <w:rFonts w:asciiTheme="minorHAnsi" w:hAnsiTheme="minorHAnsi" w:cstheme="minorHAnsi"/>
          <w:sz w:val="24"/>
          <w:lang w:val="sk-SK"/>
        </w:rPr>
        <w:t xml:space="preserve">platnením </w:t>
      </w:r>
      <w:r w:rsidR="00AC291D" w:rsidRPr="00553596">
        <w:rPr>
          <w:rFonts w:asciiTheme="minorHAnsi" w:hAnsiTheme="minorHAnsi" w:cstheme="minorHAnsi"/>
          <w:sz w:val="24"/>
          <w:lang w:val="sk-SK"/>
        </w:rPr>
        <w:t>ktorejkoľvek</w:t>
      </w:r>
      <w:r w:rsidR="006C5BFD" w:rsidRPr="00553596">
        <w:rPr>
          <w:rFonts w:asciiTheme="minorHAnsi" w:hAnsiTheme="minorHAnsi" w:cstheme="minorHAnsi"/>
          <w:sz w:val="24"/>
          <w:lang w:val="sk-SK"/>
        </w:rPr>
        <w:t xml:space="preserve"> zmluvnej pokuty</w:t>
      </w:r>
      <w:r w:rsidR="00AC291D" w:rsidRPr="00553596">
        <w:rPr>
          <w:rFonts w:asciiTheme="minorHAnsi" w:hAnsiTheme="minorHAnsi" w:cstheme="minorHAnsi"/>
          <w:sz w:val="24"/>
          <w:lang w:val="sk-SK"/>
        </w:rPr>
        <w:t xml:space="preserve"> podľa bodu </w:t>
      </w:r>
      <w:r w:rsidR="00F84E30" w:rsidRPr="00553596">
        <w:rPr>
          <w:rFonts w:asciiTheme="minorHAnsi" w:hAnsiTheme="minorHAnsi" w:cstheme="minorHAnsi"/>
          <w:sz w:val="24"/>
          <w:lang w:val="sk-SK"/>
        </w:rPr>
        <w:t>13</w:t>
      </w:r>
      <w:r w:rsidR="00AC291D" w:rsidRPr="00553596">
        <w:rPr>
          <w:rFonts w:asciiTheme="minorHAnsi" w:hAnsiTheme="minorHAnsi" w:cstheme="minorHAnsi"/>
          <w:sz w:val="24"/>
          <w:lang w:val="sk-SK"/>
        </w:rPr>
        <w:t>.2</w:t>
      </w:r>
      <w:r w:rsidR="006C5BFD" w:rsidRPr="00553596">
        <w:rPr>
          <w:rFonts w:asciiTheme="minorHAnsi" w:hAnsiTheme="minorHAnsi" w:cstheme="minorHAnsi"/>
          <w:sz w:val="24"/>
          <w:lang w:val="sk-SK"/>
        </w:rPr>
        <w:t xml:space="preserve"> nie je dotknutý nárok Objednávateľa na </w:t>
      </w:r>
      <w:r w:rsidR="00AC291D" w:rsidRPr="00553596">
        <w:rPr>
          <w:rFonts w:asciiTheme="minorHAnsi" w:hAnsiTheme="minorHAnsi" w:cstheme="minorHAnsi"/>
          <w:sz w:val="24"/>
          <w:lang w:val="sk-SK"/>
        </w:rPr>
        <w:t xml:space="preserve">kumulatívnu </w:t>
      </w:r>
      <w:r w:rsidR="006C5BFD" w:rsidRPr="00553596">
        <w:rPr>
          <w:rFonts w:asciiTheme="minorHAnsi" w:hAnsiTheme="minorHAnsi" w:cstheme="minorHAnsi"/>
          <w:sz w:val="24"/>
          <w:lang w:val="sk-SK"/>
        </w:rPr>
        <w:t>úhradu ďalších zml</w:t>
      </w:r>
      <w:r w:rsidR="00AC291D" w:rsidRPr="00553596">
        <w:rPr>
          <w:rFonts w:asciiTheme="minorHAnsi" w:hAnsiTheme="minorHAnsi" w:cstheme="minorHAnsi"/>
          <w:sz w:val="24"/>
          <w:lang w:val="sk-SK"/>
        </w:rPr>
        <w:t>uvných pokút podľa tejto Zmluvy, ako ani dotknuté právo uložiť akékoľvek iné sankcie, resp. povinnosti, ak výslovne vyplývajú z tejto Zmluvy alebo akéhokoľvek aplikovateľného právneho predpisu.</w:t>
      </w:r>
    </w:p>
    <w:p w14:paraId="2BFCFD43" w14:textId="3992BCA3"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291AE9" w:rsidRPr="00553596">
        <w:rPr>
          <w:rFonts w:asciiTheme="minorHAnsi" w:hAnsiTheme="minorHAnsi" w:cstheme="minorHAnsi"/>
          <w:sz w:val="24"/>
          <w:lang w:val="sk-SK"/>
        </w:rPr>
        <w:t xml:space="preserve">prípade, </w:t>
      </w:r>
      <w:r w:rsidR="00AC291D" w:rsidRPr="00553596">
        <w:rPr>
          <w:rFonts w:asciiTheme="minorHAnsi" w:hAnsiTheme="minorHAnsi" w:cstheme="minorHAnsi"/>
          <w:sz w:val="24"/>
          <w:lang w:val="sk-SK"/>
        </w:rPr>
        <w:t>ak</w:t>
      </w:r>
      <w:r w:rsidR="00291AE9" w:rsidRPr="00553596">
        <w:rPr>
          <w:rFonts w:asciiTheme="minorHAnsi" w:hAnsiTheme="minorHAnsi" w:cstheme="minorHAnsi"/>
          <w:sz w:val="24"/>
          <w:lang w:val="sk-SK"/>
        </w:rPr>
        <w:t xml:space="preserve"> Dopravca poruší svoju povinnosť ustanovenú touto </w:t>
      </w:r>
      <w:r w:rsidR="00AC291D" w:rsidRPr="00553596">
        <w:rPr>
          <w:rFonts w:asciiTheme="minorHAnsi" w:hAnsiTheme="minorHAnsi" w:cstheme="minorHAnsi"/>
          <w:sz w:val="24"/>
          <w:lang w:val="sk-SK"/>
        </w:rPr>
        <w:t>Z</w:t>
      </w:r>
      <w:r w:rsidR="00291AE9" w:rsidRPr="00553596">
        <w:rPr>
          <w:rFonts w:asciiTheme="minorHAnsi" w:hAnsiTheme="minorHAnsi" w:cstheme="minorHAnsi"/>
          <w:sz w:val="24"/>
          <w:lang w:val="sk-SK"/>
        </w:rPr>
        <w:t xml:space="preserve">mluvou v bode </w:t>
      </w:r>
      <w:r w:rsidR="00F84E30" w:rsidRPr="00553596">
        <w:rPr>
          <w:rFonts w:asciiTheme="minorHAnsi" w:hAnsiTheme="minorHAnsi" w:cstheme="minorHAnsi"/>
          <w:sz w:val="24"/>
          <w:lang w:val="sk-SK"/>
        </w:rPr>
        <w:t>8</w:t>
      </w:r>
      <w:r w:rsidR="00291AE9" w:rsidRPr="00553596">
        <w:rPr>
          <w:rFonts w:asciiTheme="minorHAnsi" w:hAnsiTheme="minorHAnsi" w:cstheme="minorHAnsi"/>
          <w:sz w:val="24"/>
          <w:lang w:val="sk-SK"/>
        </w:rPr>
        <w:t xml:space="preserve">.1 písm. a) tejto Zmluvy, je Objednávateľ oprávnený uložiť Dopravcovi za každý takýto prípad zmluvnú pokutu vo výške </w:t>
      </w:r>
      <w:r w:rsidR="00435381">
        <w:rPr>
          <w:rFonts w:asciiTheme="minorHAnsi" w:hAnsiTheme="minorHAnsi" w:cstheme="minorHAnsi"/>
          <w:sz w:val="24"/>
          <w:lang w:val="sk-SK"/>
        </w:rPr>
        <w:t>5</w:t>
      </w:r>
      <w:r w:rsidR="00435381" w:rsidRPr="00553596">
        <w:rPr>
          <w:rFonts w:asciiTheme="minorHAnsi" w:hAnsiTheme="minorHAnsi" w:cstheme="minorHAnsi"/>
          <w:sz w:val="24"/>
          <w:lang w:val="sk-SK"/>
        </w:rPr>
        <w:t>00</w:t>
      </w:r>
      <w:r w:rsidR="00291AE9" w:rsidRPr="00553596">
        <w:rPr>
          <w:rFonts w:asciiTheme="minorHAnsi" w:hAnsiTheme="minorHAnsi" w:cstheme="minorHAnsi"/>
          <w:sz w:val="24"/>
          <w:lang w:val="sk-SK"/>
        </w:rPr>
        <w:t>,-</w:t>
      </w:r>
      <w:r w:rsidR="00AC291D" w:rsidRPr="00553596">
        <w:rPr>
          <w:rFonts w:asciiTheme="minorHAnsi" w:hAnsiTheme="minorHAnsi" w:cstheme="minorHAnsi"/>
          <w:sz w:val="24"/>
          <w:lang w:val="sk-SK"/>
        </w:rPr>
        <w:t xml:space="preserve"> EUR</w:t>
      </w:r>
      <w:r w:rsidRPr="00553596">
        <w:rPr>
          <w:rFonts w:asciiTheme="minorHAnsi" w:hAnsiTheme="minorHAnsi" w:cstheme="minorHAnsi"/>
          <w:sz w:val="24"/>
          <w:lang w:val="sk-SK"/>
        </w:rPr>
        <w:t>.</w:t>
      </w:r>
    </w:p>
    <w:p w14:paraId="18DA968C" w14:textId="7ECFA1AA" w:rsidR="00104594" w:rsidRPr="009C7EE6" w:rsidRDefault="00104594" w:rsidP="0046786A">
      <w:pPr>
        <w:pStyle w:val="11slovantext"/>
        <w:numPr>
          <w:ilvl w:val="1"/>
          <w:numId w:val="2"/>
        </w:numPr>
        <w:spacing w:line="240" w:lineRule="auto"/>
        <w:ind w:left="709" w:hanging="709"/>
        <w:rPr>
          <w:rFonts w:asciiTheme="minorHAnsi" w:hAnsiTheme="minorHAnsi" w:cstheme="minorHAnsi"/>
          <w:sz w:val="24"/>
          <w:lang w:val="sk-SK"/>
        </w:rPr>
      </w:pPr>
      <w:r w:rsidRPr="0096441B">
        <w:rPr>
          <w:rFonts w:asciiTheme="minorHAnsi" w:hAnsiTheme="minorHAnsi" w:cstheme="minorHAnsi"/>
          <w:sz w:val="24"/>
          <w:lang w:val="sk-SK"/>
        </w:rPr>
        <w:lastRenderedPageBreak/>
        <w:t>V prípade, ak Dopravca poruší svoju povinnosť ustanovenú touto Zmluvou v bode 8.3 tejto Zmluvy, je O</w:t>
      </w:r>
      <w:r w:rsidRPr="009C7EE6">
        <w:rPr>
          <w:rFonts w:asciiTheme="minorHAnsi" w:hAnsiTheme="minorHAnsi" w:cstheme="minorHAnsi"/>
          <w:sz w:val="24"/>
          <w:lang w:val="sk-SK"/>
        </w:rPr>
        <w:t>bjednávateľ oprávnený uložiť Dopravcovi za každý takýto prípad zmluvnú pokutu vo výške 1.000,- EUR, a to aj opakovane a kumulovane, za každý deň porušovania ktorejkoľvek týmto bodom sankcionovanej povinnosti.</w:t>
      </w:r>
    </w:p>
    <w:p w14:paraId="6E2A82DF" w14:textId="1885D59A" w:rsidR="00FC1E05" w:rsidRDefault="00FC1E05" w:rsidP="0046786A">
      <w:pPr>
        <w:pStyle w:val="11slovantext"/>
        <w:numPr>
          <w:ilvl w:val="1"/>
          <w:numId w:val="2"/>
        </w:numPr>
        <w:spacing w:line="240" w:lineRule="auto"/>
        <w:ind w:left="709" w:hanging="709"/>
        <w:rPr>
          <w:rFonts w:asciiTheme="minorHAnsi" w:hAnsiTheme="minorHAnsi" w:cstheme="minorHAnsi"/>
          <w:sz w:val="24"/>
          <w:lang w:val="sk-SK"/>
        </w:rPr>
      </w:pPr>
      <w:r w:rsidRPr="009C7EE6">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w:t>
      </w:r>
      <w:r w:rsidR="00034F6A" w:rsidRPr="0096441B">
        <w:rPr>
          <w:rFonts w:asciiTheme="minorHAnsi" w:hAnsiTheme="minorHAnsi" w:cstheme="minorHAnsi"/>
          <w:sz w:val="24"/>
          <w:lang w:val="sk-SK"/>
        </w:rPr>
        <w:t xml:space="preserve">akokoľvek </w:t>
      </w:r>
      <w:r w:rsidRPr="0096441B">
        <w:rPr>
          <w:rFonts w:asciiTheme="minorHAnsi" w:hAnsiTheme="minorHAnsi" w:cstheme="minorHAnsi"/>
          <w:sz w:val="24"/>
          <w:lang w:val="sk-SK"/>
        </w:rPr>
        <w:t xml:space="preserve">poruší svoju </w:t>
      </w:r>
      <w:r w:rsidR="00034F6A" w:rsidRPr="009017E0">
        <w:rPr>
          <w:rFonts w:asciiTheme="minorHAnsi" w:hAnsiTheme="minorHAnsi" w:cstheme="minorHAnsi"/>
          <w:sz w:val="24"/>
          <w:lang w:val="sk-SK"/>
        </w:rPr>
        <w:t xml:space="preserve">ktorúkoľvek </w:t>
      </w:r>
      <w:r w:rsidRPr="009C7EE6">
        <w:rPr>
          <w:rFonts w:asciiTheme="minorHAnsi" w:hAnsiTheme="minorHAnsi" w:cstheme="minorHAnsi"/>
          <w:sz w:val="24"/>
          <w:lang w:val="sk-SK"/>
        </w:rPr>
        <w:t>povinnosť ustanovenú touto Zmluvou v bode 2.</w:t>
      </w:r>
      <w:r w:rsidR="00034F6A" w:rsidRPr="009C7EE6">
        <w:rPr>
          <w:rFonts w:asciiTheme="minorHAnsi" w:hAnsiTheme="minorHAnsi" w:cstheme="minorHAnsi"/>
          <w:sz w:val="24"/>
          <w:lang w:val="sk-SK"/>
        </w:rPr>
        <w:t>3 v spojení s bodom 2.2</w:t>
      </w:r>
      <w:r w:rsidRPr="009C7EE6">
        <w:rPr>
          <w:rFonts w:asciiTheme="minorHAnsi" w:hAnsiTheme="minorHAnsi" w:cstheme="minorHAnsi"/>
          <w:sz w:val="24"/>
          <w:lang w:val="sk-SK"/>
        </w:rPr>
        <w:t>,</w:t>
      </w:r>
      <w:r w:rsidR="00034F6A" w:rsidRPr="009C7EE6">
        <w:rPr>
          <w:rFonts w:asciiTheme="minorHAnsi" w:hAnsiTheme="minorHAnsi" w:cstheme="minorHAnsi"/>
          <w:sz w:val="24"/>
          <w:lang w:val="sk-SK"/>
        </w:rPr>
        <w:t xml:space="preserve"> zaväzuje sa Objednávateľovi uhradiť zmluvnú pokutu vo výške </w:t>
      </w:r>
      <w:r w:rsidR="00034F6A" w:rsidRPr="00392E02">
        <w:rPr>
          <w:rFonts w:asciiTheme="minorHAnsi" w:hAnsiTheme="minorHAnsi" w:cstheme="minorHAnsi"/>
          <w:sz w:val="24"/>
          <w:lang w:val="sk-SK"/>
        </w:rPr>
        <w:t>10.000,- EUR</w:t>
      </w:r>
      <w:r w:rsidR="0096441B" w:rsidRPr="00392E02">
        <w:rPr>
          <w:rFonts w:asciiTheme="minorHAnsi" w:hAnsiTheme="minorHAnsi" w:cstheme="minorHAnsi"/>
          <w:sz w:val="24"/>
          <w:lang w:val="sk-SK"/>
        </w:rPr>
        <w:t xml:space="preserve"> za každé jednotlivé porušenie</w:t>
      </w:r>
      <w:r w:rsidR="0096441B">
        <w:rPr>
          <w:rFonts w:asciiTheme="minorHAnsi" w:hAnsiTheme="minorHAnsi" w:cstheme="minorHAnsi"/>
          <w:sz w:val="24"/>
          <w:lang w:val="sk-SK"/>
        </w:rPr>
        <w:t>.</w:t>
      </w:r>
      <w:r w:rsidR="00034F6A" w:rsidRPr="009017E0">
        <w:rPr>
          <w:rFonts w:asciiTheme="minorHAnsi" w:hAnsiTheme="minorHAnsi" w:cstheme="minorHAnsi"/>
          <w:sz w:val="24"/>
          <w:lang w:val="sk-SK"/>
        </w:rPr>
        <w:t xml:space="preserve"> </w:t>
      </w:r>
    </w:p>
    <w:p w14:paraId="725DB375" w14:textId="5427ECF9" w:rsidR="0096441B" w:rsidRPr="0096441B" w:rsidRDefault="0096441B" w:rsidP="0046786A">
      <w:pPr>
        <w:pStyle w:val="11slovantext"/>
        <w:numPr>
          <w:ilvl w:val="1"/>
          <w:numId w:val="2"/>
        </w:numPr>
        <w:spacing w:line="240" w:lineRule="auto"/>
        <w:ind w:left="709" w:hanging="709"/>
        <w:rPr>
          <w:rFonts w:asciiTheme="minorHAnsi" w:hAnsiTheme="minorHAnsi" w:cstheme="minorHAnsi"/>
          <w:sz w:val="24"/>
          <w:lang w:val="sk-SK"/>
        </w:rPr>
      </w:pPr>
      <w:r w:rsidRPr="00990A9A">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akokoľvek poruší svoju </w:t>
      </w:r>
      <w:r w:rsidRPr="00990A9A">
        <w:rPr>
          <w:rFonts w:asciiTheme="minorHAnsi" w:hAnsiTheme="minorHAnsi" w:cstheme="minorHAnsi"/>
          <w:sz w:val="24"/>
          <w:lang w:val="sk-SK"/>
        </w:rPr>
        <w:t>ktorúkoľvek povinnosť ustanovenú touto Zmluvou v</w:t>
      </w:r>
      <w:r>
        <w:rPr>
          <w:rFonts w:asciiTheme="minorHAnsi" w:hAnsiTheme="minorHAnsi" w:cstheme="minorHAnsi"/>
          <w:sz w:val="24"/>
          <w:lang w:val="sk-SK"/>
        </w:rPr>
        <w:t> článku IX.</w:t>
      </w:r>
      <w:r w:rsidRPr="00990A9A">
        <w:rPr>
          <w:rFonts w:asciiTheme="minorHAnsi" w:hAnsiTheme="minorHAnsi" w:cstheme="minorHAnsi"/>
          <w:sz w:val="24"/>
          <w:lang w:val="sk-SK"/>
        </w:rPr>
        <w:t xml:space="preserve">, zaväzuje sa Objednávateľovi uhradiť zmluvnú pokutu vo výške </w:t>
      </w:r>
      <w:r w:rsidRPr="00392E02">
        <w:rPr>
          <w:rFonts w:asciiTheme="minorHAnsi" w:hAnsiTheme="minorHAnsi" w:cstheme="minorHAnsi"/>
          <w:sz w:val="24"/>
          <w:lang w:val="sk-SK"/>
        </w:rPr>
        <w:t>10.000,- EUR za každé jednotlivé porušenie, s výnimkou povinnosti podľa bodu 9.3, kedy je zmluvná pokuta 5.000,- EUR za každé jednotlivé porušenie.</w:t>
      </w:r>
      <w:r>
        <w:rPr>
          <w:rFonts w:asciiTheme="minorHAnsi" w:hAnsiTheme="minorHAnsi" w:cstheme="minorHAnsi"/>
          <w:sz w:val="24"/>
          <w:lang w:val="sk-SK"/>
        </w:rPr>
        <w:t xml:space="preserve"> </w:t>
      </w:r>
      <w:r w:rsidRPr="00990A9A">
        <w:rPr>
          <w:rFonts w:asciiTheme="minorHAnsi" w:hAnsiTheme="minorHAnsi" w:cstheme="minorHAnsi"/>
          <w:sz w:val="24"/>
          <w:lang w:val="sk-SK"/>
        </w:rPr>
        <w:t xml:space="preserve"> </w:t>
      </w:r>
    </w:p>
    <w:p w14:paraId="1D36A7D8" w14:textId="2F5C0DAA" w:rsidR="009D4231" w:rsidRDefault="009D4231"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V prípade, ak Dopravca poruší </w:t>
      </w:r>
      <w:r w:rsidR="0098148B">
        <w:rPr>
          <w:rFonts w:asciiTheme="minorHAnsi" w:hAnsiTheme="minorHAnsi" w:cstheme="minorHAnsi"/>
          <w:sz w:val="24"/>
          <w:lang w:val="sk-SK"/>
        </w:rPr>
        <w:t xml:space="preserve">ktorúkoľvek </w:t>
      </w:r>
      <w:r>
        <w:rPr>
          <w:rFonts w:asciiTheme="minorHAnsi" w:hAnsiTheme="minorHAnsi" w:cstheme="minorHAnsi"/>
          <w:sz w:val="24"/>
          <w:lang w:val="sk-SK"/>
        </w:rPr>
        <w:t>svoju povinnosť podľa bodu 6.</w:t>
      </w:r>
      <w:r w:rsidR="00D479EF">
        <w:rPr>
          <w:rFonts w:asciiTheme="minorHAnsi" w:hAnsiTheme="minorHAnsi" w:cstheme="minorHAnsi"/>
          <w:sz w:val="24"/>
          <w:lang w:val="sk-SK"/>
        </w:rPr>
        <w:t>8</w:t>
      </w:r>
      <w:r>
        <w:rPr>
          <w:rFonts w:asciiTheme="minorHAnsi" w:hAnsiTheme="minorHAnsi" w:cstheme="minorHAnsi"/>
          <w:sz w:val="24"/>
          <w:lang w:val="sk-SK"/>
        </w:rPr>
        <w:t xml:space="preserve"> Zmluvy, pokiaľ porušenie tejto povinnosti nie je sankcionované zmluvnou pokutou iným </w:t>
      </w:r>
      <w:r w:rsidRPr="00A824BF">
        <w:rPr>
          <w:rFonts w:asciiTheme="minorHAnsi" w:hAnsiTheme="minorHAnsi" w:cstheme="minorHAnsi"/>
          <w:sz w:val="24"/>
          <w:lang w:val="sk-SK"/>
        </w:rPr>
        <w:t xml:space="preserve">dojednaním tejto Zmluvy, zaväzuje sa Objednávateľovi uhradiť zmluvnú pokutu vo výške </w:t>
      </w:r>
      <w:r w:rsidR="00392E02" w:rsidRPr="00A824BF">
        <w:rPr>
          <w:rFonts w:asciiTheme="minorHAnsi" w:hAnsiTheme="minorHAnsi" w:cstheme="minorHAnsi"/>
          <w:sz w:val="24"/>
          <w:lang w:val="sk-SK"/>
        </w:rPr>
        <w:t>1.000,-</w:t>
      </w:r>
      <w:r w:rsidRPr="00A824BF">
        <w:rPr>
          <w:rFonts w:asciiTheme="minorHAnsi" w:hAnsiTheme="minorHAnsi" w:cstheme="minorHAnsi"/>
          <w:sz w:val="24"/>
          <w:lang w:val="sk-SK"/>
        </w:rPr>
        <w:t xml:space="preserve"> EUR za každý prípad porušenia, a to aj opakovane, a následne zmluvnú pokutu vo výške </w:t>
      </w:r>
      <w:r w:rsidR="00E33237">
        <w:rPr>
          <w:rFonts w:asciiTheme="minorHAnsi" w:hAnsiTheme="minorHAnsi" w:cstheme="minorHAnsi"/>
          <w:sz w:val="24"/>
          <w:lang w:val="sk-SK"/>
        </w:rPr>
        <w:t>1.000</w:t>
      </w:r>
      <w:r w:rsidR="00392E02" w:rsidRPr="00A824BF">
        <w:rPr>
          <w:rFonts w:asciiTheme="minorHAnsi" w:hAnsiTheme="minorHAnsi" w:cstheme="minorHAnsi"/>
          <w:sz w:val="24"/>
          <w:lang w:val="sk-SK"/>
        </w:rPr>
        <w:t>,-</w:t>
      </w:r>
      <w:r w:rsidRPr="00A824BF">
        <w:rPr>
          <w:rFonts w:asciiTheme="minorHAnsi" w:hAnsiTheme="minorHAnsi" w:cstheme="minorHAnsi"/>
          <w:sz w:val="24"/>
          <w:lang w:val="sk-SK"/>
        </w:rPr>
        <w:t xml:space="preserve"> EUR za každý ďalší aj začatý deň, počas ktorého porušenie povinnosti trvá</w:t>
      </w:r>
      <w:r w:rsidR="007F7D78" w:rsidRPr="00A824BF">
        <w:rPr>
          <w:rFonts w:asciiTheme="minorHAnsi" w:hAnsiTheme="minorHAnsi" w:cstheme="minorHAnsi"/>
          <w:sz w:val="24"/>
          <w:lang w:val="sk-SK"/>
        </w:rPr>
        <w:t xml:space="preserve"> (pre vylúčenie pochybností, </w:t>
      </w:r>
      <w:r w:rsidR="00E33237">
        <w:rPr>
          <w:rFonts w:asciiTheme="minorHAnsi" w:hAnsiTheme="minorHAnsi" w:cstheme="minorHAnsi"/>
          <w:sz w:val="24"/>
          <w:lang w:val="sk-SK"/>
        </w:rPr>
        <w:t>1.0</w:t>
      </w:r>
      <w:r w:rsidR="007F7D78" w:rsidRPr="00A824BF">
        <w:rPr>
          <w:rFonts w:asciiTheme="minorHAnsi" w:hAnsiTheme="minorHAnsi" w:cstheme="minorHAnsi"/>
          <w:sz w:val="24"/>
          <w:lang w:val="sk-SK"/>
        </w:rPr>
        <w:t>00,- EUR za každé z týchto</w:t>
      </w:r>
      <w:r w:rsidR="007F7D78">
        <w:rPr>
          <w:rFonts w:asciiTheme="minorHAnsi" w:hAnsiTheme="minorHAnsi" w:cstheme="minorHAnsi"/>
          <w:sz w:val="24"/>
          <w:lang w:val="sk-SK"/>
        </w:rPr>
        <w:t xml:space="preserve"> porušení)</w:t>
      </w:r>
      <w:r>
        <w:rPr>
          <w:rFonts w:asciiTheme="minorHAnsi" w:hAnsiTheme="minorHAnsi" w:cstheme="minorHAnsi"/>
          <w:sz w:val="24"/>
          <w:lang w:val="sk-SK"/>
        </w:rPr>
        <w:t>.</w:t>
      </w:r>
    </w:p>
    <w:p w14:paraId="238CAD43" w14:textId="75B4F82D" w:rsidR="009E01D0" w:rsidRPr="00553596" w:rsidRDefault="00DA6DC8"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Dojednaním</w:t>
      </w:r>
      <w:r w:rsidR="00291AE9" w:rsidRPr="00553596">
        <w:rPr>
          <w:rFonts w:asciiTheme="minorHAnsi" w:hAnsiTheme="minorHAnsi" w:cstheme="minorHAnsi"/>
          <w:sz w:val="24"/>
          <w:lang w:val="sk-SK"/>
        </w:rPr>
        <w:t xml:space="preserve"> ani zaplatením ktorejkoľvek zmluvnej pokuty podľa tejto Zmluvy</w:t>
      </w:r>
      <w:r w:rsidR="00BA2041" w:rsidRPr="00553596">
        <w:rPr>
          <w:rFonts w:asciiTheme="minorHAnsi" w:hAnsiTheme="minorHAnsi" w:cstheme="minorHAnsi"/>
          <w:sz w:val="24"/>
          <w:lang w:val="sk-SK"/>
        </w:rPr>
        <w:t xml:space="preserve"> (pre vylúčenie pochybností, nielen podľa </w:t>
      </w:r>
      <w:r w:rsidR="007875AD" w:rsidRPr="00553596">
        <w:rPr>
          <w:rFonts w:asciiTheme="minorHAnsi" w:hAnsiTheme="minorHAnsi" w:cstheme="minorHAnsi"/>
          <w:sz w:val="24"/>
          <w:lang w:val="sk-SK"/>
        </w:rPr>
        <w:t xml:space="preserve">jednotlivých bodov </w:t>
      </w:r>
      <w:r w:rsidR="00AC291D" w:rsidRPr="00553596">
        <w:rPr>
          <w:rFonts w:asciiTheme="minorHAnsi" w:hAnsiTheme="minorHAnsi" w:cstheme="minorHAnsi"/>
          <w:sz w:val="24"/>
          <w:lang w:val="sk-SK"/>
        </w:rPr>
        <w:t>v tomto článku XI</w:t>
      </w:r>
      <w:r w:rsidR="00BA2041" w:rsidRPr="00553596">
        <w:rPr>
          <w:rFonts w:asciiTheme="minorHAnsi" w:hAnsiTheme="minorHAnsi" w:cstheme="minorHAnsi"/>
          <w:sz w:val="24"/>
          <w:lang w:val="sk-SK"/>
        </w:rPr>
        <w:t>I</w:t>
      </w:r>
      <w:r w:rsidR="00F84E30" w:rsidRPr="00553596">
        <w:rPr>
          <w:rFonts w:asciiTheme="minorHAnsi" w:hAnsiTheme="minorHAnsi" w:cstheme="minorHAnsi"/>
          <w:sz w:val="24"/>
          <w:lang w:val="sk-SK"/>
        </w:rPr>
        <w:t>I</w:t>
      </w:r>
      <w:r w:rsidR="00BA2041" w:rsidRPr="00553596">
        <w:rPr>
          <w:rFonts w:asciiTheme="minorHAnsi" w:hAnsiTheme="minorHAnsi" w:cstheme="minorHAnsi"/>
          <w:sz w:val="24"/>
          <w:lang w:val="sk-SK"/>
        </w:rPr>
        <w:t xml:space="preserve">.) </w:t>
      </w:r>
      <w:r w:rsidR="00291AE9" w:rsidRPr="00553596">
        <w:rPr>
          <w:rFonts w:asciiTheme="minorHAnsi" w:hAnsiTheme="minorHAnsi" w:cstheme="minorHAnsi"/>
          <w:sz w:val="24"/>
          <w:lang w:val="sk-SK"/>
        </w:rPr>
        <w:t>nie je dotknuté právo Objednávateľa žiadať po Dopravcovi náhradu škody spôsobenej porušením povinnosti podľa tejto Zmluvy</w:t>
      </w:r>
      <w:r w:rsidR="00BA2041" w:rsidRPr="00553596">
        <w:rPr>
          <w:rFonts w:asciiTheme="minorHAnsi" w:hAnsiTheme="minorHAnsi" w:cstheme="minorHAnsi"/>
          <w:sz w:val="24"/>
          <w:lang w:val="sk-SK"/>
        </w:rPr>
        <w:t xml:space="preserve"> v plnej výške</w:t>
      </w:r>
      <w:r w:rsidR="00986376" w:rsidRPr="00553596">
        <w:rPr>
          <w:rFonts w:asciiTheme="minorHAnsi" w:hAnsiTheme="minorHAnsi" w:cstheme="minorHAnsi"/>
          <w:sz w:val="24"/>
          <w:lang w:val="sk-SK"/>
        </w:rPr>
        <w:t xml:space="preserve"> spôsobenej</w:t>
      </w:r>
      <w:r w:rsidR="00BA2041" w:rsidRPr="00553596">
        <w:rPr>
          <w:rFonts w:asciiTheme="minorHAnsi" w:hAnsiTheme="minorHAnsi" w:cstheme="minorHAnsi"/>
          <w:sz w:val="24"/>
          <w:lang w:val="sk-SK"/>
        </w:rPr>
        <w:t xml:space="preserve"> škody</w:t>
      </w:r>
      <w:r w:rsidR="00986376" w:rsidRPr="00553596">
        <w:rPr>
          <w:rFonts w:asciiTheme="minorHAnsi" w:hAnsiTheme="minorHAnsi" w:cstheme="minorHAnsi"/>
          <w:sz w:val="24"/>
          <w:lang w:val="sk-SK"/>
        </w:rPr>
        <w:t xml:space="preserve"> (vrátane ušlého zisku)</w:t>
      </w:r>
      <w:r w:rsidR="009E01D0" w:rsidRPr="00553596">
        <w:rPr>
          <w:rFonts w:asciiTheme="minorHAnsi" w:hAnsiTheme="minorHAnsi" w:cstheme="minorHAnsi"/>
          <w:sz w:val="24"/>
          <w:lang w:val="sk-SK"/>
        </w:rPr>
        <w:t>.</w:t>
      </w:r>
    </w:p>
    <w:p w14:paraId="66DFA679" w14:textId="7E3EE75E" w:rsidR="009E01D0" w:rsidRDefault="00291AE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w:t>
      </w:r>
      <w:r w:rsidR="00AC291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pokut</w:t>
      </w:r>
      <w:r w:rsidR="00AC291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podľa tejto Zmluvy uhradí Dopravca Objednávateľovi na základe písomnej výzvy, ktorú Objednávateľ vystaví Dopravcovi, a to na účet Objednávateľa uvedený v tejto Zmluve. Doba splatnosti je 15 dní odo dňa doručenia výzvy na zaplatenie zmluvnej pokuty Dopravcovi</w:t>
      </w:r>
      <w:r w:rsidR="009E01D0" w:rsidRPr="00553596">
        <w:rPr>
          <w:rFonts w:asciiTheme="minorHAnsi" w:hAnsiTheme="minorHAnsi" w:cstheme="minorHAnsi"/>
          <w:sz w:val="24"/>
          <w:lang w:val="sk-SK"/>
        </w:rPr>
        <w:t>.</w:t>
      </w:r>
    </w:p>
    <w:p w14:paraId="1526C5A6" w14:textId="09C9C6B4" w:rsidR="006B6F2E" w:rsidRPr="00553596" w:rsidRDefault="006B6F2E"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Pre lepší prehľad sankcií je ich prehľad uvedený v tabuľke, ktorá tvorí </w:t>
      </w:r>
      <w:r w:rsidR="006A0A70">
        <w:rPr>
          <w:rFonts w:asciiTheme="minorHAnsi" w:hAnsiTheme="minorHAnsi" w:cstheme="minorHAnsi"/>
          <w:b/>
          <w:sz w:val="24"/>
          <w:lang w:val="sk-SK"/>
        </w:rPr>
        <w:t>Prílohu č. 1</w:t>
      </w:r>
      <w:r w:rsidR="00481879">
        <w:rPr>
          <w:rFonts w:asciiTheme="minorHAnsi" w:hAnsiTheme="minorHAnsi" w:cstheme="minorHAnsi"/>
          <w:b/>
          <w:sz w:val="24"/>
          <w:lang w:val="sk-SK"/>
        </w:rPr>
        <w:t>0</w:t>
      </w:r>
      <w:r>
        <w:rPr>
          <w:rFonts w:asciiTheme="minorHAnsi" w:hAnsiTheme="minorHAnsi" w:cstheme="minorHAnsi"/>
          <w:b/>
          <w:sz w:val="24"/>
          <w:lang w:val="sk-SK"/>
        </w:rPr>
        <w:t xml:space="preserve"> – Prehľad zmluvných pokút. </w:t>
      </w:r>
      <w:r>
        <w:rPr>
          <w:rFonts w:asciiTheme="minorHAnsi" w:hAnsiTheme="minorHAnsi" w:cstheme="minorHAnsi"/>
          <w:sz w:val="24"/>
          <w:lang w:val="sk-SK"/>
        </w:rPr>
        <w:t>Predmetný prehľad je právne nezáväzný a v prípade akéhokoľvek rozporu s touto Zmluvou má prednosť táto Zmluva, a to aj ak v prehľade nie je zmluvná pokuta vôbec uvedená.</w:t>
      </w:r>
    </w:p>
    <w:p w14:paraId="608AF06B" w14:textId="432BF7E8" w:rsidR="00A47696" w:rsidRPr="00553596" w:rsidRDefault="00A47696" w:rsidP="0046786A">
      <w:pPr>
        <w:pStyle w:val="Nadpis1"/>
        <w:ind w:left="709" w:hanging="709"/>
        <w:rPr>
          <w:lang w:val="sk-SK"/>
        </w:rPr>
      </w:pPr>
      <w:bookmarkStart w:id="56" w:name="_Toc27663277"/>
      <w:bookmarkStart w:id="57" w:name="_Toc38530400"/>
      <w:bookmarkStart w:id="58" w:name="_Toc41550285"/>
      <w:bookmarkStart w:id="59" w:name="_Toc77245838"/>
      <w:r w:rsidRPr="00553596">
        <w:rPr>
          <w:lang w:val="sk-SK"/>
        </w:rPr>
        <w:t>Bankov</w:t>
      </w:r>
      <w:r w:rsidR="00291AE9" w:rsidRPr="00553596">
        <w:rPr>
          <w:lang w:val="sk-SK"/>
        </w:rPr>
        <w:t>á</w:t>
      </w:r>
      <w:r w:rsidRPr="00553596">
        <w:rPr>
          <w:lang w:val="sk-SK"/>
        </w:rPr>
        <w:t xml:space="preserve"> záruka/po</w:t>
      </w:r>
      <w:r w:rsidR="00291AE9" w:rsidRPr="00553596">
        <w:rPr>
          <w:lang w:val="sk-SK"/>
        </w:rPr>
        <w:t>istenie</w:t>
      </w:r>
      <w:r w:rsidRPr="00553596">
        <w:rPr>
          <w:lang w:val="sk-SK"/>
        </w:rPr>
        <w:t xml:space="preserve"> záruky</w:t>
      </w:r>
      <w:bookmarkEnd w:id="56"/>
      <w:bookmarkEnd w:id="57"/>
      <w:bookmarkEnd w:id="58"/>
      <w:bookmarkEnd w:id="59"/>
    </w:p>
    <w:p w14:paraId="34975D7C" w14:textId="6CD2E5D8" w:rsidR="00A47696" w:rsidRPr="00553596" w:rsidRDefault="00291AE9"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poskytnúť Objednávateľovi najneskôr do </w:t>
      </w:r>
      <w:r w:rsidR="005F3080">
        <w:rPr>
          <w:rFonts w:asciiTheme="minorHAnsi" w:hAnsiTheme="minorHAnsi"/>
          <w:sz w:val="24"/>
          <w:lang w:val="sk-SK"/>
        </w:rPr>
        <w:t>60</w:t>
      </w:r>
      <w:r w:rsidRPr="00553596">
        <w:rPr>
          <w:rFonts w:asciiTheme="minorHAnsi" w:hAnsiTheme="minorHAnsi"/>
          <w:sz w:val="24"/>
          <w:lang w:val="sk-SK"/>
        </w:rPr>
        <w:t xml:space="preserve"> dní </w:t>
      </w:r>
      <w:r w:rsidR="00550AC8" w:rsidRPr="00553596">
        <w:rPr>
          <w:rFonts w:asciiTheme="minorHAnsi" w:hAnsiTheme="minorHAnsi"/>
          <w:sz w:val="24"/>
          <w:lang w:val="sk-SK"/>
        </w:rPr>
        <w:t>pred Začatím prevádzky</w:t>
      </w:r>
      <w:r w:rsidRPr="00553596">
        <w:rPr>
          <w:rFonts w:asciiTheme="minorHAnsi" w:hAnsiTheme="minorHAnsi"/>
          <w:sz w:val="24"/>
          <w:lang w:val="sk-SK"/>
        </w:rPr>
        <w:t xml:space="preserve"> na krytie všetkých záväzkov z tejto Zmluvy neodvolateľnú a </w:t>
      </w:r>
      <w:r w:rsidR="00607EB7">
        <w:rPr>
          <w:rFonts w:asciiTheme="minorHAnsi" w:hAnsiTheme="minorHAnsi"/>
          <w:sz w:val="24"/>
          <w:lang w:val="sk-SK"/>
        </w:rPr>
        <w:t>nepodmienenú</w:t>
      </w:r>
      <w:r w:rsidR="00607EB7" w:rsidRPr="00553596">
        <w:rPr>
          <w:rFonts w:asciiTheme="minorHAnsi" w:hAnsiTheme="minorHAnsi"/>
          <w:sz w:val="24"/>
          <w:lang w:val="sk-SK"/>
        </w:rPr>
        <w:t xml:space="preserve"> </w:t>
      </w:r>
      <w:r w:rsidRPr="00553596">
        <w:rPr>
          <w:rFonts w:asciiTheme="minorHAnsi" w:hAnsiTheme="minorHAnsi"/>
          <w:sz w:val="24"/>
          <w:lang w:val="sk-SK"/>
        </w:rPr>
        <w:t>bankovú záruku alebo neodvolateľné a nepodmienené poistenie záruky. Banková záruka alebo poistenie záruky mus</w:t>
      </w:r>
      <w:r w:rsidR="009D1FDB" w:rsidRPr="00553596">
        <w:rPr>
          <w:rFonts w:asciiTheme="minorHAnsi" w:hAnsiTheme="minorHAnsi"/>
          <w:sz w:val="24"/>
          <w:lang w:val="sk-SK"/>
        </w:rPr>
        <w:t>í</w:t>
      </w:r>
      <w:r w:rsidRPr="00553596">
        <w:rPr>
          <w:rFonts w:asciiTheme="minorHAnsi" w:hAnsiTheme="minorHAnsi"/>
          <w:sz w:val="24"/>
          <w:lang w:val="sk-SK"/>
        </w:rPr>
        <w:t xml:space="preserve"> byť poskytnuté s miestom plnenia v </w:t>
      </w:r>
      <w:r w:rsidR="00C14903" w:rsidRPr="00553596">
        <w:rPr>
          <w:rFonts w:asciiTheme="minorHAnsi" w:hAnsiTheme="minorHAnsi"/>
          <w:sz w:val="24"/>
          <w:lang w:val="sk-SK"/>
        </w:rPr>
        <w:t>Slovenskej</w:t>
      </w:r>
      <w:r w:rsidRPr="00553596">
        <w:rPr>
          <w:rFonts w:asciiTheme="minorHAnsi" w:hAnsiTheme="minorHAnsi"/>
          <w:sz w:val="24"/>
          <w:lang w:val="sk-SK"/>
        </w:rPr>
        <w:t xml:space="preserve"> republike</w:t>
      </w:r>
      <w:r w:rsidR="00A47696" w:rsidRPr="00553596">
        <w:rPr>
          <w:rFonts w:asciiTheme="minorHAnsi" w:hAnsiTheme="minorHAnsi"/>
          <w:sz w:val="24"/>
          <w:lang w:val="sk-SK"/>
        </w:rPr>
        <w:t>.</w:t>
      </w:r>
    </w:p>
    <w:p w14:paraId="2DEA2DC6" w14:textId="71C88315" w:rsidR="00A47696" w:rsidRPr="00553596" w:rsidRDefault="009D1FDB"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zabezpečiť, aby banková záruka alebo poistenie záruky podľa tohto článku </w:t>
      </w:r>
      <w:r w:rsidR="00301A10" w:rsidRPr="00553596">
        <w:rPr>
          <w:rFonts w:asciiTheme="minorHAnsi" w:hAnsiTheme="minorHAnsi"/>
          <w:sz w:val="24"/>
          <w:lang w:val="sk-SK"/>
        </w:rPr>
        <w:t>XIV</w:t>
      </w:r>
      <w:r w:rsidR="008F4FC3" w:rsidRPr="00553596">
        <w:rPr>
          <w:rFonts w:asciiTheme="minorHAnsi" w:hAnsiTheme="minorHAnsi"/>
          <w:sz w:val="24"/>
          <w:lang w:val="sk-SK"/>
        </w:rPr>
        <w:t>. Z</w:t>
      </w:r>
      <w:r w:rsidRPr="00553596">
        <w:rPr>
          <w:rFonts w:asciiTheme="minorHAnsi" w:hAnsiTheme="minorHAnsi"/>
          <w:sz w:val="24"/>
          <w:lang w:val="sk-SK"/>
        </w:rPr>
        <w:t xml:space="preserve">mluvy boli vystavené ako neodvolateľné a </w:t>
      </w:r>
      <w:r w:rsidR="004869FA">
        <w:rPr>
          <w:rFonts w:asciiTheme="minorHAnsi" w:hAnsiTheme="minorHAnsi"/>
          <w:sz w:val="24"/>
          <w:lang w:val="sk-SK"/>
        </w:rPr>
        <w:t>nepodmienené</w:t>
      </w:r>
      <w:r w:rsidRPr="00553596">
        <w:rPr>
          <w:rFonts w:asciiTheme="minorHAnsi" w:hAnsiTheme="minorHAnsi"/>
          <w:sz w:val="24"/>
          <w:lang w:val="sk-SK"/>
        </w:rPr>
        <w:t xml:space="preserve">, pričom banka či poisťovateľ sa zaviaže k plneniu bez námietok a na základe prvej výzvy Objednávateľa ako oprávneného. Originál záručnej listiny je Dopravca povinný odovzdať objednávateľovi najneskôr do </w:t>
      </w:r>
      <w:r w:rsidR="00790A98">
        <w:rPr>
          <w:rFonts w:asciiTheme="minorHAnsi" w:hAnsiTheme="minorHAnsi"/>
          <w:sz w:val="24"/>
          <w:lang w:val="sk-SK"/>
        </w:rPr>
        <w:t>60</w:t>
      </w:r>
      <w:r w:rsidR="00790A98" w:rsidRPr="00553596">
        <w:rPr>
          <w:rFonts w:asciiTheme="minorHAnsi" w:hAnsiTheme="minorHAnsi"/>
          <w:sz w:val="24"/>
          <w:lang w:val="sk-SK"/>
        </w:rPr>
        <w:t xml:space="preserve"> </w:t>
      </w:r>
      <w:r w:rsidRPr="00553596">
        <w:rPr>
          <w:rFonts w:asciiTheme="minorHAnsi" w:hAnsiTheme="minorHAnsi"/>
          <w:sz w:val="24"/>
          <w:lang w:val="sk-SK"/>
        </w:rPr>
        <w:t xml:space="preserve">dní </w:t>
      </w:r>
      <w:r w:rsidR="00301A10" w:rsidRPr="00553596">
        <w:rPr>
          <w:rFonts w:asciiTheme="minorHAnsi" w:hAnsiTheme="minorHAnsi"/>
          <w:sz w:val="24"/>
          <w:lang w:val="sk-SK"/>
        </w:rPr>
        <w:t xml:space="preserve">pred </w:t>
      </w:r>
      <w:r w:rsidR="00550AC8" w:rsidRPr="00553596">
        <w:rPr>
          <w:rFonts w:asciiTheme="minorHAnsi" w:hAnsiTheme="minorHAnsi"/>
          <w:sz w:val="24"/>
          <w:lang w:val="sk-SK"/>
        </w:rPr>
        <w:t>Začiatkom</w:t>
      </w:r>
      <w:r w:rsidR="00301A10" w:rsidRPr="00553596">
        <w:rPr>
          <w:rFonts w:asciiTheme="minorHAnsi" w:hAnsiTheme="minorHAnsi"/>
          <w:sz w:val="24"/>
          <w:lang w:val="sk-SK"/>
        </w:rPr>
        <w:t xml:space="preserve"> prevádzky</w:t>
      </w:r>
      <w:r w:rsidR="00A47696" w:rsidRPr="00553596">
        <w:rPr>
          <w:rFonts w:asciiTheme="minorHAnsi" w:hAnsiTheme="minorHAnsi"/>
          <w:sz w:val="24"/>
          <w:lang w:val="sk-SK"/>
        </w:rPr>
        <w:t>.</w:t>
      </w:r>
    </w:p>
    <w:p w14:paraId="0BEAC299" w14:textId="5F5FBA83" w:rsidR="00A47696" w:rsidRPr="00553596" w:rsidRDefault="00CC138C" w:rsidP="0046786A">
      <w:pPr>
        <w:pStyle w:val="11slovantext"/>
        <w:numPr>
          <w:ilvl w:val="1"/>
          <w:numId w:val="2"/>
        </w:numPr>
        <w:spacing w:line="240" w:lineRule="auto"/>
        <w:ind w:left="709" w:hanging="709"/>
        <w:rPr>
          <w:rFonts w:asciiTheme="minorHAnsi" w:hAnsiTheme="minorHAnsi"/>
          <w:i/>
          <w:sz w:val="24"/>
          <w:shd w:val="clear" w:color="auto" w:fill="FFFFFF"/>
          <w:lang w:val="sk-SK"/>
        </w:rPr>
      </w:pPr>
      <w:r w:rsidRPr="00553596">
        <w:rPr>
          <w:rFonts w:asciiTheme="minorHAnsi" w:hAnsiTheme="minorHAnsi"/>
          <w:sz w:val="24"/>
          <w:lang w:val="sk-SK"/>
        </w:rPr>
        <w:t xml:space="preserve">Banková záruka alebo poistenie záruky podľa ustanovení tejto Zmluvy musí spĺňať </w:t>
      </w:r>
      <w:r w:rsidR="004869FA">
        <w:rPr>
          <w:rFonts w:asciiTheme="minorHAnsi" w:hAnsiTheme="minorHAnsi"/>
          <w:sz w:val="24"/>
          <w:lang w:val="sk-SK"/>
        </w:rPr>
        <w:t xml:space="preserve">okrem vyššie uvedeného tieto </w:t>
      </w:r>
      <w:r w:rsidRPr="00553596">
        <w:rPr>
          <w:rFonts w:asciiTheme="minorHAnsi" w:hAnsiTheme="minorHAnsi"/>
          <w:sz w:val="24"/>
          <w:lang w:val="sk-SK"/>
        </w:rPr>
        <w:t>nasledujúce predpoklady</w:t>
      </w:r>
      <w:r w:rsidR="00A47696" w:rsidRPr="00553596">
        <w:rPr>
          <w:rFonts w:asciiTheme="minorHAnsi" w:hAnsiTheme="minorHAnsi"/>
          <w:sz w:val="24"/>
          <w:lang w:val="sk-SK"/>
        </w:rPr>
        <w:t>:</w:t>
      </w:r>
    </w:p>
    <w:p w14:paraId="48382DDD" w14:textId="02DE96CF" w:rsidR="00A47696" w:rsidRPr="00553596" w:rsidRDefault="00C14903" w:rsidP="00707835">
      <w:pPr>
        <w:pStyle w:val="11slovantext"/>
        <w:numPr>
          <w:ilvl w:val="0"/>
          <w:numId w:val="15"/>
        </w:numPr>
        <w:spacing w:line="240" w:lineRule="auto"/>
        <w:ind w:left="1134"/>
        <w:rPr>
          <w:rFonts w:asciiTheme="minorHAnsi" w:hAnsiTheme="minorHAnsi"/>
          <w:sz w:val="24"/>
          <w:lang w:val="sk-SK"/>
        </w:rPr>
      </w:pPr>
      <w:r w:rsidRPr="00553596">
        <w:rPr>
          <w:rFonts w:asciiTheme="minorHAnsi" w:hAnsiTheme="minorHAnsi"/>
          <w:sz w:val="24"/>
          <w:lang w:val="sk-SK"/>
        </w:rPr>
        <w:lastRenderedPageBreak/>
        <w:t>výška</w:t>
      </w:r>
      <w:r w:rsidR="00CC138C" w:rsidRPr="00553596">
        <w:rPr>
          <w:rFonts w:asciiTheme="minorHAnsi" w:hAnsiTheme="minorHAnsi"/>
          <w:sz w:val="24"/>
          <w:lang w:val="sk-SK"/>
        </w:rPr>
        <w:t xml:space="preserve"> zabezpečenej</w:t>
      </w:r>
      <w:r w:rsidR="00271517" w:rsidRPr="00553596">
        <w:rPr>
          <w:rFonts w:asciiTheme="minorHAnsi" w:hAnsiTheme="minorHAnsi"/>
          <w:sz w:val="24"/>
          <w:lang w:val="sk-SK"/>
        </w:rPr>
        <w:t xml:space="preserve"> (záručnej)</w:t>
      </w:r>
      <w:r w:rsidR="00CC138C" w:rsidRPr="00553596">
        <w:rPr>
          <w:rFonts w:asciiTheme="minorHAnsi" w:hAnsiTheme="minorHAnsi"/>
          <w:sz w:val="24"/>
          <w:lang w:val="sk-SK"/>
        </w:rPr>
        <w:t xml:space="preserve"> sumy je </w:t>
      </w:r>
      <w:r w:rsidR="00271517" w:rsidRPr="00553596">
        <w:rPr>
          <w:rFonts w:asciiTheme="minorHAnsi" w:hAnsiTheme="minorHAnsi"/>
          <w:sz w:val="24"/>
          <w:lang w:val="sk-SK"/>
        </w:rPr>
        <w:t>0,5% zo sumy určenej ako súčin celkových predpokladaných km</w:t>
      </w:r>
      <w:r w:rsidR="00150D77" w:rsidRPr="00553596">
        <w:rPr>
          <w:rFonts w:asciiTheme="minorHAnsi" w:hAnsiTheme="minorHAnsi"/>
          <w:sz w:val="24"/>
          <w:lang w:val="sk-SK"/>
        </w:rPr>
        <w:t xml:space="preserve"> dopravného výkonu</w:t>
      </w:r>
      <w:r w:rsidR="00271517" w:rsidRPr="00553596">
        <w:rPr>
          <w:rFonts w:asciiTheme="minorHAnsi" w:hAnsiTheme="minorHAnsi"/>
          <w:sz w:val="24"/>
          <w:lang w:val="sk-SK"/>
        </w:rPr>
        <w:t xml:space="preserve"> za trvanie Zmluvy (údaj v zmysle bodu 5.1 tejto Zmluvy) a</w:t>
      </w:r>
      <w:r w:rsidR="00CD66F3" w:rsidRPr="00553596">
        <w:rPr>
          <w:rFonts w:asciiTheme="minorHAnsi" w:hAnsiTheme="minorHAnsi"/>
          <w:sz w:val="24"/>
          <w:lang w:val="sk-SK"/>
        </w:rPr>
        <w:t> </w:t>
      </w:r>
      <w:r w:rsidR="00271517" w:rsidRPr="00553596">
        <w:rPr>
          <w:rFonts w:asciiTheme="minorHAnsi" w:hAnsiTheme="minorHAnsi"/>
          <w:sz w:val="24"/>
          <w:lang w:val="sk-SK"/>
        </w:rPr>
        <w:t>ceny</w:t>
      </w:r>
      <w:r w:rsidR="00CD66F3" w:rsidRPr="00553596">
        <w:rPr>
          <w:rFonts w:asciiTheme="minorHAnsi" w:hAnsiTheme="minorHAnsi"/>
          <w:sz w:val="24"/>
          <w:lang w:val="sk-SK"/>
        </w:rPr>
        <w:t xml:space="preserve"> za 1km</w:t>
      </w:r>
      <w:r w:rsidR="00271517" w:rsidRPr="00553596">
        <w:rPr>
          <w:rFonts w:asciiTheme="minorHAnsi" w:hAnsiTheme="minorHAnsi"/>
          <w:sz w:val="24"/>
          <w:lang w:val="sk-SK"/>
        </w:rPr>
        <w:t xml:space="preserve"> dopravného výkonu podľa bodu 5.3 tejto Zmluvy. Zmena ktoréhokoľvek z týchto údajov kedykoľvek počas trvania Zmluvy nebude mať vplyv na výšku zabezpečenia a aplikujú sa vždy hodnoty pôvodne podpísanej Zmluvy</w:t>
      </w:r>
      <w:r w:rsidR="00A47696" w:rsidRPr="00553596">
        <w:rPr>
          <w:rFonts w:asciiTheme="minorHAnsi" w:hAnsiTheme="minorHAnsi"/>
          <w:sz w:val="24"/>
          <w:lang w:val="sk-SK"/>
        </w:rPr>
        <w:t>,</w:t>
      </w:r>
    </w:p>
    <w:p w14:paraId="57D32334" w14:textId="36F28D52" w:rsidR="00A47696" w:rsidRPr="00553596" w:rsidRDefault="00CC138C" w:rsidP="00707835">
      <w:pPr>
        <w:pStyle w:val="11slovantext"/>
        <w:numPr>
          <w:ilvl w:val="0"/>
          <w:numId w:val="15"/>
        </w:numPr>
        <w:spacing w:line="240" w:lineRule="auto"/>
        <w:ind w:left="1134"/>
        <w:rPr>
          <w:b/>
          <w:sz w:val="24"/>
          <w:lang w:val="sk-SK"/>
        </w:rPr>
      </w:pPr>
      <w:r w:rsidRPr="00553596">
        <w:rPr>
          <w:rFonts w:asciiTheme="minorHAnsi" w:hAnsiTheme="minorHAnsi"/>
          <w:sz w:val="24"/>
          <w:lang w:val="sk-SK"/>
        </w:rPr>
        <w:t>platnosť najmenej po dobu plnenia tejto Zmluvy, pričom ustanovenie bodu 1</w:t>
      </w:r>
      <w:r w:rsidR="000365A8" w:rsidRPr="00553596">
        <w:rPr>
          <w:rFonts w:asciiTheme="minorHAnsi" w:hAnsiTheme="minorHAnsi"/>
          <w:sz w:val="24"/>
          <w:lang w:val="sk-SK"/>
        </w:rPr>
        <w:t>4</w:t>
      </w:r>
      <w:r w:rsidRPr="00553596">
        <w:rPr>
          <w:rFonts w:asciiTheme="minorHAnsi" w:hAnsiTheme="minorHAnsi"/>
          <w:sz w:val="24"/>
          <w:lang w:val="sk-SK"/>
        </w:rPr>
        <w:t>.4 nie je týmto dotknuté</w:t>
      </w:r>
      <w:r w:rsidR="00A47696" w:rsidRPr="00553596">
        <w:rPr>
          <w:rFonts w:asciiTheme="minorHAnsi" w:hAnsiTheme="minorHAnsi"/>
          <w:sz w:val="24"/>
          <w:lang w:val="sk-SK"/>
        </w:rPr>
        <w:t>.</w:t>
      </w:r>
    </w:p>
    <w:p w14:paraId="1016B136" w14:textId="1A327D31"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Dopravca je oprávnený dojednať bankovú záruku či poistenie záruky na dobu kratšiu, než je uvedené v bode 1</w:t>
      </w:r>
      <w:r w:rsidR="000365A8" w:rsidRPr="00553596">
        <w:rPr>
          <w:rFonts w:asciiTheme="minorHAnsi" w:hAnsiTheme="minorHAnsi"/>
          <w:sz w:val="24"/>
          <w:lang w:val="sk-SK"/>
        </w:rPr>
        <w:t>4</w:t>
      </w:r>
      <w:r w:rsidRPr="00553596">
        <w:rPr>
          <w:rFonts w:asciiTheme="minorHAnsi" w:hAnsiTheme="minorHAnsi"/>
          <w:sz w:val="24"/>
          <w:lang w:val="sk-SK"/>
        </w:rPr>
        <w:t>.3 písm. b) za týchto podmienok</w:t>
      </w:r>
      <w:r w:rsidR="00A47696" w:rsidRPr="00553596">
        <w:rPr>
          <w:rFonts w:asciiTheme="minorHAnsi" w:hAnsiTheme="minorHAnsi"/>
          <w:sz w:val="24"/>
          <w:lang w:val="sk-SK"/>
        </w:rPr>
        <w:t>:</w:t>
      </w:r>
    </w:p>
    <w:p w14:paraId="51991DC9" w14:textId="0FE2E0B4" w:rsidR="00A47696" w:rsidRPr="00553596" w:rsidRDefault="00A47696"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D</w:t>
      </w:r>
      <w:r w:rsidR="00CC138C" w:rsidRPr="00553596">
        <w:rPr>
          <w:rFonts w:asciiTheme="minorHAnsi" w:hAnsiTheme="minorHAnsi"/>
          <w:sz w:val="24"/>
          <w:lang w:val="sk-SK"/>
        </w:rPr>
        <w:t>opravca zaistí platnosť bankovej záruky či poistenia záruk</w:t>
      </w:r>
      <w:r w:rsidR="00C447BF" w:rsidRPr="00553596">
        <w:rPr>
          <w:rFonts w:asciiTheme="minorHAnsi" w:hAnsiTheme="minorHAnsi"/>
          <w:sz w:val="24"/>
          <w:lang w:val="sk-SK"/>
        </w:rPr>
        <w:t>y</w:t>
      </w:r>
      <w:r w:rsidR="00CC138C" w:rsidRPr="00553596">
        <w:rPr>
          <w:rFonts w:asciiTheme="minorHAnsi" w:hAnsiTheme="minorHAnsi"/>
          <w:sz w:val="24"/>
          <w:lang w:val="sk-SK"/>
        </w:rPr>
        <w:t xml:space="preserve"> v kratších časových úsekoch, avšak nepretržite po dobu plnenia tejto Zmluvy</w:t>
      </w:r>
      <w:r w:rsidRPr="00553596">
        <w:rPr>
          <w:rFonts w:asciiTheme="minorHAnsi" w:hAnsiTheme="minorHAnsi"/>
          <w:sz w:val="24"/>
          <w:lang w:val="sk-SK"/>
        </w:rPr>
        <w:t>,</w:t>
      </w:r>
    </w:p>
    <w:p w14:paraId="36E313A6" w14:textId="7683300B" w:rsidR="00A47696" w:rsidRPr="00553596" w:rsidRDefault="00CC138C"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predĺženie alebo nahradenie bankovej záruky či poisteni</w:t>
      </w:r>
      <w:r w:rsidR="000212BE" w:rsidRPr="00553596">
        <w:rPr>
          <w:rFonts w:asciiTheme="minorHAnsi" w:hAnsiTheme="minorHAnsi"/>
          <w:sz w:val="24"/>
          <w:lang w:val="sk-SK"/>
        </w:rPr>
        <w:t>a</w:t>
      </w:r>
      <w:r w:rsidRPr="00553596">
        <w:rPr>
          <w:rFonts w:asciiTheme="minorHAnsi" w:hAnsiTheme="minorHAnsi"/>
          <w:sz w:val="24"/>
          <w:lang w:val="sk-SK"/>
        </w:rPr>
        <w:t xml:space="preserve"> záruky novou bankovou zárukou či novým poistením záruky musí Dopravca realizovať a odovzdať objednávateľovi najneskôr mesiac pred ukončením jej platnosti</w:t>
      </w:r>
      <w:r w:rsidR="000212BE" w:rsidRPr="00553596">
        <w:rPr>
          <w:rFonts w:asciiTheme="minorHAnsi" w:hAnsiTheme="minorHAnsi"/>
          <w:sz w:val="24"/>
          <w:lang w:val="sk-SK"/>
        </w:rPr>
        <w:t xml:space="preserve">, inak je Objednávateľ oprávnený načerpať a zadržať 50% záručnej sumy, až kým Dopravca povinnosť podľa bodu </w:t>
      </w:r>
      <w:r w:rsidR="000365A8" w:rsidRPr="00553596">
        <w:rPr>
          <w:rFonts w:asciiTheme="minorHAnsi" w:hAnsiTheme="minorHAnsi"/>
          <w:sz w:val="24"/>
          <w:lang w:val="sk-SK"/>
        </w:rPr>
        <w:t>14</w:t>
      </w:r>
      <w:r w:rsidR="000212BE" w:rsidRPr="00553596">
        <w:rPr>
          <w:rFonts w:asciiTheme="minorHAnsi" w:hAnsiTheme="minorHAnsi"/>
          <w:sz w:val="24"/>
          <w:lang w:val="sk-SK"/>
        </w:rPr>
        <w:t xml:space="preserve">.4 nesplní, náklady s tým spojené znáša Dopravca a Objednávateľ v súvislosti s tým nezodpovedá za škodu ani nie je povinný vydať úroky, ani žiadne iné obdobné plnenia. </w:t>
      </w:r>
    </w:p>
    <w:p w14:paraId="1CA19F69" w14:textId="16B56E66"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Objednávateľ je na základe predloženej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oprávnený čerpať finančné prostriedky kumulovane až do celkovej výšky poskytnutej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a to v prípade, </w:t>
      </w:r>
      <w:r w:rsidR="00124546" w:rsidRPr="00553596">
        <w:rPr>
          <w:rFonts w:asciiTheme="minorHAnsi" w:hAnsiTheme="minorHAnsi"/>
          <w:sz w:val="24"/>
          <w:lang w:val="sk-SK"/>
        </w:rPr>
        <w:t>ak</w:t>
      </w:r>
      <w:r w:rsidRPr="00553596">
        <w:rPr>
          <w:rFonts w:asciiTheme="minorHAnsi" w:hAnsiTheme="minorHAnsi"/>
          <w:sz w:val="24"/>
          <w:lang w:val="sk-SK"/>
        </w:rPr>
        <w:t xml:space="preserve"> mu vznikne zodpovedajúci finančný nárok na základe porušenia niektorej zo </w:t>
      </w:r>
      <w:r w:rsidR="0068469F">
        <w:rPr>
          <w:rFonts w:asciiTheme="minorHAnsi" w:hAnsiTheme="minorHAnsi"/>
          <w:sz w:val="24"/>
          <w:lang w:val="sk-SK"/>
        </w:rPr>
        <w:t>z</w:t>
      </w:r>
      <w:r w:rsidRPr="00553596">
        <w:rPr>
          <w:rFonts w:asciiTheme="minorHAnsi" w:hAnsiTheme="minorHAnsi"/>
          <w:sz w:val="24"/>
          <w:lang w:val="sk-SK"/>
        </w:rPr>
        <w:t>mluvných alebo zákonných povinností Dopravcu a</w:t>
      </w:r>
      <w:r w:rsidR="0068469F">
        <w:rPr>
          <w:rFonts w:asciiTheme="minorHAnsi" w:hAnsiTheme="minorHAnsi"/>
          <w:sz w:val="24"/>
          <w:lang w:val="sk-SK"/>
        </w:rPr>
        <w:t> </w:t>
      </w:r>
      <w:r w:rsidRPr="00553596">
        <w:rPr>
          <w:rFonts w:asciiTheme="minorHAnsi" w:hAnsiTheme="minorHAnsi"/>
          <w:sz w:val="24"/>
          <w:lang w:val="sk-SK"/>
        </w:rPr>
        <w:t>Dopravca tento finančný nárok v</w:t>
      </w:r>
      <w:r w:rsidR="0068469F">
        <w:rPr>
          <w:rFonts w:asciiTheme="minorHAnsi" w:hAnsiTheme="minorHAnsi"/>
          <w:sz w:val="24"/>
          <w:lang w:val="sk-SK"/>
        </w:rPr>
        <w:t> </w:t>
      </w:r>
      <w:r w:rsidRPr="00553596">
        <w:rPr>
          <w:rFonts w:asciiTheme="minorHAnsi" w:hAnsiTheme="minorHAnsi"/>
          <w:sz w:val="24"/>
          <w:lang w:val="sk-SK"/>
        </w:rPr>
        <w:t>stanovenej lehote neuhradí. Bankovou zárukou či poistením záruky tak budú zabezpečené všetky peňažné čiastky, ktoré môžu byť Objednávateľom od Dopravcu požadované (vrátane všetkých úrokov z</w:t>
      </w:r>
      <w:r w:rsidR="0068469F">
        <w:rPr>
          <w:rFonts w:asciiTheme="minorHAnsi" w:hAnsiTheme="minorHAnsi"/>
          <w:sz w:val="24"/>
          <w:lang w:val="sk-SK"/>
        </w:rPr>
        <w:t> </w:t>
      </w:r>
      <w:r w:rsidRPr="00553596">
        <w:rPr>
          <w:rFonts w:asciiTheme="minorHAnsi" w:hAnsiTheme="minorHAnsi"/>
          <w:sz w:val="24"/>
          <w:lang w:val="sk-SK"/>
        </w:rPr>
        <w:t>omeškania a</w:t>
      </w:r>
      <w:r w:rsidR="0068469F">
        <w:rPr>
          <w:rFonts w:asciiTheme="minorHAnsi" w:hAnsiTheme="minorHAnsi"/>
          <w:sz w:val="24"/>
          <w:lang w:val="sk-SK"/>
        </w:rPr>
        <w:t> </w:t>
      </w:r>
      <w:r w:rsidRPr="00553596">
        <w:rPr>
          <w:rFonts w:asciiTheme="minorHAnsi" w:hAnsiTheme="minorHAnsi"/>
          <w:sz w:val="24"/>
          <w:lang w:val="sk-SK"/>
        </w:rPr>
        <w:t>všetkých ďalších zmluvných pokút a</w:t>
      </w:r>
      <w:r w:rsidR="0068469F">
        <w:rPr>
          <w:rFonts w:asciiTheme="minorHAnsi" w:hAnsiTheme="minorHAnsi"/>
          <w:sz w:val="24"/>
          <w:lang w:val="sk-SK"/>
        </w:rPr>
        <w:t> </w:t>
      </w:r>
      <w:r w:rsidRPr="00553596">
        <w:rPr>
          <w:rFonts w:asciiTheme="minorHAnsi" w:hAnsiTheme="minorHAnsi"/>
          <w:sz w:val="24"/>
          <w:lang w:val="sk-SK"/>
        </w:rPr>
        <w:t>škôd, ktoré môže Objednávateľ od Dopravcu požadovať v</w:t>
      </w:r>
      <w:r w:rsidR="0068469F">
        <w:rPr>
          <w:rFonts w:asciiTheme="minorHAnsi" w:hAnsiTheme="minorHAnsi"/>
          <w:sz w:val="24"/>
          <w:lang w:val="sk-SK"/>
        </w:rPr>
        <w:t> </w:t>
      </w:r>
      <w:r w:rsidRPr="00553596">
        <w:rPr>
          <w:rFonts w:asciiTheme="minorHAnsi" w:hAnsiTheme="minorHAnsi"/>
          <w:sz w:val="24"/>
          <w:lang w:val="sk-SK"/>
        </w:rPr>
        <w:t>súvislosti s</w:t>
      </w:r>
      <w:r w:rsidR="0068469F">
        <w:rPr>
          <w:rFonts w:asciiTheme="minorHAnsi" w:hAnsiTheme="minorHAnsi"/>
          <w:sz w:val="24"/>
          <w:lang w:val="sk-SK"/>
        </w:rPr>
        <w:t> </w:t>
      </w:r>
      <w:r w:rsidRPr="00553596">
        <w:rPr>
          <w:rFonts w:asciiTheme="minorHAnsi" w:hAnsiTheme="minorHAnsi"/>
          <w:sz w:val="24"/>
          <w:lang w:val="sk-SK"/>
        </w:rPr>
        <w:t>touto Zmluvou</w:t>
      </w:r>
      <w:r w:rsidR="00A47696" w:rsidRPr="00553596">
        <w:rPr>
          <w:rFonts w:asciiTheme="minorHAnsi" w:hAnsiTheme="minorHAnsi"/>
          <w:sz w:val="24"/>
          <w:lang w:val="sk-SK"/>
        </w:rPr>
        <w:t>).</w:t>
      </w:r>
    </w:p>
    <w:p w14:paraId="7F6D438D" w14:textId="769B5A4B" w:rsidR="00A47696" w:rsidRPr="00553596" w:rsidRDefault="004D1529" w:rsidP="0046786A">
      <w:pPr>
        <w:pStyle w:val="11slovantext"/>
        <w:numPr>
          <w:ilvl w:val="1"/>
          <w:numId w:val="2"/>
        </w:numPr>
        <w:spacing w:line="240" w:lineRule="auto"/>
        <w:ind w:left="709" w:hanging="709"/>
        <w:rPr>
          <w:rFonts w:asciiTheme="minorHAnsi" w:hAnsiTheme="minorHAnsi"/>
          <w:b/>
          <w:sz w:val="24"/>
          <w:lang w:val="sk-SK"/>
        </w:rPr>
      </w:pPr>
      <w:bookmarkStart w:id="60" w:name="_Ref399777916"/>
      <w:r w:rsidRPr="00553596">
        <w:rPr>
          <w:rFonts w:asciiTheme="minorHAnsi" w:hAnsiTheme="minorHAnsi"/>
          <w:sz w:val="24"/>
          <w:lang w:val="sk-SK"/>
        </w:rPr>
        <w:t>Pokiaľ dôjde v</w:t>
      </w:r>
      <w:r w:rsidR="0068469F">
        <w:rPr>
          <w:rFonts w:asciiTheme="minorHAnsi" w:hAnsiTheme="minorHAnsi"/>
          <w:sz w:val="24"/>
          <w:lang w:val="sk-SK"/>
        </w:rPr>
        <w:t> </w:t>
      </w:r>
      <w:r w:rsidRPr="00553596">
        <w:rPr>
          <w:rFonts w:asciiTheme="minorHAnsi" w:hAnsiTheme="minorHAnsi"/>
          <w:sz w:val="24"/>
          <w:lang w:val="sk-SK"/>
        </w:rPr>
        <w:t xml:space="preserve">priebehu platnosti tejto </w:t>
      </w:r>
      <w:r w:rsidR="00124546" w:rsidRPr="00553596">
        <w:rPr>
          <w:rFonts w:asciiTheme="minorHAnsi" w:hAnsiTheme="minorHAnsi"/>
          <w:sz w:val="24"/>
          <w:lang w:val="sk-SK"/>
        </w:rPr>
        <w:t>Z</w:t>
      </w:r>
      <w:r w:rsidRPr="00553596">
        <w:rPr>
          <w:rFonts w:asciiTheme="minorHAnsi" w:hAnsiTheme="minorHAnsi"/>
          <w:sz w:val="24"/>
          <w:lang w:val="sk-SK"/>
        </w:rPr>
        <w:t>mluvy na čerpanie bankovej záruky či poistenia záruky tak, že disponibilná suma klesne pod jednu polovicu výšky bankovej záruky / poistenia záruky podľa bodu 1</w:t>
      </w:r>
      <w:r w:rsidR="00DA7209">
        <w:rPr>
          <w:rFonts w:asciiTheme="minorHAnsi" w:hAnsiTheme="minorHAnsi"/>
          <w:sz w:val="24"/>
          <w:lang w:val="sk-SK"/>
        </w:rPr>
        <w:t>4</w:t>
      </w:r>
      <w:r w:rsidRPr="00553596">
        <w:rPr>
          <w:rFonts w:asciiTheme="minorHAnsi" w:hAnsiTheme="minorHAnsi"/>
          <w:sz w:val="24"/>
          <w:lang w:val="sk-SK"/>
        </w:rPr>
        <w:t>.</w:t>
      </w:r>
      <w:r w:rsidR="00DA7209">
        <w:rPr>
          <w:rFonts w:asciiTheme="minorHAnsi" w:hAnsiTheme="minorHAnsi"/>
          <w:sz w:val="24"/>
          <w:lang w:val="sk-SK"/>
        </w:rPr>
        <w:t>3</w:t>
      </w:r>
      <w:r w:rsidR="000365A8" w:rsidRPr="00553596">
        <w:rPr>
          <w:rFonts w:asciiTheme="minorHAnsi" w:hAnsiTheme="minorHAnsi"/>
          <w:sz w:val="24"/>
          <w:lang w:val="sk-SK"/>
        </w:rPr>
        <w:t xml:space="preserve"> </w:t>
      </w:r>
      <w:r w:rsidRPr="00553596">
        <w:rPr>
          <w:rFonts w:asciiTheme="minorHAnsi" w:hAnsiTheme="minorHAnsi"/>
          <w:sz w:val="24"/>
          <w:lang w:val="sk-SK"/>
        </w:rPr>
        <w:t>písm. a), bude Dopravca povinný do 30 dní od doručenia písomného oznámenia Objednávateľa o</w:t>
      </w:r>
      <w:r w:rsidR="0068469F">
        <w:rPr>
          <w:rFonts w:asciiTheme="minorHAnsi" w:hAnsiTheme="minorHAnsi"/>
          <w:sz w:val="24"/>
          <w:lang w:val="sk-SK"/>
        </w:rPr>
        <w:t> </w:t>
      </w:r>
      <w:r w:rsidRPr="00553596">
        <w:rPr>
          <w:rFonts w:asciiTheme="minorHAnsi" w:hAnsiTheme="minorHAnsi"/>
          <w:sz w:val="24"/>
          <w:lang w:val="sk-SK"/>
        </w:rPr>
        <w:t>poklese disponibilnej sumy pod jednu polovicu výšky bankovej záruky / poistenia záruky doplniť bankovú záruku / poistenie záruky tak, aby dosahovala celkovej výšky bankovej záruky / poistenia záruky požadovanej Objednávateľom</w:t>
      </w:r>
      <w:bookmarkEnd w:id="60"/>
      <w:r w:rsidR="00124546" w:rsidRPr="00553596">
        <w:rPr>
          <w:rFonts w:asciiTheme="minorHAnsi" w:hAnsiTheme="minorHAnsi"/>
          <w:sz w:val="24"/>
          <w:lang w:val="sk-SK"/>
        </w:rPr>
        <w:t>, ak tak Dopravca v</w:t>
      </w:r>
      <w:r w:rsidR="0068469F">
        <w:rPr>
          <w:rFonts w:asciiTheme="minorHAnsi" w:hAnsiTheme="minorHAnsi"/>
          <w:sz w:val="24"/>
          <w:lang w:val="sk-SK"/>
        </w:rPr>
        <w:t> </w:t>
      </w:r>
      <w:r w:rsidR="00124546" w:rsidRPr="00553596">
        <w:rPr>
          <w:rFonts w:asciiTheme="minorHAnsi" w:hAnsiTheme="minorHAnsi"/>
          <w:sz w:val="24"/>
          <w:lang w:val="sk-SK"/>
        </w:rPr>
        <w:t>stanovenej lehote</w:t>
      </w:r>
      <w:r w:rsidR="00BC6E69">
        <w:rPr>
          <w:rFonts w:asciiTheme="minorHAnsi" w:hAnsiTheme="minorHAnsi"/>
          <w:sz w:val="24"/>
          <w:lang w:val="sk-SK"/>
        </w:rPr>
        <w:t xml:space="preserve"> neučiní</w:t>
      </w:r>
      <w:r w:rsidR="00124546" w:rsidRPr="00553596">
        <w:rPr>
          <w:rFonts w:asciiTheme="minorHAnsi" w:hAnsiTheme="minorHAnsi"/>
          <w:sz w:val="24"/>
          <w:lang w:val="sk-SK"/>
        </w:rPr>
        <w:t>, je Objednávateľ oprávnený čerpať zvyšok sumy z</w:t>
      </w:r>
      <w:r w:rsidR="0068469F">
        <w:rPr>
          <w:rFonts w:asciiTheme="minorHAnsi" w:hAnsiTheme="minorHAnsi"/>
          <w:sz w:val="24"/>
          <w:lang w:val="sk-SK"/>
        </w:rPr>
        <w:t> </w:t>
      </w:r>
      <w:r w:rsidR="00124546" w:rsidRPr="00553596">
        <w:rPr>
          <w:rFonts w:asciiTheme="minorHAnsi" w:hAnsiTheme="minorHAnsi"/>
          <w:sz w:val="24"/>
          <w:lang w:val="sk-SK"/>
        </w:rPr>
        <w:t>bankovej záruky / poistenia záruky a</w:t>
      </w:r>
      <w:r w:rsidR="0068469F">
        <w:rPr>
          <w:rFonts w:asciiTheme="minorHAnsi" w:hAnsiTheme="minorHAnsi"/>
          <w:sz w:val="24"/>
          <w:lang w:val="sk-SK"/>
        </w:rPr>
        <w:t> </w:t>
      </w:r>
      <w:r w:rsidR="00124546" w:rsidRPr="00553596">
        <w:rPr>
          <w:rFonts w:asciiTheme="minorHAnsi" w:hAnsiTheme="minorHAnsi"/>
          <w:sz w:val="24"/>
          <w:lang w:val="sk-SK"/>
        </w:rPr>
        <w:t>zadržať ho až do doplnenia zvyšnej časti k</w:t>
      </w:r>
      <w:r w:rsidR="0068469F">
        <w:rPr>
          <w:rFonts w:asciiTheme="minorHAnsi" w:hAnsiTheme="minorHAnsi"/>
          <w:sz w:val="24"/>
          <w:lang w:val="sk-SK"/>
        </w:rPr>
        <w:t> </w:t>
      </w:r>
      <w:r w:rsidR="00124546" w:rsidRPr="00553596">
        <w:rPr>
          <w:rFonts w:asciiTheme="minorHAnsi" w:hAnsiTheme="minorHAnsi"/>
          <w:sz w:val="24"/>
          <w:lang w:val="sk-SK"/>
        </w:rPr>
        <w:t>celku, náklady s</w:t>
      </w:r>
      <w:r w:rsidR="0068469F">
        <w:rPr>
          <w:rFonts w:asciiTheme="minorHAnsi" w:hAnsiTheme="minorHAnsi"/>
          <w:sz w:val="24"/>
          <w:lang w:val="sk-SK"/>
        </w:rPr>
        <w:t> </w:t>
      </w:r>
      <w:r w:rsidR="00124546" w:rsidRPr="00553596">
        <w:rPr>
          <w:rFonts w:asciiTheme="minorHAnsi" w:hAnsiTheme="minorHAnsi"/>
          <w:sz w:val="24"/>
          <w:lang w:val="sk-SK"/>
        </w:rPr>
        <w:t>tým spojené znáša Dopravca a</w:t>
      </w:r>
      <w:r w:rsidR="0068469F">
        <w:rPr>
          <w:rFonts w:asciiTheme="minorHAnsi" w:hAnsiTheme="minorHAnsi"/>
          <w:sz w:val="24"/>
          <w:lang w:val="sk-SK"/>
        </w:rPr>
        <w:t> </w:t>
      </w:r>
      <w:r w:rsidR="00124546" w:rsidRPr="00553596">
        <w:rPr>
          <w:rFonts w:asciiTheme="minorHAnsi" w:hAnsiTheme="minorHAnsi"/>
          <w:sz w:val="24"/>
          <w:lang w:val="sk-SK"/>
        </w:rPr>
        <w:t>Objednávateľ v</w:t>
      </w:r>
      <w:r w:rsidR="0068469F">
        <w:rPr>
          <w:rFonts w:asciiTheme="minorHAnsi" w:hAnsiTheme="minorHAnsi"/>
          <w:sz w:val="24"/>
          <w:lang w:val="sk-SK"/>
        </w:rPr>
        <w:t> </w:t>
      </w:r>
      <w:r w:rsidR="00124546" w:rsidRPr="00553596">
        <w:rPr>
          <w:rFonts w:asciiTheme="minorHAnsi" w:hAnsiTheme="minorHAnsi"/>
          <w:sz w:val="24"/>
          <w:lang w:val="sk-SK"/>
        </w:rPr>
        <w:t>súvislosti s</w:t>
      </w:r>
      <w:r w:rsidR="0068469F">
        <w:rPr>
          <w:rFonts w:asciiTheme="minorHAnsi" w:hAnsiTheme="minorHAnsi"/>
          <w:sz w:val="24"/>
          <w:lang w:val="sk-SK"/>
        </w:rPr>
        <w:t> </w:t>
      </w:r>
      <w:r w:rsidR="00124546" w:rsidRPr="00553596">
        <w:rPr>
          <w:rFonts w:asciiTheme="minorHAnsi" w:hAnsiTheme="minorHAnsi"/>
          <w:sz w:val="24"/>
          <w:lang w:val="sk-SK"/>
        </w:rPr>
        <w:t>tým nezodpovedá za škodu ani nie je povinný vydať úroky, ani žiadne iné obdobné plnenia.</w:t>
      </w:r>
    </w:p>
    <w:p w14:paraId="2D8E84D3" w14:textId="40E3F358" w:rsidR="00A47696" w:rsidRPr="00553596" w:rsidRDefault="00A47696"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w:t>
      </w:r>
      <w:r w:rsidR="004D1529" w:rsidRPr="00553596">
        <w:rPr>
          <w:rFonts w:asciiTheme="minorHAnsi" w:hAnsiTheme="minorHAnsi"/>
          <w:sz w:val="24"/>
          <w:lang w:val="sk-SK"/>
        </w:rPr>
        <w:t>bjednávateľ vráti Dopravcovi originál záručnej listiny do 5 pracovných dní po skončení platnosti bankovej záruky / poistenia záruky, avšak nie skôr, než dôjde k</w:t>
      </w:r>
      <w:r w:rsidR="0068469F">
        <w:rPr>
          <w:rFonts w:asciiTheme="minorHAnsi" w:hAnsiTheme="minorHAnsi"/>
          <w:sz w:val="24"/>
          <w:lang w:val="sk-SK"/>
        </w:rPr>
        <w:t> </w:t>
      </w:r>
      <w:r w:rsidR="004D1529" w:rsidRPr="00553596">
        <w:rPr>
          <w:rFonts w:asciiTheme="minorHAnsi" w:hAnsiTheme="minorHAnsi"/>
          <w:sz w:val="24"/>
          <w:lang w:val="sk-SK"/>
        </w:rPr>
        <w:t>vysporiadaniu všetkých záväzkov Dopravcu voči Objednávateľovi</w:t>
      </w:r>
      <w:r w:rsidRPr="00553596">
        <w:rPr>
          <w:rFonts w:asciiTheme="minorHAnsi" w:hAnsiTheme="minorHAnsi"/>
          <w:sz w:val="24"/>
          <w:lang w:val="sk-SK"/>
        </w:rPr>
        <w:t>.</w:t>
      </w:r>
    </w:p>
    <w:p w14:paraId="7BA6AFF0" w14:textId="13E34868" w:rsidR="009E01D0" w:rsidRPr="00553596" w:rsidRDefault="001D2E73" w:rsidP="0046786A">
      <w:pPr>
        <w:pStyle w:val="Nadpis1"/>
        <w:ind w:left="709" w:hanging="709"/>
        <w:rPr>
          <w:lang w:val="sk-SK"/>
        </w:rPr>
      </w:pPr>
      <w:bookmarkStart w:id="61" w:name="_Toc27663278"/>
      <w:bookmarkStart w:id="62" w:name="_Toc38530401"/>
      <w:bookmarkStart w:id="63" w:name="_Toc41550286"/>
      <w:bookmarkStart w:id="64" w:name="_Toc77245839"/>
      <w:r w:rsidRPr="00553596">
        <w:rPr>
          <w:lang w:val="sk-SK"/>
        </w:rPr>
        <w:t>U</w:t>
      </w:r>
      <w:r w:rsidR="009E01D0" w:rsidRPr="00553596">
        <w:rPr>
          <w:lang w:val="sk-SK"/>
        </w:rPr>
        <w:t>končen</w:t>
      </w:r>
      <w:r w:rsidR="004D1529" w:rsidRPr="00553596">
        <w:rPr>
          <w:lang w:val="sk-SK"/>
        </w:rPr>
        <w:t>ie</w:t>
      </w:r>
      <w:r w:rsidR="009E01D0" w:rsidRPr="00553596">
        <w:rPr>
          <w:lang w:val="sk-SK"/>
        </w:rPr>
        <w:t xml:space="preserve"> </w:t>
      </w:r>
      <w:r w:rsidR="004D1529" w:rsidRPr="00553596">
        <w:rPr>
          <w:lang w:val="sk-SK"/>
        </w:rPr>
        <w:t>Z</w:t>
      </w:r>
      <w:r w:rsidR="009E01D0" w:rsidRPr="00553596">
        <w:rPr>
          <w:lang w:val="sk-SK"/>
        </w:rPr>
        <w:t>ml</w:t>
      </w:r>
      <w:r w:rsidR="004D1529" w:rsidRPr="00553596">
        <w:rPr>
          <w:lang w:val="sk-SK"/>
        </w:rPr>
        <w:t>u</w:t>
      </w:r>
      <w:r w:rsidR="009E01D0" w:rsidRPr="00553596">
        <w:rPr>
          <w:lang w:val="sk-SK"/>
        </w:rPr>
        <w:t>vy</w:t>
      </w:r>
      <w:bookmarkEnd w:id="61"/>
      <w:bookmarkEnd w:id="62"/>
      <w:bookmarkEnd w:id="63"/>
      <w:bookmarkEnd w:id="64"/>
    </w:p>
    <w:p w14:paraId="731E38A0" w14:textId="684D1847" w:rsidR="009E01D0" w:rsidRPr="00553596" w:rsidRDefault="00277D5C"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Táto </w:t>
      </w:r>
      <w:r w:rsidR="004D1529" w:rsidRPr="00553596">
        <w:rPr>
          <w:rFonts w:asciiTheme="minorHAnsi" w:hAnsiTheme="minorHAnsi" w:cstheme="minorHAnsi"/>
          <w:sz w:val="24"/>
          <w:lang w:val="sk-SK"/>
        </w:rPr>
        <w:t>Z</w:t>
      </w:r>
      <w:r w:rsidR="009E01D0" w:rsidRPr="00553596">
        <w:rPr>
          <w:rFonts w:asciiTheme="minorHAnsi" w:hAnsiTheme="minorHAnsi" w:cstheme="minorHAnsi"/>
          <w:sz w:val="24"/>
          <w:lang w:val="sk-SK"/>
        </w:rPr>
        <w:t>mluv</w:t>
      </w:r>
      <w:r w:rsidRPr="00553596">
        <w:rPr>
          <w:rFonts w:asciiTheme="minorHAnsi" w:hAnsiTheme="minorHAnsi" w:cstheme="minorHAnsi"/>
          <w:sz w:val="24"/>
          <w:lang w:val="sk-SK"/>
        </w:rPr>
        <w:t>a</w:t>
      </w:r>
      <w:r w:rsidR="009E01D0" w:rsidRPr="00553596">
        <w:rPr>
          <w:rFonts w:asciiTheme="minorHAnsi" w:hAnsiTheme="minorHAnsi" w:cstheme="minorHAnsi"/>
          <w:sz w:val="24"/>
          <w:lang w:val="sk-SK"/>
        </w:rPr>
        <w:t xml:space="preserve"> zaniká:</w:t>
      </w:r>
    </w:p>
    <w:p w14:paraId="696F515A" w14:textId="23B53D60"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uplynutím </w:t>
      </w:r>
      <w:r w:rsidR="004D1529" w:rsidRPr="00553596">
        <w:rPr>
          <w:rFonts w:asciiTheme="minorHAnsi" w:hAnsiTheme="minorHAnsi" w:cstheme="minorHAnsi"/>
          <w:sz w:val="24"/>
          <w:lang w:val="sk-SK"/>
        </w:rPr>
        <w:t>dohodnutej doby podľa bodu 4.2 tejto Zmluvy</w:t>
      </w:r>
      <w:r w:rsidR="00E37A8D" w:rsidRPr="00553596">
        <w:rPr>
          <w:rFonts w:asciiTheme="minorHAnsi" w:hAnsiTheme="minorHAnsi" w:cstheme="minorHAnsi"/>
          <w:sz w:val="24"/>
          <w:lang w:val="sk-SK"/>
        </w:rPr>
        <w:t>;</w:t>
      </w:r>
    </w:p>
    <w:p w14:paraId="6E90D404" w14:textId="0F447B24"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pís</w:t>
      </w:r>
      <w:r w:rsidR="004D1529" w:rsidRPr="00553596">
        <w:rPr>
          <w:rFonts w:asciiTheme="minorHAnsi" w:hAnsiTheme="minorHAnsi" w:cstheme="minorHAnsi"/>
          <w:sz w:val="24"/>
          <w:lang w:val="sk-SK"/>
        </w:rPr>
        <w:t>o</w:t>
      </w:r>
      <w:r w:rsidRPr="00553596">
        <w:rPr>
          <w:rFonts w:asciiTheme="minorHAnsi" w:hAnsiTheme="minorHAnsi" w:cstheme="minorHAnsi"/>
          <w:sz w:val="24"/>
          <w:lang w:val="sk-SK"/>
        </w:rPr>
        <w:t>mn</w:t>
      </w:r>
      <w:r w:rsidR="00E37A8D" w:rsidRPr="00553596">
        <w:rPr>
          <w:rFonts w:asciiTheme="minorHAnsi" w:hAnsiTheme="minorHAnsi" w:cstheme="minorHAnsi"/>
          <w:sz w:val="24"/>
          <w:lang w:val="sk-SK"/>
        </w:rPr>
        <w:t>ou dohodou obo</w:t>
      </w:r>
      <w:r w:rsidR="004D1529" w:rsidRPr="00553596">
        <w:rPr>
          <w:rFonts w:asciiTheme="minorHAnsi" w:hAnsiTheme="minorHAnsi" w:cstheme="minorHAnsi"/>
          <w:sz w:val="24"/>
          <w:lang w:val="sk-SK"/>
        </w:rPr>
        <w:t>ch</w:t>
      </w:r>
      <w:r w:rsidR="00E37A8D"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Z</w:t>
      </w:r>
      <w:r w:rsidR="00E37A8D" w:rsidRPr="00553596">
        <w:rPr>
          <w:rFonts w:asciiTheme="minorHAnsi" w:hAnsiTheme="minorHAnsi" w:cstheme="minorHAnsi"/>
          <w:sz w:val="24"/>
          <w:lang w:val="sk-SK"/>
        </w:rPr>
        <w:t>mluvn</w:t>
      </w:r>
      <w:r w:rsidR="004D1529" w:rsidRPr="00553596">
        <w:rPr>
          <w:rFonts w:asciiTheme="minorHAnsi" w:hAnsiTheme="minorHAnsi" w:cstheme="minorHAnsi"/>
          <w:sz w:val="24"/>
          <w:lang w:val="sk-SK"/>
        </w:rPr>
        <w:t>ý</w:t>
      </w:r>
      <w:r w:rsidR="00E37A8D" w:rsidRPr="00553596">
        <w:rPr>
          <w:rFonts w:asciiTheme="minorHAnsi" w:hAnsiTheme="minorHAnsi" w:cstheme="minorHAnsi"/>
          <w:sz w:val="24"/>
          <w:lang w:val="sk-SK"/>
        </w:rPr>
        <w:t>ch str</w:t>
      </w:r>
      <w:r w:rsidR="004D1529" w:rsidRPr="00553596">
        <w:rPr>
          <w:rFonts w:asciiTheme="minorHAnsi" w:hAnsiTheme="minorHAnsi" w:cstheme="minorHAnsi"/>
          <w:sz w:val="24"/>
          <w:lang w:val="sk-SK"/>
        </w:rPr>
        <w:t>á</w:t>
      </w:r>
      <w:r w:rsidR="00E37A8D" w:rsidRPr="00553596">
        <w:rPr>
          <w:rFonts w:asciiTheme="minorHAnsi" w:hAnsiTheme="minorHAnsi" w:cstheme="minorHAnsi"/>
          <w:sz w:val="24"/>
          <w:lang w:val="sk-SK"/>
        </w:rPr>
        <w:t>n;</w:t>
      </w:r>
    </w:p>
    <w:p w14:paraId="452293FD" w14:textId="03FB59CE"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uplynutím </w:t>
      </w:r>
      <w:r w:rsidR="004D1529" w:rsidRPr="00553596">
        <w:rPr>
          <w:rFonts w:asciiTheme="minorHAnsi" w:hAnsiTheme="minorHAnsi" w:cstheme="minorHAnsi"/>
          <w:sz w:val="24"/>
          <w:lang w:val="sk-SK"/>
        </w:rPr>
        <w:t>výpovednej doby</w:t>
      </w:r>
      <w:r w:rsidR="00550AC8"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v</w:t>
      </w:r>
      <w:r w:rsidR="0068469F">
        <w:rPr>
          <w:rFonts w:asciiTheme="minorHAnsi" w:hAnsiTheme="minorHAnsi" w:cstheme="minorHAnsi"/>
          <w:sz w:val="24"/>
          <w:lang w:val="sk-SK"/>
        </w:rPr>
        <w:t> </w:t>
      </w:r>
      <w:r w:rsidR="004D1529" w:rsidRPr="00553596">
        <w:rPr>
          <w:rFonts w:asciiTheme="minorHAnsi" w:hAnsiTheme="minorHAnsi" w:cstheme="minorHAnsi"/>
          <w:sz w:val="24"/>
          <w:lang w:val="sk-SK"/>
        </w:rPr>
        <w:t>prípade uplatnenia výpovede Objednávateľom</w:t>
      </w:r>
      <w:r w:rsidR="005C6642" w:rsidRPr="00553596">
        <w:rPr>
          <w:rFonts w:asciiTheme="minorHAnsi" w:hAnsiTheme="minorHAnsi" w:cstheme="minorHAnsi"/>
          <w:sz w:val="24"/>
          <w:lang w:val="sk-SK"/>
        </w:rPr>
        <w:t>, akákoľvek výpoveď Zmluvy Dopravcom na základe dispozitívnych ustanovení právnych predpisov je týmto vylúčená</w:t>
      </w:r>
      <w:r w:rsidR="00E37A8D" w:rsidRPr="00553596">
        <w:rPr>
          <w:rFonts w:asciiTheme="minorHAnsi" w:hAnsiTheme="minorHAnsi" w:cstheme="minorHAnsi"/>
          <w:sz w:val="24"/>
          <w:lang w:val="sk-SK"/>
        </w:rPr>
        <w:t>;</w:t>
      </w:r>
    </w:p>
    <w:p w14:paraId="0349C1A1" w14:textId="5CB0D75A"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odst</w:t>
      </w:r>
      <w:r w:rsidR="004D1529" w:rsidRPr="00553596">
        <w:rPr>
          <w:rFonts w:asciiTheme="minorHAnsi" w:hAnsiTheme="minorHAnsi" w:cstheme="minorHAnsi"/>
          <w:sz w:val="24"/>
          <w:lang w:val="sk-SK"/>
        </w:rPr>
        <w:t>ú</w:t>
      </w:r>
      <w:r w:rsidRPr="00553596">
        <w:rPr>
          <w:rFonts w:asciiTheme="minorHAnsi" w:hAnsiTheme="minorHAnsi" w:cstheme="minorHAnsi"/>
          <w:sz w:val="24"/>
          <w:lang w:val="sk-SK"/>
        </w:rPr>
        <w:t>pením od t</w:t>
      </w:r>
      <w:r w:rsidR="004D1529"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4D1529" w:rsidRPr="00553596">
        <w:rPr>
          <w:rFonts w:asciiTheme="minorHAnsi" w:hAnsiTheme="minorHAnsi" w:cstheme="minorHAnsi"/>
          <w:sz w:val="24"/>
          <w:lang w:val="sk-SK"/>
        </w:rPr>
        <w:t xml:space="preserve">Zmluvy niektorou zo </w:t>
      </w:r>
      <w:r w:rsidR="00CD67E2">
        <w:rPr>
          <w:rFonts w:asciiTheme="minorHAnsi" w:hAnsiTheme="minorHAnsi" w:cstheme="minorHAnsi"/>
          <w:sz w:val="24"/>
          <w:lang w:val="sk-SK"/>
        </w:rPr>
        <w:t>Z</w:t>
      </w:r>
      <w:r w:rsidR="004D1529" w:rsidRPr="00553596">
        <w:rPr>
          <w:rFonts w:asciiTheme="minorHAnsi" w:hAnsiTheme="minorHAnsi" w:cstheme="minorHAnsi"/>
          <w:sz w:val="24"/>
          <w:lang w:val="sk-SK"/>
        </w:rPr>
        <w:t>mluvných strán</w:t>
      </w:r>
      <w:r w:rsidR="004773A1" w:rsidRPr="00553596">
        <w:rPr>
          <w:rFonts w:asciiTheme="minorHAnsi" w:hAnsiTheme="minorHAnsi" w:cstheme="minorHAnsi"/>
          <w:sz w:val="24"/>
          <w:lang w:val="sk-SK"/>
        </w:rPr>
        <w:t xml:space="preserve"> za podmienok výslovne dojednaných v</w:t>
      </w:r>
      <w:r w:rsidR="0068469F">
        <w:rPr>
          <w:rFonts w:asciiTheme="minorHAnsi" w:hAnsiTheme="minorHAnsi" w:cstheme="minorHAnsi"/>
          <w:sz w:val="24"/>
          <w:lang w:val="sk-SK"/>
        </w:rPr>
        <w:t> </w:t>
      </w:r>
      <w:r w:rsidR="004773A1" w:rsidRPr="00553596">
        <w:rPr>
          <w:rFonts w:asciiTheme="minorHAnsi" w:hAnsiTheme="minorHAnsi" w:cstheme="minorHAnsi"/>
          <w:sz w:val="24"/>
          <w:lang w:val="sk-SK"/>
        </w:rPr>
        <w:t>tejto Zmluve, dôvody podľa dispozitívnych ustanovení právnych predpisov sú tým</w:t>
      </w:r>
      <w:r w:rsidR="005C6642" w:rsidRPr="00553596">
        <w:rPr>
          <w:rFonts w:asciiTheme="minorHAnsi" w:hAnsiTheme="minorHAnsi" w:cstheme="minorHAnsi"/>
          <w:sz w:val="24"/>
          <w:lang w:val="sk-SK"/>
        </w:rPr>
        <w:t>to</w:t>
      </w:r>
      <w:r w:rsidR="004773A1" w:rsidRPr="00553596">
        <w:rPr>
          <w:rFonts w:asciiTheme="minorHAnsi" w:hAnsiTheme="minorHAnsi" w:cstheme="minorHAnsi"/>
          <w:sz w:val="24"/>
          <w:lang w:val="sk-SK"/>
        </w:rPr>
        <w:t xml:space="preserve"> vylúčené</w:t>
      </w:r>
      <w:r w:rsidR="00E37A8D" w:rsidRPr="00553596">
        <w:rPr>
          <w:rFonts w:asciiTheme="minorHAnsi" w:hAnsiTheme="minorHAnsi" w:cstheme="minorHAnsi"/>
          <w:sz w:val="24"/>
          <w:lang w:val="sk-SK"/>
        </w:rPr>
        <w:t>.</w:t>
      </w:r>
    </w:p>
    <w:p w14:paraId="3F95F982" w14:textId="07427549" w:rsidR="009E01D0" w:rsidRPr="00553596" w:rsidRDefault="004D152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 je oprávnený vypovedať túto Zmluvu v</w:t>
      </w:r>
      <w:r w:rsidR="0068469F">
        <w:rPr>
          <w:rFonts w:asciiTheme="minorHAnsi" w:hAnsiTheme="minorHAnsi" w:cstheme="minorHAnsi"/>
          <w:sz w:val="24"/>
          <w:lang w:val="sk-SK"/>
        </w:rPr>
        <w:t> </w:t>
      </w:r>
      <w:r w:rsidRPr="00553596">
        <w:rPr>
          <w:rFonts w:asciiTheme="minorHAnsi" w:hAnsiTheme="minorHAnsi" w:cstheme="minorHAnsi"/>
          <w:sz w:val="24"/>
          <w:lang w:val="sk-SK"/>
        </w:rPr>
        <w:t>prípade</w:t>
      </w:r>
      <w:r w:rsidR="009E01D0" w:rsidRPr="00553596">
        <w:rPr>
          <w:rFonts w:asciiTheme="minorHAnsi" w:hAnsiTheme="minorHAnsi" w:cstheme="minorHAnsi"/>
          <w:sz w:val="24"/>
          <w:lang w:val="sk-SK"/>
        </w:rPr>
        <w:t>:</w:t>
      </w:r>
    </w:p>
    <w:p w14:paraId="635F17FC" w14:textId="02C984FA" w:rsidR="009E01D0" w:rsidRPr="00553596" w:rsidRDefault="004D1529"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podstatného porušenia ktorejkoľvek povinnosti Dopravcom, ktoré Dopravca nenapraví ani v</w:t>
      </w:r>
      <w:r w:rsidR="0068469F">
        <w:rPr>
          <w:rFonts w:asciiTheme="minorHAnsi" w:hAnsiTheme="minorHAnsi" w:cstheme="minorHAnsi"/>
          <w:sz w:val="24"/>
          <w:lang w:val="sk-SK"/>
        </w:rPr>
        <w:t> </w:t>
      </w:r>
      <w:r w:rsidRPr="00553596">
        <w:rPr>
          <w:rFonts w:asciiTheme="minorHAnsi" w:hAnsiTheme="minorHAnsi" w:cstheme="minorHAnsi"/>
          <w:sz w:val="24"/>
          <w:lang w:val="sk-SK"/>
        </w:rPr>
        <w:t>dodatočnej lehote stanovenej Objednávateľom najmenej v</w:t>
      </w:r>
      <w:r w:rsidR="0068469F">
        <w:rPr>
          <w:rFonts w:asciiTheme="minorHAnsi" w:hAnsiTheme="minorHAnsi" w:cstheme="minorHAnsi"/>
          <w:sz w:val="24"/>
          <w:lang w:val="sk-SK"/>
        </w:rPr>
        <w:t> </w:t>
      </w:r>
      <w:r w:rsidRPr="00553596">
        <w:rPr>
          <w:rFonts w:asciiTheme="minorHAnsi" w:hAnsiTheme="minorHAnsi" w:cstheme="minorHAnsi"/>
          <w:sz w:val="24"/>
          <w:lang w:val="sk-SK"/>
        </w:rPr>
        <w:t>dĺžke 15 pracovných dní</w:t>
      </w:r>
      <w:r w:rsidR="00A47696" w:rsidRPr="00553596">
        <w:rPr>
          <w:rFonts w:asciiTheme="minorHAnsi" w:hAnsiTheme="minorHAnsi" w:cstheme="minorHAnsi"/>
          <w:sz w:val="24"/>
          <w:lang w:val="sk-SK"/>
        </w:rPr>
        <w:t>;</w:t>
      </w:r>
    </w:p>
    <w:p w14:paraId="659E3B09" w14:textId="02A3A633" w:rsidR="009E01D0" w:rsidRPr="00553596" w:rsidRDefault="001B42D2"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ak bude (i) na návrh Dopravcu začaté </w:t>
      </w:r>
      <w:r w:rsidR="005E67AC" w:rsidRPr="00553596">
        <w:rPr>
          <w:rFonts w:asciiTheme="minorHAnsi" w:hAnsiTheme="minorHAnsi" w:cstheme="minorHAnsi"/>
          <w:sz w:val="24"/>
          <w:lang w:val="sk-SK"/>
        </w:rPr>
        <w:t>konkurzné</w:t>
      </w:r>
      <w:r w:rsidRPr="00553596">
        <w:rPr>
          <w:rFonts w:asciiTheme="minorHAnsi" w:hAnsiTheme="minorHAnsi" w:cstheme="minorHAnsi"/>
          <w:sz w:val="24"/>
          <w:lang w:val="sk-SK"/>
        </w:rPr>
        <w:t xml:space="preserve"> konanie podľa zákona č. </w:t>
      </w:r>
      <w:r w:rsidR="005E67AC" w:rsidRPr="00553596">
        <w:rPr>
          <w:rFonts w:asciiTheme="minorHAnsi" w:hAnsiTheme="minorHAnsi" w:cstheme="minorHAnsi"/>
          <w:sz w:val="24"/>
          <w:lang w:val="sk-SK"/>
        </w:rPr>
        <w:t>7/2005</w:t>
      </w:r>
      <w:r w:rsidRPr="00553596">
        <w:rPr>
          <w:rFonts w:asciiTheme="minorHAnsi" w:hAnsiTheme="minorHAnsi" w:cstheme="minorHAnsi"/>
          <w:sz w:val="24"/>
          <w:lang w:val="sk-SK"/>
        </w:rPr>
        <w:t xml:space="preserve"> Z</w:t>
      </w:r>
      <w:r w:rsidR="005E67AC"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5E67AC"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5E67AC" w:rsidRPr="00553596">
        <w:rPr>
          <w:rFonts w:asciiTheme="minorHAnsi" w:hAnsiTheme="minorHAnsi" w:cstheme="minorHAnsi"/>
          <w:sz w:val="24"/>
          <w:lang w:val="sk-SK"/>
        </w:rPr>
        <w:t>o konkurze a reštrukturalizácii a o zmene a doplnení niektorých zákonov</w:t>
      </w:r>
      <w:r w:rsidRPr="00553596">
        <w:rPr>
          <w:rFonts w:asciiTheme="minorHAnsi" w:hAnsiTheme="minorHAnsi" w:cstheme="minorHAnsi"/>
          <w:sz w:val="24"/>
          <w:lang w:val="sk-SK"/>
        </w:rPr>
        <w:t>, v znení neskorších predpiso</w:t>
      </w:r>
      <w:r w:rsidR="005E67AC" w:rsidRPr="00553596">
        <w:rPr>
          <w:rFonts w:asciiTheme="minorHAnsi" w:hAnsiTheme="minorHAnsi" w:cstheme="minorHAnsi"/>
          <w:sz w:val="24"/>
          <w:lang w:val="sk-SK"/>
        </w:rPr>
        <w:t>v</w:t>
      </w:r>
      <w:r w:rsidR="00DD096E" w:rsidRPr="00553596">
        <w:rPr>
          <w:rFonts w:asciiTheme="minorHAnsi" w:hAnsiTheme="minorHAnsi" w:cstheme="minorHAnsi"/>
          <w:sz w:val="24"/>
          <w:lang w:val="sk-SK"/>
        </w:rPr>
        <w:t xml:space="preserve"> (ďalej len „</w:t>
      </w:r>
      <w:r w:rsidR="00DD096E" w:rsidRPr="00553596">
        <w:rPr>
          <w:rFonts w:asciiTheme="minorHAnsi" w:hAnsiTheme="minorHAnsi" w:cstheme="minorHAnsi"/>
          <w:b/>
          <w:sz w:val="24"/>
          <w:lang w:val="sk-SK"/>
        </w:rPr>
        <w:t>ZKR</w:t>
      </w:r>
      <w:r w:rsidR="00DD096E" w:rsidRPr="00553596">
        <w:rPr>
          <w:rFonts w:asciiTheme="minorHAnsi" w:hAnsiTheme="minorHAnsi" w:cstheme="minorHAnsi"/>
          <w:sz w:val="24"/>
          <w:lang w:val="sk-SK"/>
        </w:rPr>
        <w:t>“)</w:t>
      </w:r>
      <w:r w:rsidR="005E67AC" w:rsidRPr="00553596">
        <w:rPr>
          <w:rFonts w:asciiTheme="minorHAnsi" w:hAnsiTheme="minorHAnsi" w:cstheme="minorHAnsi"/>
          <w:sz w:val="24"/>
          <w:lang w:val="sk-SK"/>
        </w:rPr>
        <w:t xml:space="preserve"> a </w:t>
      </w:r>
      <w:r w:rsidRPr="00553596">
        <w:rPr>
          <w:rFonts w:asciiTheme="minorHAnsi" w:hAnsiTheme="minorHAnsi" w:cstheme="minorHAnsi"/>
          <w:sz w:val="24"/>
          <w:lang w:val="sk-SK"/>
        </w:rPr>
        <w:t xml:space="preserve">jeho predmetom bude úpadok alebo hroziaci úpadok Dopravcu; alebo (ii) </w:t>
      </w:r>
      <w:r w:rsidR="0068469F">
        <w:rPr>
          <w:rFonts w:asciiTheme="minorHAnsi" w:hAnsiTheme="minorHAnsi" w:cstheme="minorHAnsi"/>
          <w:sz w:val="24"/>
          <w:lang w:val="sk-SK"/>
        </w:rPr>
        <w:t>začaté</w:t>
      </w:r>
      <w:r w:rsidR="0068469F" w:rsidRPr="00553596">
        <w:rPr>
          <w:rFonts w:asciiTheme="minorHAnsi" w:hAnsiTheme="minorHAnsi" w:cstheme="minorHAnsi"/>
          <w:sz w:val="24"/>
          <w:lang w:val="sk-SK"/>
        </w:rPr>
        <w:t xml:space="preserve"> </w:t>
      </w:r>
      <w:r w:rsidR="00DD096E" w:rsidRPr="00553596">
        <w:rPr>
          <w:rFonts w:asciiTheme="minorHAnsi" w:hAnsiTheme="minorHAnsi" w:cstheme="minorHAnsi"/>
          <w:sz w:val="24"/>
          <w:lang w:val="sk-SK"/>
        </w:rPr>
        <w:t>konkurzné alebo reštrukturalizačné</w:t>
      </w:r>
      <w:r w:rsidRPr="00553596">
        <w:rPr>
          <w:rFonts w:asciiTheme="minorHAnsi" w:hAnsiTheme="minorHAnsi" w:cstheme="minorHAnsi"/>
          <w:sz w:val="24"/>
          <w:lang w:val="sk-SK"/>
        </w:rPr>
        <w:t xml:space="preserve"> konanie podľa </w:t>
      </w:r>
      <w:r w:rsidR="00DD096E" w:rsidRPr="00553596">
        <w:rPr>
          <w:rFonts w:asciiTheme="minorHAnsi" w:hAnsiTheme="minorHAnsi" w:cstheme="minorHAnsi"/>
          <w:sz w:val="24"/>
          <w:lang w:val="sk-SK"/>
        </w:rPr>
        <w:t>ZKR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Dopravca najneskôr do piatich (5) pracovných dní od výzvy Objednávateľa tomuto neosvedčí, že nie je v</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úpadku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ani mu úpadok nehrozí</w:t>
      </w:r>
      <w:r w:rsidR="00A02967" w:rsidRPr="00553596">
        <w:rPr>
          <w:rFonts w:asciiTheme="minorHAnsi" w:hAnsiTheme="minorHAnsi" w:cstheme="minorHAnsi"/>
          <w:sz w:val="24"/>
          <w:lang w:val="sk-SK"/>
        </w:rPr>
        <w:t>;</w:t>
      </w:r>
    </w:p>
    <w:p w14:paraId="3C0C74AE" w14:textId="7A7227A9" w:rsidR="00A02967" w:rsidRPr="00553596" w:rsidRDefault="00A02967" w:rsidP="00F16FD3">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ak bude Dopravcovi pre neplnenie zákonných alebo iných platných povinností odňaté akékoľvek oprávnenie potrebné pre prevádzkovanie Prímestskej dopravy, ktoré je nutné pre plnenie záväzkov podľa tejto Zmluvy;</w:t>
      </w:r>
    </w:p>
    <w:p w14:paraId="024BB8AB" w14:textId="33E86D69"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Výpovedná doba</w:t>
      </w:r>
      <w:r w:rsidR="00550AC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začína plynúť od okamihu, kedy bola Dopravcovi doručená výpoveď a</w:t>
      </w:r>
      <w:r w:rsidR="0068469F">
        <w:rPr>
          <w:rFonts w:asciiTheme="minorHAnsi" w:hAnsiTheme="minorHAnsi" w:cstheme="minorHAnsi"/>
          <w:sz w:val="24"/>
          <w:lang w:val="sk-SK"/>
        </w:rPr>
        <w:t> </w:t>
      </w:r>
      <w:r w:rsidRPr="00553596">
        <w:rPr>
          <w:rFonts w:asciiTheme="minorHAnsi" w:hAnsiTheme="minorHAnsi" w:cstheme="minorHAnsi"/>
          <w:sz w:val="24"/>
          <w:lang w:val="sk-SK"/>
        </w:rPr>
        <w:t>končí posledným dňom šiesteho mesiaca nasledujúceho po mesiaci, v</w:t>
      </w:r>
      <w:r w:rsidR="0068469F">
        <w:rPr>
          <w:rFonts w:asciiTheme="minorHAnsi" w:hAnsiTheme="minorHAnsi" w:cstheme="minorHAnsi"/>
          <w:sz w:val="24"/>
          <w:lang w:val="sk-SK"/>
        </w:rPr>
        <w:t> </w:t>
      </w:r>
      <w:r w:rsidRPr="00553596">
        <w:rPr>
          <w:rFonts w:asciiTheme="minorHAnsi" w:hAnsiTheme="minorHAnsi" w:cstheme="minorHAnsi"/>
          <w:sz w:val="24"/>
          <w:lang w:val="sk-SK"/>
        </w:rPr>
        <w:t>ktorom bola výpoveď Dopravcovi doručená</w:t>
      </w:r>
      <w:r w:rsidR="009E01D0" w:rsidRPr="00553596">
        <w:rPr>
          <w:rFonts w:asciiTheme="minorHAnsi" w:hAnsiTheme="minorHAnsi" w:cstheme="minorHAnsi"/>
          <w:sz w:val="24"/>
          <w:lang w:val="sk-SK"/>
        </w:rPr>
        <w:t>.</w:t>
      </w:r>
    </w:p>
    <w:p w14:paraId="2DF816EB" w14:textId="3E206841"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w:t>
      </w:r>
      <w:r w:rsidR="00446441" w:rsidRPr="00553596">
        <w:rPr>
          <w:rFonts w:asciiTheme="minorHAnsi" w:hAnsiTheme="minorHAnsi" w:cstheme="minorHAnsi"/>
          <w:sz w:val="24"/>
          <w:lang w:val="sk-SK"/>
        </w:rPr>
        <w:t>je oprávnený odstúpiť od tejto Z</w:t>
      </w:r>
      <w:r w:rsidRPr="00553596">
        <w:rPr>
          <w:rFonts w:asciiTheme="minorHAnsi" w:hAnsiTheme="minorHAnsi" w:cstheme="minorHAnsi"/>
          <w:sz w:val="24"/>
          <w:lang w:val="sk-SK"/>
        </w:rPr>
        <w:t>mluvy v</w:t>
      </w:r>
      <w:r w:rsidR="0068469F">
        <w:rPr>
          <w:rFonts w:asciiTheme="minorHAnsi" w:hAnsiTheme="minorHAnsi" w:cstheme="minorHAnsi"/>
          <w:sz w:val="24"/>
          <w:lang w:val="sk-SK"/>
        </w:rPr>
        <w:t> </w:t>
      </w:r>
      <w:r w:rsidRPr="00553596">
        <w:rPr>
          <w:rFonts w:asciiTheme="minorHAnsi" w:hAnsiTheme="minorHAnsi" w:cstheme="minorHAnsi"/>
          <w:sz w:val="24"/>
          <w:lang w:val="sk-SK"/>
        </w:rPr>
        <w:t>súlade s</w:t>
      </w:r>
      <w:r w:rsidR="0068469F">
        <w:rPr>
          <w:rFonts w:asciiTheme="minorHAnsi" w:hAnsiTheme="minorHAnsi" w:cstheme="minorHAnsi"/>
          <w:sz w:val="24"/>
          <w:lang w:val="sk-SK"/>
        </w:rPr>
        <w:t> </w:t>
      </w:r>
      <w:r w:rsidRPr="00553596">
        <w:rPr>
          <w:rFonts w:asciiTheme="minorHAnsi" w:hAnsiTheme="minorHAnsi" w:cstheme="minorHAnsi"/>
          <w:sz w:val="24"/>
          <w:lang w:val="sk-SK"/>
        </w:rPr>
        <w:t>platnými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účinnými právnymi predpismi, </w:t>
      </w:r>
      <w:r w:rsidR="00C964A0" w:rsidRPr="00553596">
        <w:rPr>
          <w:rFonts w:asciiTheme="minorHAnsi" w:hAnsiTheme="minorHAnsi" w:cstheme="minorHAnsi"/>
          <w:sz w:val="24"/>
          <w:lang w:val="sk-SK"/>
        </w:rPr>
        <w:t>ako aj v</w:t>
      </w:r>
      <w:r w:rsidR="0068469F">
        <w:rPr>
          <w:rFonts w:asciiTheme="minorHAnsi" w:hAnsiTheme="minorHAnsi" w:cstheme="minorHAnsi"/>
          <w:sz w:val="24"/>
          <w:lang w:val="sk-SK"/>
        </w:rPr>
        <w:t> </w:t>
      </w:r>
      <w:r w:rsidR="00C964A0" w:rsidRPr="00553596">
        <w:rPr>
          <w:rFonts w:asciiTheme="minorHAnsi" w:hAnsiTheme="minorHAnsi" w:cstheme="minorHAnsi"/>
          <w:sz w:val="24"/>
          <w:lang w:val="sk-SK"/>
        </w:rPr>
        <w:t>prípadoch,</w:t>
      </w:r>
      <w:r w:rsidRPr="00553596">
        <w:rPr>
          <w:rFonts w:asciiTheme="minorHAnsi" w:hAnsiTheme="minorHAnsi" w:cstheme="minorHAnsi"/>
          <w:sz w:val="24"/>
          <w:lang w:val="sk-SK"/>
        </w:rPr>
        <w:t xml:space="preserve"> keď</w:t>
      </w:r>
      <w:r w:rsidR="009E01D0" w:rsidRPr="00553596">
        <w:rPr>
          <w:rFonts w:asciiTheme="minorHAnsi" w:hAnsiTheme="minorHAnsi" w:cstheme="minorHAnsi"/>
          <w:sz w:val="24"/>
          <w:lang w:val="sk-SK"/>
        </w:rPr>
        <w:t>:</w:t>
      </w:r>
    </w:p>
    <w:p w14:paraId="219401F4" w14:textId="285CF6BC"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w:t>
      </w:r>
      <w:r w:rsidR="001B42D2" w:rsidRPr="00553596">
        <w:rPr>
          <w:rFonts w:asciiTheme="minorHAnsi" w:hAnsiTheme="minorHAnsi" w:cstheme="minorHAnsi"/>
          <w:sz w:val="24"/>
          <w:lang w:val="sk-SK"/>
        </w:rPr>
        <w:t>opravca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priebehu dvoch bezprostredne po sebe nasledujúcich kalendárnych </w:t>
      </w:r>
      <w:r w:rsidR="004869FA" w:rsidRPr="00553596">
        <w:rPr>
          <w:rFonts w:asciiTheme="minorHAnsi" w:hAnsiTheme="minorHAnsi" w:cstheme="minorHAnsi"/>
          <w:sz w:val="24"/>
          <w:lang w:val="sk-SK"/>
        </w:rPr>
        <w:t>d</w:t>
      </w:r>
      <w:r w:rsidR="004869FA">
        <w:rPr>
          <w:rFonts w:asciiTheme="minorHAnsi" w:hAnsiTheme="minorHAnsi" w:cstheme="minorHAnsi"/>
          <w:sz w:val="24"/>
          <w:lang w:val="sk-SK"/>
        </w:rPr>
        <w:t>ní</w:t>
      </w:r>
      <w:r w:rsidR="004869FA"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neuskutoční riadne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súhrne viac ako 30%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00563096" w:rsidRPr="00553596">
        <w:rPr>
          <w:rFonts w:asciiTheme="minorHAnsi" w:hAnsiTheme="minorHAnsi" w:cstheme="minorHAnsi"/>
          <w:sz w:val="24"/>
          <w:lang w:val="sk-SK"/>
        </w:rPr>
        <w:t>;</w:t>
      </w:r>
    </w:p>
    <w:p w14:paraId="461BAA2F" w14:textId="6AD79723"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priebehu jedného kalendárneho dňa neuskutoční riadne viac ako 60%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Pr="00553596">
        <w:rPr>
          <w:rFonts w:asciiTheme="minorHAnsi" w:hAnsiTheme="minorHAnsi" w:cstheme="minorHAnsi"/>
          <w:sz w:val="24"/>
          <w:lang w:val="sk-SK"/>
        </w:rPr>
        <w:t>.</w:t>
      </w:r>
    </w:p>
    <w:p w14:paraId="2DFDC4EE" w14:textId="01C827D9" w:rsidR="00C964A0" w:rsidRPr="00553596" w:rsidRDefault="00C964A0" w:rsidP="006857CD">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Odstúpiť od Zmluvy </w:t>
      </w:r>
      <w:r w:rsidR="006857CD" w:rsidRPr="00553596">
        <w:rPr>
          <w:rFonts w:asciiTheme="minorHAnsi" w:hAnsiTheme="minorHAnsi" w:cstheme="minorHAnsi"/>
          <w:sz w:val="24"/>
          <w:lang w:val="sk-SK"/>
        </w:rPr>
        <w:t xml:space="preserve">podľa tohto bodu </w:t>
      </w:r>
      <w:r w:rsidRPr="00553596">
        <w:rPr>
          <w:rFonts w:asciiTheme="minorHAnsi" w:hAnsiTheme="minorHAnsi" w:cstheme="minorHAnsi"/>
          <w:sz w:val="24"/>
          <w:lang w:val="sk-SK"/>
        </w:rPr>
        <w:t>možno aj počas trvania výpovednej lehoty</w:t>
      </w:r>
      <w:r w:rsidR="004869FA">
        <w:rPr>
          <w:rFonts w:asciiTheme="minorHAnsi" w:hAnsiTheme="minorHAnsi" w:cstheme="minorHAnsi"/>
          <w:sz w:val="24"/>
          <w:lang w:val="sk-SK"/>
        </w:rPr>
        <w:t>.</w:t>
      </w:r>
      <w:r w:rsidR="006857CD" w:rsidRPr="00553596">
        <w:rPr>
          <w:rFonts w:asciiTheme="minorHAnsi" w:hAnsiTheme="minorHAnsi" w:cstheme="minorHAnsi"/>
          <w:sz w:val="24"/>
          <w:lang w:val="sk-SK"/>
        </w:rPr>
        <w:t xml:space="preserve"> </w:t>
      </w:r>
      <w:r w:rsidR="004869FA">
        <w:rPr>
          <w:rFonts w:asciiTheme="minorHAnsi" w:hAnsiTheme="minorHAnsi" w:cstheme="minorHAnsi"/>
          <w:sz w:val="24"/>
          <w:lang w:val="sk-SK"/>
        </w:rPr>
        <w:t>O</w:t>
      </w:r>
      <w:r w:rsidR="006857CD" w:rsidRPr="00553596">
        <w:rPr>
          <w:rFonts w:asciiTheme="minorHAnsi" w:hAnsiTheme="minorHAnsi" w:cstheme="minorHAnsi"/>
          <w:sz w:val="24"/>
          <w:lang w:val="sk-SK"/>
        </w:rPr>
        <w:t>dstúpenie od Zmluvy podľa tohto bodu je okamžité, pokiaľ Objednávateľ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odstúpení nestanoví neskoršiu účinnosť, najdlhšie však uplynutím šiesteho mesiaca nasledujúceho po skončení mesiaca,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ktorom došlo k</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 xml:space="preserve">doručeniu odstúpenia Dopravcovi. </w:t>
      </w:r>
    </w:p>
    <w:p w14:paraId="2E5C9DEC" w14:textId="0B03ED90"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je </w:t>
      </w:r>
      <w:r w:rsidR="001B42D2" w:rsidRPr="00553596">
        <w:rPr>
          <w:rFonts w:asciiTheme="minorHAnsi" w:hAnsiTheme="minorHAnsi" w:cstheme="minorHAnsi"/>
          <w:sz w:val="24"/>
          <w:lang w:val="sk-SK"/>
        </w:rPr>
        <w:t>oprávnený odstúpiť od tejto Zmluvy iba keď</w:t>
      </w:r>
      <w:r w:rsidRPr="00553596">
        <w:rPr>
          <w:rFonts w:asciiTheme="minorHAnsi" w:hAnsiTheme="minorHAnsi" w:cstheme="minorHAnsi"/>
          <w:sz w:val="24"/>
          <w:lang w:val="sk-SK"/>
        </w:rPr>
        <w:t>:</w:t>
      </w:r>
    </w:p>
    <w:p w14:paraId="32234033" w14:textId="7AE7A50E" w:rsidR="009E01D0" w:rsidRPr="00553596" w:rsidRDefault="00A47696" w:rsidP="00707835">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ovi</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mluvou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dvoch bezprostredne po sebe nasledujúcich mesiacoch 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 xml:space="preserve">á </w:t>
      </w:r>
      <w:r w:rsidR="00DB3180" w:rsidRPr="00553596">
        <w:rPr>
          <w:rFonts w:asciiTheme="minorHAnsi" w:hAnsiTheme="minorHAnsi" w:cstheme="minorHAnsi"/>
          <w:sz w:val="24"/>
          <w:lang w:val="sk-SK"/>
        </w:rPr>
        <w:t>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súvislosti s</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 xml:space="preserve">takýmto omeškaním písomne upozornil Objednávateľa, </w:t>
      </w:r>
      <w:r w:rsidR="00C03214" w:rsidRPr="00553596">
        <w:rPr>
          <w:rFonts w:asciiTheme="minorHAnsi" w:hAnsiTheme="minorHAnsi" w:cstheme="minorHAnsi"/>
          <w:sz w:val="24"/>
          <w:lang w:val="sk-SK"/>
        </w:rPr>
        <w:lastRenderedPageBreak/>
        <w:t>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r w:rsidRPr="00553596">
        <w:rPr>
          <w:rFonts w:asciiTheme="minorHAnsi" w:hAnsiTheme="minorHAnsi" w:cstheme="minorHAnsi"/>
          <w:sz w:val="24"/>
          <w:lang w:val="sk-SK"/>
        </w:rPr>
        <w:t>;</w:t>
      </w:r>
    </w:p>
    <w:p w14:paraId="0D62B9B9" w14:textId="5AF828BA" w:rsidR="009E01D0" w:rsidRPr="00553596" w:rsidRDefault="00A47696"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w:t>
      </w:r>
      <w:r w:rsidR="001B42D2" w:rsidRPr="00553596">
        <w:rPr>
          <w:rFonts w:asciiTheme="minorHAnsi" w:hAnsiTheme="minorHAnsi" w:cstheme="minorHAnsi"/>
          <w:sz w:val="24"/>
          <w:lang w:val="sk-SK"/>
        </w:rPr>
        <w:t>cov</w:t>
      </w:r>
      <w:r w:rsidRPr="00553596">
        <w:rPr>
          <w:rFonts w:asciiTheme="minorHAnsi" w:hAnsiTheme="minorHAnsi" w:cstheme="minorHAnsi"/>
          <w:sz w:val="24"/>
          <w:lang w:val="sk-SK"/>
        </w:rPr>
        <w:t>i</w:t>
      </w:r>
      <w:r w:rsidR="009E01D0"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 xml:space="preserve">mluvou </w:t>
      </w:r>
      <w:r w:rsidR="00C03214" w:rsidRPr="00553596">
        <w:rPr>
          <w:rFonts w:asciiTheme="minorHAnsi" w:hAnsiTheme="minorHAnsi" w:cstheme="minorHAnsi"/>
          <w:sz w:val="24"/>
          <w:lang w:val="sk-SK"/>
        </w:rPr>
        <w:t>aspoň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troch</w:t>
      </w:r>
      <w:r w:rsidR="001B42D2" w:rsidRPr="00553596">
        <w:rPr>
          <w:rFonts w:asciiTheme="minorHAnsi" w:hAnsiTheme="minorHAnsi" w:cstheme="minorHAnsi"/>
          <w:sz w:val="24"/>
          <w:lang w:val="sk-SK"/>
        </w:rPr>
        <w:t xml:space="preserve"> mesiacoch </w:t>
      </w:r>
      <w:r w:rsidR="00C03214" w:rsidRPr="00553596">
        <w:rPr>
          <w:rFonts w:asciiTheme="minorHAnsi" w:hAnsiTheme="minorHAnsi" w:cstheme="minorHAnsi"/>
          <w:sz w:val="24"/>
          <w:lang w:val="sk-SK"/>
        </w:rPr>
        <w:t>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 xml:space="preserve">jednom kalendárnom roku </w:t>
      </w:r>
      <w:r w:rsidR="001B42D2" w:rsidRPr="00553596">
        <w:rPr>
          <w:rFonts w:asciiTheme="minorHAnsi" w:hAnsiTheme="minorHAnsi" w:cstheme="minorHAnsi"/>
          <w:sz w:val="24"/>
          <w:lang w:val="sk-SK"/>
        </w:rPr>
        <w:t>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p>
    <w:p w14:paraId="2432A7DC" w14:textId="072AFA93" w:rsidR="00550AC8" w:rsidRPr="008D4314" w:rsidRDefault="00550AC8"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Dopravcovi nebolo v</w:t>
      </w:r>
      <w:r w:rsidR="0068469F">
        <w:rPr>
          <w:rFonts w:asciiTheme="minorHAnsi" w:hAnsiTheme="minorHAnsi" w:cstheme="minorHAnsi"/>
          <w:sz w:val="24"/>
          <w:lang w:val="sk-SK"/>
        </w:rPr>
        <w:t> </w:t>
      </w:r>
      <w:r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touto Zmluvou aspoň </w:t>
      </w:r>
      <w:r w:rsidR="004869FA">
        <w:rPr>
          <w:rFonts w:asciiTheme="minorHAnsi" w:hAnsiTheme="minorHAnsi" w:cstheme="minorHAnsi"/>
          <w:sz w:val="24"/>
          <w:lang w:val="sk-SK"/>
        </w:rPr>
        <w:t>2</w:t>
      </w:r>
      <w:r w:rsidR="00255317">
        <w:rPr>
          <w:rFonts w:asciiTheme="minorHAnsi" w:hAnsiTheme="minorHAnsi" w:cstheme="minorHAnsi"/>
          <w:sz w:val="24"/>
          <w:lang w:val="sk-SK"/>
        </w:rPr>
        <w:t>-</w:t>
      </w:r>
      <w:r w:rsidRPr="00553596">
        <w:rPr>
          <w:rFonts w:asciiTheme="minorHAnsi" w:hAnsiTheme="minorHAnsi" w:cstheme="minorHAnsi"/>
          <w:sz w:val="24"/>
          <w:lang w:val="sk-SK"/>
        </w:rPr>
        <w:t>krát v</w:t>
      </w:r>
      <w:r w:rsidR="0068469F">
        <w:rPr>
          <w:rFonts w:asciiTheme="minorHAnsi" w:hAnsiTheme="minorHAnsi" w:cstheme="minorHAnsi"/>
          <w:sz w:val="24"/>
          <w:lang w:val="sk-SK"/>
        </w:rPr>
        <w:t> </w:t>
      </w:r>
      <w:r w:rsidRPr="00553596">
        <w:rPr>
          <w:rFonts w:asciiTheme="minorHAnsi" w:hAnsiTheme="minorHAnsi" w:cstheme="minorHAnsi"/>
          <w:sz w:val="24"/>
          <w:lang w:val="sk-SK"/>
        </w:rPr>
        <w:t>jednom kalendárnom roku riadne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včas zaplatené </w:t>
      </w:r>
      <w:r w:rsidR="004869FA">
        <w:rPr>
          <w:rFonts w:asciiTheme="minorHAnsi" w:hAnsiTheme="minorHAnsi" w:cstheme="minorHAnsi"/>
          <w:sz w:val="24"/>
          <w:lang w:val="sk-SK"/>
        </w:rPr>
        <w:t xml:space="preserve">štvrťročné </w:t>
      </w:r>
      <w:r w:rsidRPr="00553596">
        <w:rPr>
          <w:rFonts w:asciiTheme="minorHAnsi" w:hAnsiTheme="minorHAnsi" w:cstheme="minorHAnsi"/>
          <w:sz w:val="24"/>
          <w:lang w:val="sk-SK"/>
        </w:rPr>
        <w:t xml:space="preserve">vyúčtovanie podľa článku </w:t>
      </w:r>
      <w:r w:rsidRPr="00632651">
        <w:rPr>
          <w:rFonts w:asciiTheme="minorHAnsi" w:hAnsiTheme="minorHAnsi" w:cstheme="minorHAnsi"/>
          <w:sz w:val="24"/>
          <w:lang w:val="sk-SK"/>
        </w:rPr>
        <w:t>X. Zmluvy, hoci na omeškanie a</w:t>
      </w:r>
      <w:r w:rsidR="0068469F">
        <w:rPr>
          <w:rFonts w:asciiTheme="minorHAnsi" w:hAnsiTheme="minorHAnsi" w:cstheme="minorHAnsi"/>
          <w:sz w:val="24"/>
          <w:lang w:val="sk-SK"/>
        </w:rPr>
        <w:t> </w:t>
      </w:r>
      <w:r w:rsidRPr="00632651">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Pr="00632651">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Pr="00632651">
        <w:rPr>
          <w:rFonts w:asciiTheme="minorHAnsi" w:hAnsiTheme="minorHAnsi" w:cstheme="minorHAnsi"/>
          <w:sz w:val="24"/>
          <w:lang w:val="sk-SK"/>
        </w:rPr>
        <w:t>lehot</w:t>
      </w:r>
      <w:r w:rsidRPr="008D4314">
        <w:rPr>
          <w:rFonts w:asciiTheme="minorHAnsi" w:hAnsiTheme="minorHAnsi" w:cstheme="minorHAnsi"/>
          <w:sz w:val="24"/>
          <w:lang w:val="sk-SK"/>
        </w:rPr>
        <w:t>e aspoň desať pracovných dní a</w:t>
      </w:r>
      <w:r w:rsidR="0068469F">
        <w:rPr>
          <w:rFonts w:asciiTheme="minorHAnsi" w:hAnsiTheme="minorHAnsi" w:cstheme="minorHAnsi"/>
          <w:sz w:val="24"/>
          <w:lang w:val="sk-SK"/>
        </w:rPr>
        <w:t> </w:t>
      </w:r>
      <w:r w:rsidRPr="008D4314">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Pr="008D4314">
        <w:rPr>
          <w:rFonts w:asciiTheme="minorHAnsi" w:hAnsiTheme="minorHAnsi" w:cstheme="minorHAnsi"/>
          <w:sz w:val="24"/>
          <w:lang w:val="sk-SK"/>
        </w:rPr>
        <w:t>danej lehote neučinil.</w:t>
      </w:r>
    </w:p>
    <w:p w14:paraId="53891AF4" w14:textId="4A97D71B" w:rsidR="009E01D0" w:rsidRPr="00553596" w:rsidRDefault="000567D5" w:rsidP="0046786A">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Zánikom</w:t>
      </w:r>
      <w:r w:rsidR="00BC2A99"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z</w:t>
      </w:r>
      <w:r w:rsidR="0068469F">
        <w:rPr>
          <w:rFonts w:asciiTheme="minorHAnsi" w:hAnsiTheme="minorHAnsi" w:cstheme="minorHAnsi"/>
          <w:sz w:val="24"/>
          <w:lang w:val="sk-SK"/>
        </w:rPr>
        <w:t> </w:t>
      </w:r>
      <w:r w:rsidRPr="00553596">
        <w:rPr>
          <w:rFonts w:asciiTheme="minorHAnsi" w:hAnsiTheme="minorHAnsi" w:cstheme="minorHAnsi"/>
          <w:sz w:val="24"/>
          <w:lang w:val="sk-SK"/>
        </w:rPr>
        <w:t>akéhokoľvek dôvodu, pokiaľ nedôjde k</w:t>
      </w:r>
      <w:r w:rsidR="0068469F">
        <w:rPr>
          <w:rFonts w:asciiTheme="minorHAnsi" w:hAnsiTheme="minorHAnsi" w:cstheme="minorHAnsi"/>
          <w:sz w:val="24"/>
          <w:lang w:val="sk-SK"/>
        </w:rPr>
        <w:t> </w:t>
      </w:r>
      <w:r w:rsidR="00FB7A5C" w:rsidRPr="00553596">
        <w:rPr>
          <w:rFonts w:asciiTheme="minorHAnsi" w:hAnsiTheme="minorHAnsi" w:cstheme="minorHAnsi"/>
          <w:sz w:val="24"/>
          <w:lang w:val="sk-SK"/>
        </w:rPr>
        <w:t>odlišnej</w:t>
      </w:r>
      <w:r w:rsidRPr="00553596">
        <w:rPr>
          <w:rFonts w:asciiTheme="minorHAnsi" w:hAnsiTheme="minorHAnsi" w:cstheme="minorHAnsi"/>
          <w:sz w:val="24"/>
          <w:lang w:val="sk-SK"/>
        </w:rPr>
        <w:t xml:space="preserve"> dohode </w:t>
      </w:r>
      <w:r w:rsidR="00CD67E2">
        <w:rPr>
          <w:rFonts w:asciiTheme="minorHAnsi" w:hAnsiTheme="minorHAnsi" w:cstheme="minorHAnsi"/>
          <w:sz w:val="24"/>
          <w:lang w:val="sk-SK"/>
        </w:rPr>
        <w:t>Z</w:t>
      </w:r>
      <w:r w:rsidRPr="00553596">
        <w:rPr>
          <w:rFonts w:asciiTheme="minorHAnsi" w:hAnsiTheme="minorHAnsi" w:cstheme="minorHAnsi"/>
          <w:sz w:val="24"/>
          <w:lang w:val="sk-SK"/>
        </w:rPr>
        <w:t xml:space="preserve">mluvných strán, </w:t>
      </w:r>
      <w:r w:rsidR="00BC2A99" w:rsidRPr="00553596">
        <w:rPr>
          <w:rFonts w:asciiTheme="minorHAnsi" w:hAnsiTheme="minorHAnsi" w:cstheme="minorHAnsi"/>
          <w:sz w:val="24"/>
          <w:lang w:val="sk-SK"/>
        </w:rPr>
        <w:t>nezanikajú nároky na zaplatenie zmluvnej pokuty ani náhrad</w:t>
      </w:r>
      <w:r w:rsidRPr="00553596">
        <w:rPr>
          <w:rFonts w:asciiTheme="minorHAnsi" w:hAnsiTheme="minorHAnsi" w:cstheme="minorHAnsi"/>
          <w:sz w:val="24"/>
          <w:lang w:val="sk-SK"/>
        </w:rPr>
        <w:t>u</w:t>
      </w:r>
      <w:r w:rsidR="00BC2A99" w:rsidRPr="00553596">
        <w:rPr>
          <w:rFonts w:asciiTheme="minorHAnsi" w:hAnsiTheme="minorHAnsi" w:cstheme="minorHAnsi"/>
          <w:sz w:val="24"/>
          <w:lang w:val="sk-SK"/>
        </w:rPr>
        <w:t xml:space="preserve"> škody</w:t>
      </w:r>
      <w:r w:rsidRPr="00553596">
        <w:rPr>
          <w:rFonts w:asciiTheme="minorHAnsi" w:hAnsiTheme="minorHAnsi" w:cstheme="minorHAnsi"/>
          <w:sz w:val="24"/>
          <w:lang w:val="sk-SK"/>
        </w:rPr>
        <w:t>, ani nároky na úhradu plnení, ktoré vznikli počas Zmluvy</w:t>
      </w:r>
      <w:r w:rsidR="00BC2A99" w:rsidRPr="00553596" w:rsidDel="00BC2A99">
        <w:rPr>
          <w:rFonts w:asciiTheme="minorHAnsi" w:hAnsiTheme="minorHAnsi" w:cstheme="minorHAnsi"/>
          <w:sz w:val="24"/>
          <w:lang w:val="sk-SK"/>
        </w:rPr>
        <w:t xml:space="preserve"> </w:t>
      </w:r>
      <w:r w:rsidRPr="00553596">
        <w:rPr>
          <w:rFonts w:asciiTheme="minorHAnsi" w:hAnsiTheme="minorHAnsi" w:cstheme="minorHAnsi"/>
          <w:sz w:val="24"/>
          <w:lang w:val="sk-SK"/>
        </w:rPr>
        <w:t>a</w:t>
      </w:r>
      <w:r w:rsidR="0068469F">
        <w:rPr>
          <w:rFonts w:asciiTheme="minorHAnsi" w:hAnsiTheme="minorHAnsi" w:cstheme="minorHAnsi"/>
          <w:sz w:val="24"/>
          <w:lang w:val="sk-SK"/>
        </w:rPr>
        <w:t> </w:t>
      </w:r>
      <w:r w:rsidRPr="00553596">
        <w:rPr>
          <w:rFonts w:asciiTheme="minorHAnsi" w:hAnsiTheme="minorHAnsi" w:cstheme="minorHAnsi"/>
          <w:sz w:val="24"/>
          <w:lang w:val="sk-SK"/>
        </w:rPr>
        <w:t>neboli uhradené, ani práva a</w:t>
      </w:r>
      <w:r w:rsidR="0068469F">
        <w:rPr>
          <w:rFonts w:asciiTheme="minorHAnsi" w:hAnsiTheme="minorHAnsi" w:cstheme="minorHAnsi"/>
          <w:sz w:val="24"/>
          <w:lang w:val="sk-SK"/>
        </w:rPr>
        <w:t> </w:t>
      </w:r>
      <w:r w:rsidRPr="00553596">
        <w:rPr>
          <w:rFonts w:asciiTheme="minorHAnsi" w:hAnsiTheme="minorHAnsi" w:cstheme="minorHAnsi"/>
          <w:sz w:val="24"/>
          <w:lang w:val="sk-SK"/>
        </w:rPr>
        <w:t>povinnosti, z</w:t>
      </w:r>
      <w:r w:rsidR="0068469F">
        <w:rPr>
          <w:rFonts w:asciiTheme="minorHAnsi" w:hAnsiTheme="minorHAnsi" w:cstheme="minorHAnsi"/>
          <w:sz w:val="24"/>
          <w:lang w:val="sk-SK"/>
        </w:rPr>
        <w:t> </w:t>
      </w:r>
      <w:r w:rsidRPr="00553596">
        <w:rPr>
          <w:rFonts w:asciiTheme="minorHAnsi" w:hAnsiTheme="minorHAnsi" w:cstheme="minorHAnsi"/>
          <w:sz w:val="24"/>
          <w:lang w:val="sk-SK"/>
        </w:rPr>
        <w:t>ktorých povahy jasne vyplýva, že majú trvať aj po skončení Zmluvy, zánikom Zmluvy ďalej nezaniká ani povinnosť Dopravcu podľa bodu 8.</w:t>
      </w:r>
      <w:r w:rsidR="00E874B3">
        <w:rPr>
          <w:rFonts w:asciiTheme="minorHAnsi" w:hAnsiTheme="minorHAnsi" w:cstheme="minorHAnsi"/>
          <w:sz w:val="24"/>
          <w:lang w:val="sk-SK"/>
        </w:rPr>
        <w:t>4</w:t>
      </w:r>
      <w:r w:rsidRPr="00553596">
        <w:rPr>
          <w:rFonts w:asciiTheme="minorHAnsi" w:hAnsiTheme="minorHAnsi" w:cstheme="minorHAnsi"/>
          <w:sz w:val="24"/>
          <w:lang w:val="sk-SK"/>
        </w:rPr>
        <w:t xml:space="preserve"> a</w:t>
      </w:r>
      <w:r w:rsidR="0068469F">
        <w:rPr>
          <w:rFonts w:asciiTheme="minorHAnsi" w:hAnsiTheme="minorHAnsi" w:cstheme="minorHAnsi"/>
          <w:sz w:val="24"/>
          <w:lang w:val="sk-SK"/>
        </w:rPr>
        <w:t> </w:t>
      </w:r>
      <w:r w:rsidRPr="00553596">
        <w:rPr>
          <w:rFonts w:asciiTheme="minorHAnsi" w:hAnsiTheme="minorHAnsi" w:cstheme="minorHAnsi"/>
          <w:sz w:val="24"/>
          <w:lang w:val="sk-SK"/>
        </w:rPr>
        <w:t>zmluvná pokuta tam dojednaná</w:t>
      </w:r>
      <w:r w:rsidR="009E01D0" w:rsidRPr="00553596">
        <w:rPr>
          <w:rFonts w:asciiTheme="minorHAnsi" w:hAnsiTheme="minorHAnsi" w:cstheme="minorHAnsi"/>
          <w:sz w:val="24"/>
          <w:lang w:val="sk-SK"/>
        </w:rPr>
        <w:t>.</w:t>
      </w:r>
    </w:p>
    <w:p w14:paraId="0D3E10AE" w14:textId="3E23FA81" w:rsidR="00E7127D" w:rsidRPr="00553596" w:rsidRDefault="00E7127D"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Právne úkony podľa článku XV. Zmluvy musia byť učinené v</w:t>
      </w:r>
      <w:r w:rsidR="0068469F">
        <w:rPr>
          <w:rFonts w:asciiTheme="minorHAnsi" w:hAnsiTheme="minorHAnsi" w:cstheme="minorHAnsi"/>
          <w:sz w:val="24"/>
          <w:lang w:val="sk-SK"/>
        </w:rPr>
        <w:t> </w:t>
      </w:r>
      <w:r w:rsidRPr="00553596">
        <w:rPr>
          <w:rFonts w:asciiTheme="minorHAnsi" w:hAnsiTheme="minorHAnsi" w:cstheme="minorHAnsi"/>
          <w:sz w:val="24"/>
          <w:lang w:val="sk-SK"/>
        </w:rPr>
        <w:t>listinnej podobe.</w:t>
      </w:r>
    </w:p>
    <w:p w14:paraId="2BB63BE5" w14:textId="2483F910" w:rsidR="009E01D0" w:rsidRPr="00553596" w:rsidRDefault="009E01D0" w:rsidP="0046786A">
      <w:pPr>
        <w:pStyle w:val="Nadpis1"/>
        <w:ind w:left="709" w:hanging="709"/>
        <w:rPr>
          <w:lang w:val="sk-SK"/>
        </w:rPr>
      </w:pPr>
      <w:bookmarkStart w:id="65" w:name="_Toc27663279"/>
      <w:bookmarkStart w:id="66" w:name="_Toc38530402"/>
      <w:bookmarkStart w:id="67" w:name="_Toc41550287"/>
      <w:bookmarkStart w:id="68" w:name="_Toc77245840"/>
      <w:r w:rsidRPr="00553596">
        <w:rPr>
          <w:lang w:val="sk-SK"/>
        </w:rPr>
        <w:t>Záv</w:t>
      </w:r>
      <w:r w:rsidR="00BC2A99" w:rsidRPr="00553596">
        <w:rPr>
          <w:lang w:val="sk-SK"/>
        </w:rPr>
        <w:t>e</w:t>
      </w:r>
      <w:r w:rsidRPr="00553596">
        <w:rPr>
          <w:lang w:val="sk-SK"/>
        </w:rPr>
        <w:t>rečn</w:t>
      </w:r>
      <w:r w:rsidR="00BC2A99" w:rsidRPr="00553596">
        <w:rPr>
          <w:lang w:val="sk-SK"/>
        </w:rPr>
        <w:t>é</w:t>
      </w:r>
      <w:r w:rsidRPr="00553596">
        <w:rPr>
          <w:lang w:val="sk-SK"/>
        </w:rPr>
        <w:t xml:space="preserve"> ustanoven</w:t>
      </w:r>
      <w:r w:rsidR="00BC2A99" w:rsidRPr="00553596">
        <w:rPr>
          <w:lang w:val="sk-SK"/>
        </w:rPr>
        <w:t>ia</w:t>
      </w:r>
      <w:bookmarkEnd w:id="65"/>
      <w:bookmarkEnd w:id="66"/>
      <w:bookmarkEnd w:id="67"/>
      <w:bookmarkEnd w:id="68"/>
    </w:p>
    <w:p w14:paraId="09248820" w14:textId="21593CBB"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Objednávateľ je povinným subjektom podľa zákona č.</w:t>
      </w:r>
      <w:r w:rsidR="00997158" w:rsidRPr="00553596">
        <w:rPr>
          <w:rFonts w:asciiTheme="minorHAnsi" w:hAnsiTheme="minorHAnsi" w:cstheme="minorHAnsi"/>
          <w:sz w:val="24"/>
          <w:lang w:val="sk-SK"/>
        </w:rPr>
        <w:t> </w:t>
      </w:r>
      <w:r w:rsidR="00B013B5" w:rsidRPr="00553596">
        <w:rPr>
          <w:rFonts w:asciiTheme="minorHAnsi" w:hAnsiTheme="minorHAnsi" w:cstheme="minorHAnsi"/>
          <w:sz w:val="24"/>
          <w:lang w:val="sk-SK"/>
        </w:rPr>
        <w:t>211</w:t>
      </w:r>
      <w:r w:rsidRPr="00553596">
        <w:rPr>
          <w:rFonts w:asciiTheme="minorHAnsi" w:hAnsiTheme="minorHAnsi" w:cstheme="minorHAnsi"/>
          <w:sz w:val="24"/>
          <w:lang w:val="sk-SK"/>
        </w:rPr>
        <w:t>/</w:t>
      </w:r>
      <w:r w:rsidR="00B013B5" w:rsidRPr="00553596">
        <w:rPr>
          <w:rFonts w:asciiTheme="minorHAnsi" w:hAnsiTheme="minorHAnsi" w:cstheme="minorHAnsi"/>
          <w:sz w:val="24"/>
          <w:lang w:val="sk-SK"/>
        </w:rPr>
        <w:t>2000</w:t>
      </w:r>
      <w:r w:rsidRPr="00553596">
        <w:rPr>
          <w:rFonts w:asciiTheme="minorHAnsi" w:hAnsiTheme="minorHAnsi" w:cstheme="minorHAnsi"/>
          <w:sz w:val="24"/>
          <w:lang w:val="sk-SK"/>
        </w:rPr>
        <w:t xml:space="preserve"> Z</w:t>
      </w:r>
      <w:r w:rsidR="00B013B5"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B013B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B013B5" w:rsidRPr="00553596">
        <w:rPr>
          <w:rFonts w:asciiTheme="minorHAnsi" w:hAnsiTheme="minorHAnsi" w:cstheme="minorHAnsi"/>
          <w:sz w:val="24"/>
          <w:lang w:val="sk-SK"/>
        </w:rPr>
        <w:t>o slobodnom prístupe k informáciám a o zmene a doplnení niektorých zákonov (zákon o slobode informácií) v platnom znení (ďalej len „</w:t>
      </w:r>
      <w:r w:rsidR="00B013B5" w:rsidRPr="00553596">
        <w:rPr>
          <w:rFonts w:asciiTheme="minorHAnsi" w:hAnsiTheme="minorHAnsi" w:cstheme="minorHAnsi"/>
          <w:b/>
          <w:sz w:val="24"/>
          <w:lang w:val="sk-SK"/>
        </w:rPr>
        <w:t>ZSPI</w:t>
      </w:r>
      <w:r w:rsidR="00B013B5" w:rsidRPr="00553596">
        <w:rPr>
          <w:rFonts w:asciiTheme="minorHAnsi" w:hAnsiTheme="minorHAnsi" w:cstheme="minorHAnsi"/>
          <w:sz w:val="24"/>
          <w:lang w:val="sk-SK"/>
        </w:rPr>
        <w:t>“)</w:t>
      </w:r>
      <w:r w:rsidRPr="00553596">
        <w:rPr>
          <w:rFonts w:asciiTheme="minorHAnsi" w:hAnsiTheme="minorHAnsi" w:cstheme="minorHAnsi"/>
          <w:sz w:val="24"/>
          <w:lang w:val="sk-SK"/>
        </w:rPr>
        <w:t>. Dopravca výslovne súhlasí s tým, že Objednávateľ je oprávnený poskytnúť informácie, ktoré sa dozvedel v súvislosti s touto Zmluvou a pri jej plnení</w:t>
      </w:r>
      <w:r w:rsidR="0068469F">
        <w:rPr>
          <w:rFonts w:asciiTheme="minorHAnsi" w:hAnsiTheme="minorHAnsi" w:cstheme="minorHAnsi"/>
          <w:sz w:val="24"/>
          <w:lang w:val="sk-SK"/>
        </w:rPr>
        <w:t>, tretej osobe</w:t>
      </w:r>
      <w:r w:rsidRPr="00553596">
        <w:rPr>
          <w:rFonts w:asciiTheme="minorHAnsi" w:hAnsiTheme="minorHAnsi" w:cstheme="minorHAnsi"/>
          <w:sz w:val="24"/>
          <w:lang w:val="sk-SK"/>
        </w:rPr>
        <w:t xml:space="preserve">. Informácie získané pri plnení povinností podľa tejto Zmluvy sa nepovažujú za obchodné tajomstvo a Objednávateľ je tak oprávnený ich v rozsahu stanovenom príslušnými právnymi predpismi (napr. </w:t>
      </w:r>
      <w:r w:rsidR="00B013B5" w:rsidRPr="00553596">
        <w:rPr>
          <w:rFonts w:asciiTheme="minorHAnsi" w:hAnsiTheme="minorHAnsi" w:cstheme="minorHAnsi"/>
          <w:sz w:val="24"/>
          <w:lang w:val="sk-SK"/>
        </w:rPr>
        <w:t>ZSPI)</w:t>
      </w:r>
      <w:r w:rsidRPr="00553596">
        <w:rPr>
          <w:rFonts w:asciiTheme="minorHAnsi" w:hAnsiTheme="minorHAnsi" w:cstheme="minorHAnsi"/>
          <w:sz w:val="24"/>
          <w:lang w:val="sk-SK"/>
        </w:rPr>
        <w:t xml:space="preserve"> oznámiť tretím osobám. Takéto poskytnutie informácií nie je porušením obchodného tajomstva ani dôvernosti informácií</w:t>
      </w:r>
      <w:r w:rsidR="009E01D0" w:rsidRPr="00553596">
        <w:rPr>
          <w:rFonts w:asciiTheme="minorHAnsi" w:hAnsiTheme="minorHAnsi" w:cstheme="minorHAnsi"/>
          <w:sz w:val="24"/>
          <w:lang w:val="sk-SK"/>
        </w:rPr>
        <w:t>.</w:t>
      </w:r>
    </w:p>
    <w:p w14:paraId="5986F57C" w14:textId="054DFC96"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Zmluvné strany súhlasia so zverejnením textu tejto Zmluvy </w:t>
      </w:r>
      <w:r w:rsidR="00D65FA4" w:rsidRPr="00553596">
        <w:rPr>
          <w:rFonts w:asciiTheme="minorHAnsi" w:hAnsiTheme="minorHAnsi" w:cstheme="minorHAnsi"/>
          <w:sz w:val="24"/>
          <w:lang w:val="sk-SK"/>
        </w:rPr>
        <w:t>na webovom sídle Objednávateľa v súlade so ZSPI</w:t>
      </w:r>
      <w:r w:rsidR="00B013B5" w:rsidRPr="00553596">
        <w:rPr>
          <w:rFonts w:asciiTheme="minorHAnsi" w:hAnsiTheme="minorHAnsi" w:cstheme="minorHAnsi"/>
          <w:sz w:val="24"/>
          <w:lang w:val="sk-SK"/>
        </w:rPr>
        <w:t>,</w:t>
      </w:r>
      <w:r w:rsidR="00D65FA4" w:rsidRPr="00553596">
        <w:rPr>
          <w:rFonts w:asciiTheme="minorHAnsi" w:hAnsiTheme="minorHAnsi" w:cstheme="minorHAnsi"/>
          <w:sz w:val="24"/>
          <w:lang w:val="sk-SK"/>
        </w:rPr>
        <w:t xml:space="preserve"> resp. na inom mieste v zmysle ZSPI,</w:t>
      </w:r>
      <w:r w:rsidR="00B013B5" w:rsidRPr="00553596">
        <w:rPr>
          <w:rFonts w:asciiTheme="minorHAnsi" w:hAnsiTheme="minorHAnsi" w:cstheme="minorHAnsi"/>
          <w:sz w:val="24"/>
          <w:lang w:val="sk-SK"/>
        </w:rPr>
        <w:t xml:space="preserve"> ako aj v profile Objednávateľa v zmysle ZVO</w:t>
      </w:r>
      <w:r w:rsidRPr="00553596">
        <w:rPr>
          <w:rFonts w:asciiTheme="minorHAnsi" w:hAnsiTheme="minorHAnsi" w:cstheme="minorHAnsi"/>
          <w:sz w:val="24"/>
          <w:lang w:val="sk-SK"/>
        </w:rPr>
        <w:t xml:space="preserve">. Predmetom zverejnenia nebudú údaje, ktoré možno v súlade s právnymi predpismi zo zverejnenia vynechať, </w:t>
      </w:r>
      <w:r w:rsidR="00B013B5" w:rsidRPr="00553596">
        <w:rPr>
          <w:rFonts w:asciiTheme="minorHAnsi" w:hAnsiTheme="minorHAnsi" w:cstheme="minorHAnsi"/>
          <w:sz w:val="24"/>
          <w:lang w:val="sk-SK"/>
        </w:rPr>
        <w:t>resp. ktoré sa nezverejňujú</w:t>
      </w:r>
      <w:r w:rsidRPr="00553596">
        <w:rPr>
          <w:rFonts w:asciiTheme="minorHAnsi" w:hAnsiTheme="minorHAnsi" w:cstheme="minorHAnsi"/>
          <w:sz w:val="24"/>
          <w:lang w:val="sk-SK"/>
        </w:rPr>
        <w:t xml:space="preserve">. Zmluvné strany súhlasia, že </w:t>
      </w:r>
      <w:r w:rsidR="00B013B5" w:rsidRPr="00553596">
        <w:rPr>
          <w:rFonts w:asciiTheme="minorHAnsi" w:hAnsiTheme="minorHAnsi" w:cstheme="minorHAnsi"/>
          <w:sz w:val="24"/>
          <w:lang w:val="sk-SK"/>
        </w:rPr>
        <w:t>sa v súlade s  § 5a ods. 4 ZSPI nezverejní</w:t>
      </w:r>
      <w:r w:rsidRPr="00553596">
        <w:rPr>
          <w:rFonts w:asciiTheme="minorHAnsi" w:hAnsiTheme="minorHAnsi" w:cstheme="minorHAnsi"/>
          <w:sz w:val="24"/>
          <w:lang w:val="sk-SK"/>
        </w:rPr>
        <w:t xml:space="preserve"> </w:t>
      </w:r>
      <w:r w:rsidR="00B52690" w:rsidRPr="00553596">
        <w:rPr>
          <w:rFonts w:asciiTheme="minorHAnsi" w:hAnsiTheme="minorHAnsi" w:cstheme="minorHAnsi"/>
          <w:b/>
          <w:bCs/>
          <w:sz w:val="24"/>
          <w:lang w:val="sk-SK"/>
        </w:rPr>
        <w:t xml:space="preserve">Príloha č. </w:t>
      </w:r>
      <w:r w:rsidR="00916E6B" w:rsidRPr="00553596">
        <w:rPr>
          <w:rFonts w:asciiTheme="minorHAnsi" w:hAnsiTheme="minorHAnsi" w:cstheme="minorHAnsi"/>
          <w:b/>
          <w:bCs/>
          <w:sz w:val="24"/>
          <w:lang w:val="sk-SK"/>
        </w:rPr>
        <w:t>6</w:t>
      </w:r>
      <w:r w:rsidRPr="00553596">
        <w:rPr>
          <w:rFonts w:asciiTheme="minorHAnsi" w:hAnsiTheme="minorHAnsi" w:cstheme="minorHAnsi"/>
          <w:sz w:val="24"/>
          <w:lang w:val="sk-SK"/>
        </w:rPr>
        <w:t xml:space="preserve"> - Výpočet Ceny dopravného výkonu na 1 km pre kalendárn</w:t>
      </w:r>
      <w:r w:rsidRPr="00ED3DA1">
        <w:rPr>
          <w:rFonts w:asciiTheme="minorHAnsi" w:hAnsiTheme="minorHAnsi" w:cstheme="minorHAnsi"/>
          <w:sz w:val="24"/>
          <w:lang w:val="sk-SK"/>
        </w:rPr>
        <w:t xml:space="preserve">y </w:t>
      </w:r>
      <w:r w:rsidRPr="00ED3DA1">
        <w:rPr>
          <w:rFonts w:asciiTheme="minorHAnsi" w:hAnsiTheme="minorHAnsi"/>
          <w:sz w:val="24"/>
          <w:lang w:val="sk-SK"/>
        </w:rPr>
        <w:t xml:space="preserve">rok </w:t>
      </w:r>
      <w:r w:rsidRPr="00ED3DA1">
        <w:rPr>
          <w:rFonts w:asciiTheme="minorHAnsi" w:hAnsiTheme="minorHAnsi" w:cstheme="minorHAnsi"/>
          <w:sz w:val="24"/>
          <w:lang w:val="sk-SK"/>
        </w:rPr>
        <w:t>202</w:t>
      </w:r>
      <w:r w:rsidR="008F1BC5" w:rsidRPr="00ED3DA1">
        <w:rPr>
          <w:rFonts w:asciiTheme="minorHAnsi" w:hAnsiTheme="minorHAnsi" w:cstheme="minorHAnsi"/>
          <w:sz w:val="24"/>
          <w:lang w:val="sk-SK"/>
        </w:rPr>
        <w:t>1</w:t>
      </w:r>
      <w:r w:rsidRPr="00ED3DA1">
        <w:rPr>
          <w:rFonts w:asciiTheme="minorHAnsi" w:hAnsiTheme="minorHAnsi" w:cstheme="minorHAnsi"/>
          <w:sz w:val="24"/>
          <w:lang w:val="sk-SK"/>
        </w:rPr>
        <w:t xml:space="preserve"> (finančný</w:t>
      </w:r>
      <w:r w:rsidRPr="00553596">
        <w:rPr>
          <w:rFonts w:asciiTheme="minorHAnsi" w:hAnsiTheme="minorHAnsi" w:cstheme="minorHAnsi"/>
          <w:sz w:val="24"/>
          <w:lang w:val="sk-SK"/>
        </w:rPr>
        <w:t xml:space="preserve"> model</w:t>
      </w:r>
      <w:r w:rsidR="008D0A99" w:rsidRPr="00553596">
        <w:rPr>
          <w:rFonts w:asciiTheme="minorHAnsi" w:hAnsiTheme="minorHAnsi" w:cstheme="minorHAnsi"/>
          <w:sz w:val="24"/>
          <w:lang w:val="sk-SK"/>
        </w:rPr>
        <w:t>)</w:t>
      </w:r>
      <w:r w:rsidR="00B013B5" w:rsidRPr="00553596">
        <w:rPr>
          <w:rFonts w:asciiTheme="minorHAnsi" w:hAnsiTheme="minorHAnsi" w:cstheme="minorHAnsi"/>
          <w:sz w:val="24"/>
          <w:lang w:val="sk-SK"/>
        </w:rPr>
        <w:t>, ktorá obsahuje spôsob výpočtu jednotkovej ceny. Predmetná jednotková cena je uvedená v tejto Zmluve, teda sa zverejní v súlade so ZSPI.</w:t>
      </w:r>
    </w:p>
    <w:p w14:paraId="7BC03405" w14:textId="1BDFB22E" w:rsidR="00C518D9" w:rsidRPr="00553596" w:rsidRDefault="00C518D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Pokiaľ táto Zmluva pre komunikáciu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na príslušnom mieste výslovne nevyžaduje formu listovej zásielky</w:t>
      </w:r>
      <w:r w:rsidR="001C56EC" w:rsidRPr="00553596">
        <w:rPr>
          <w:rFonts w:asciiTheme="minorHAnsi" w:hAnsiTheme="minorHAnsi" w:cstheme="minorHAnsi"/>
          <w:sz w:val="24"/>
          <w:lang w:val="sk-SK"/>
        </w:rPr>
        <w:t xml:space="preserve"> alebo listinnú podobu</w:t>
      </w:r>
      <w:r w:rsidRPr="00553596">
        <w:rPr>
          <w:rFonts w:asciiTheme="minorHAnsi" w:hAnsiTheme="minorHAnsi" w:cstheme="minorHAnsi"/>
          <w:sz w:val="24"/>
          <w:lang w:val="sk-SK"/>
        </w:rPr>
        <w:t xml:space="preserve">, možno akúkoľvek komunikáciu alebo úkon na základe tejto Zmluvy uskutočniť emailom na emailovú adresu príslušnej Zmluvnej strany uvedenú v záhlaví tejto Zmluvy. Zmluvné strany sa výslovne dohodli, že emailom odoslaným v súlade s predchádzajúcou vetou je písomná forma právneho úkonu zachovaná. </w:t>
      </w:r>
      <w:r w:rsidR="00C37C7F" w:rsidRPr="00553596">
        <w:rPr>
          <w:rFonts w:asciiTheme="minorHAnsi" w:hAnsiTheme="minorHAnsi" w:cstheme="minorHAnsi"/>
          <w:sz w:val="24"/>
          <w:lang w:val="sk-SK"/>
        </w:rPr>
        <w:t>Pokiaľ táto Zmluva výslovne pre vybranú komunikáciu emailom nestanovuje inak, platí, že (</w:t>
      </w:r>
      <w:r w:rsidR="00C37C7F" w:rsidRPr="00553596">
        <w:rPr>
          <w:rFonts w:asciiTheme="minorHAnsi" w:hAnsiTheme="minorHAnsi" w:cstheme="minorHAnsi"/>
          <w:b/>
          <w:sz w:val="24"/>
          <w:lang w:val="sk-SK"/>
        </w:rPr>
        <w:t>i</w:t>
      </w:r>
      <w:r w:rsidR="00C37C7F" w:rsidRPr="00553596">
        <w:rPr>
          <w:rFonts w:asciiTheme="minorHAnsi" w:hAnsiTheme="minorHAnsi" w:cstheme="minorHAnsi"/>
          <w:sz w:val="24"/>
          <w:lang w:val="sk-SK"/>
        </w:rPr>
        <w:t>) 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mluvnou stranou </w:t>
      </w:r>
      <w:r w:rsidRPr="00553596">
        <w:rPr>
          <w:rFonts w:asciiTheme="minorHAnsi" w:hAnsiTheme="minorHAnsi" w:cstheme="minorHAnsi"/>
          <w:sz w:val="24"/>
          <w:lang w:val="sk-SK"/>
        </w:rPr>
        <w:lastRenderedPageBreak/>
        <w:t>v pracovný deň do 14.00 hod aktuálneho stredoeurópskeho času sa považuje za doručený v ten istý pracovný deň</w:t>
      </w:r>
      <w:r w:rsidR="00C37C7F" w:rsidRPr="00553596">
        <w:rPr>
          <w:rFonts w:asciiTheme="minorHAnsi" w:hAnsiTheme="minorHAnsi" w:cstheme="minorHAnsi"/>
          <w:sz w:val="24"/>
          <w:lang w:val="sk-SK"/>
        </w:rPr>
        <w:t>, a (</w:t>
      </w:r>
      <w:r w:rsidR="00C37C7F" w:rsidRPr="00553596">
        <w:rPr>
          <w:rFonts w:asciiTheme="minorHAnsi" w:hAnsiTheme="minorHAnsi" w:cstheme="minorHAnsi"/>
          <w:b/>
          <w:sz w:val="24"/>
          <w:lang w:val="sk-SK"/>
        </w:rPr>
        <w:t>ii</w:t>
      </w:r>
      <w:r w:rsidR="00C37C7F"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37C7F" w:rsidRPr="00553596">
        <w:rPr>
          <w:rFonts w:asciiTheme="minorHAnsi" w:hAnsiTheme="minorHAnsi" w:cstheme="minorHAnsi"/>
          <w:sz w:val="24"/>
          <w:lang w:val="sk-SK"/>
        </w:rPr>
        <w:t>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mluvnou stranou v pracovný deň po 14.00 hod aktuálneho stredoeurópskeho času alebo odo</w:t>
      </w:r>
      <w:r w:rsidR="00C37C7F" w:rsidRPr="00553596">
        <w:rPr>
          <w:rFonts w:asciiTheme="minorHAnsi" w:hAnsiTheme="minorHAnsi" w:cstheme="minorHAnsi"/>
          <w:sz w:val="24"/>
          <w:lang w:val="sk-SK"/>
        </w:rPr>
        <w:t>s</w:t>
      </w:r>
      <w:r w:rsidRPr="00553596">
        <w:rPr>
          <w:rFonts w:asciiTheme="minorHAnsi" w:hAnsiTheme="minorHAnsi" w:cstheme="minorHAnsi"/>
          <w:sz w:val="24"/>
          <w:lang w:val="sk-SK"/>
        </w:rPr>
        <w:t>laný v iný, než pracovný deň, sa považuje za doručený v najbližší pracovný deň.</w:t>
      </w:r>
      <w:r w:rsidR="001C56EC" w:rsidRPr="00553596">
        <w:rPr>
          <w:rFonts w:asciiTheme="minorHAnsi" w:hAnsiTheme="minorHAnsi" w:cstheme="minorHAnsi"/>
          <w:sz w:val="24"/>
          <w:lang w:val="sk-SK"/>
        </w:rPr>
        <w:t xml:space="preserve"> Pre doručovanie listových zásielok sa primerane aplikujú pravidlá doručovania podľa Civilného sporového poriadku s tým rozdielom, že pokiaľ dôjde k odoslaniu doporučenej listovej zásielky s doručenkou na adresu prijímajúcej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 xml:space="preserve">mluvnej strany uvedenú v záhlaví tejto Zmluvy, pokiaľ preukázateľne nedôjde k skoršiemu doručeniu, považuje sa zásielka za doručenú tretí pracovný deň nasledujúci po dni, v ktorom bola zásielka odoslaná, a to bez ohľadu na to, či sa o zásielke adresát dozvedel, či ju prijal, odmietol, a pod. Zmenu adresy na doručovanie, ako aj emailu na doručovanie, uvedených v záhlaví tejto Zmluvy, je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mluvná strana povinná druhej</w:t>
      </w:r>
      <w:r w:rsidR="00A336D1" w:rsidRPr="00553596">
        <w:rPr>
          <w:rFonts w:asciiTheme="minorHAnsi" w:hAnsiTheme="minorHAnsi" w:cstheme="minorHAnsi"/>
          <w:sz w:val="24"/>
          <w:lang w:val="sk-SK"/>
        </w:rPr>
        <w:t xml:space="preserve"> zmluvnej</w:t>
      </w:r>
      <w:r w:rsidR="001C56EC" w:rsidRPr="00553596">
        <w:rPr>
          <w:rFonts w:asciiTheme="minorHAnsi" w:hAnsiTheme="minorHAnsi" w:cstheme="minorHAnsi"/>
          <w:sz w:val="24"/>
          <w:lang w:val="sk-SK"/>
        </w:rPr>
        <w:t xml:space="preserve"> strane oznámiť: (i) pri emailovej adrese emailom, (ii) pri adrese na poštové doručovanie doporučenou listovou zásielkou. Zmena je účinná dva pracovné dni od doručenia informácie o zmene (pre doručovanie sa uplatnia pravidlá vyššie). Až do účinnosti zmeny platia pôvodná adresa na doručovanie a pôvodný email na doručovanie. Operatívne záležitosti potrebné pre riešenie denno-denných situácií vyplývajúcich z činností na základe tejto Zmluvy možno riešiť aj telefonicky, pokiaľ však je akýkoľvek úkon predpokladaný Zmluvou, musí dôjsť k potvrdeniu emailom, resp. doporučenou listovou zásielkou, ak je pre taký úkon Zmluvou vyžadovaná. Zmenu Zmluvy, skončenie Zmluvy akýmkoľvek spôsobom, ani akékoľvek </w:t>
      </w:r>
      <w:r w:rsidR="0068469F">
        <w:rPr>
          <w:rFonts w:asciiTheme="minorHAnsi" w:hAnsiTheme="minorHAnsi" w:cstheme="minorHAnsi"/>
          <w:sz w:val="24"/>
          <w:lang w:val="sk-SK"/>
        </w:rPr>
        <w:t xml:space="preserve">plnenia </w:t>
      </w:r>
      <w:r w:rsidR="001C56EC" w:rsidRPr="00553596">
        <w:rPr>
          <w:rFonts w:asciiTheme="minorHAnsi" w:hAnsiTheme="minorHAnsi" w:cstheme="minorHAnsi"/>
          <w:sz w:val="24"/>
          <w:lang w:val="sk-SK"/>
        </w:rPr>
        <w:t>naviac nemožno dojednať za žiadnych okolností iným spôsobom, než v listinnej podobe</w:t>
      </w:r>
      <w:r w:rsidR="00A336D1" w:rsidRPr="00553596">
        <w:rPr>
          <w:rFonts w:asciiTheme="minorHAnsi" w:hAnsiTheme="minorHAnsi" w:cstheme="minorHAnsi"/>
          <w:sz w:val="24"/>
          <w:lang w:val="sk-SK"/>
        </w:rPr>
        <w:t>, pokiaľ  Zmluva výslovne neupravuje iný postup.</w:t>
      </w:r>
      <w:r w:rsidR="001C56EC" w:rsidRPr="00553596">
        <w:rPr>
          <w:rFonts w:asciiTheme="minorHAnsi" w:hAnsiTheme="minorHAnsi" w:cstheme="minorHAnsi"/>
          <w:sz w:val="24"/>
          <w:lang w:val="sk-SK"/>
        </w:rPr>
        <w:t xml:space="preserve"> </w:t>
      </w:r>
    </w:p>
    <w:p w14:paraId="27522E37" w14:textId="5D742F37" w:rsidR="00904079" w:rsidRPr="00553596" w:rsidRDefault="0090407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Neuplatnením akéhokoľvek práva podľa tejto Zmluvy sa žiadna </w:t>
      </w:r>
      <w:r w:rsidR="00A336D1" w:rsidRPr="00553596">
        <w:rPr>
          <w:rFonts w:asciiTheme="minorHAnsi" w:hAnsiTheme="minorHAnsi" w:cstheme="minorHAnsi"/>
          <w:sz w:val="24"/>
          <w:lang w:val="sk-SK"/>
        </w:rPr>
        <w:t xml:space="preserve">zmluvná </w:t>
      </w:r>
      <w:r w:rsidRPr="00553596">
        <w:rPr>
          <w:rFonts w:asciiTheme="minorHAnsi" w:hAnsiTheme="minorHAnsi" w:cstheme="minorHAnsi"/>
          <w:sz w:val="24"/>
          <w:lang w:val="sk-SK"/>
        </w:rPr>
        <w:t xml:space="preserve">strana tohto práva nevzdáva a toto právo nezaniká. Bez toho, aby tým boli dotknuté ďalej neuvedené práva, to platí aj o prípadoch, ak možno akékoľvek právo uplatniť opakovane, ako aj v prípade, ak možno uplatniť sankciu za akékoľvek porušenie povinnosti a pod. </w:t>
      </w:r>
    </w:p>
    <w:p w14:paraId="5C939D4B" w14:textId="6B9485C8"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oprávnený postúpiť</w:t>
      </w:r>
      <w:r w:rsidR="002F1F03" w:rsidRPr="00553596">
        <w:rPr>
          <w:rFonts w:asciiTheme="minorHAnsi" w:hAnsiTheme="minorHAnsi" w:cstheme="minorHAnsi"/>
          <w:sz w:val="24"/>
          <w:lang w:val="sk-SK"/>
        </w:rPr>
        <w:t xml:space="preserve"> a previesť</w:t>
      </w:r>
      <w:r w:rsidRPr="00553596">
        <w:rPr>
          <w:rFonts w:asciiTheme="minorHAnsi" w:hAnsiTheme="minorHAnsi" w:cstheme="minorHAnsi"/>
          <w:sz w:val="24"/>
          <w:lang w:val="sk-SK"/>
        </w:rPr>
        <w:t xml:space="preserve"> </w:t>
      </w:r>
      <w:r w:rsidR="002F1F03" w:rsidRPr="00553596">
        <w:rPr>
          <w:rFonts w:asciiTheme="minorHAnsi" w:hAnsiTheme="minorHAnsi" w:cstheme="minorHAnsi"/>
          <w:sz w:val="24"/>
          <w:lang w:val="sk-SK"/>
        </w:rPr>
        <w:t>práva a povinnosti z tejto</w:t>
      </w:r>
      <w:r w:rsidRPr="00553596">
        <w:rPr>
          <w:rFonts w:asciiTheme="minorHAnsi" w:hAnsiTheme="minorHAnsi" w:cstheme="minorHAnsi"/>
          <w:sz w:val="24"/>
          <w:lang w:val="sk-SK"/>
        </w:rPr>
        <w:t xml:space="preserve"> Zmluv</w:t>
      </w:r>
      <w:r w:rsidR="002F1F03"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tretej osobe, najmä pokiaľ tvorí s Dopravcom </w:t>
      </w:r>
      <w:r w:rsidR="0010510A">
        <w:rPr>
          <w:rFonts w:asciiTheme="minorHAnsi" w:hAnsiTheme="minorHAnsi" w:cstheme="minorHAnsi"/>
          <w:sz w:val="24"/>
          <w:lang w:val="sk-SK"/>
        </w:rPr>
        <w:t>ekonomicky prepojenú skupinu</w:t>
      </w:r>
      <w:r w:rsidRPr="00553596">
        <w:rPr>
          <w:rFonts w:asciiTheme="minorHAnsi" w:hAnsiTheme="minorHAnsi" w:cstheme="minorHAnsi"/>
          <w:sz w:val="24"/>
          <w:lang w:val="sk-SK"/>
        </w:rPr>
        <w:t>, avšak nie je tak oprávnený urobiť bez predchádzajúceho písomného súhlasu Objednávateľa</w:t>
      </w:r>
      <w:r w:rsidR="002F1F03" w:rsidRPr="00553596">
        <w:rPr>
          <w:rFonts w:asciiTheme="minorHAnsi" w:hAnsiTheme="minorHAnsi" w:cstheme="minorHAnsi"/>
          <w:sz w:val="24"/>
          <w:lang w:val="sk-SK"/>
        </w:rPr>
        <w:t xml:space="preserve"> (to platí aj o postúpení pohľadávok)</w:t>
      </w:r>
      <w:r w:rsidR="009E01D0" w:rsidRPr="00553596">
        <w:rPr>
          <w:rFonts w:asciiTheme="minorHAnsi" w:hAnsiTheme="minorHAnsi" w:cstheme="minorHAnsi"/>
          <w:sz w:val="24"/>
          <w:lang w:val="sk-SK"/>
        </w:rPr>
        <w:t>.</w:t>
      </w:r>
      <w:r w:rsidR="002F1F03" w:rsidRPr="00553596">
        <w:rPr>
          <w:rFonts w:asciiTheme="minorHAnsi" w:hAnsiTheme="minorHAnsi" w:cstheme="minorHAnsi"/>
          <w:sz w:val="24"/>
          <w:lang w:val="sk-SK"/>
        </w:rPr>
        <w:t xml:space="preserve"> K tomu môže dôjsť len za splnenia podmienok podľa ZVO.</w:t>
      </w:r>
    </w:p>
    <w:p w14:paraId="5753F7C5" w14:textId="640CCEE9" w:rsidR="009E01D0" w:rsidRPr="00553596" w:rsidRDefault="00C1425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výslovne dohodli, že sú oprávnené započítať akékoľvek svoje pohľadávky voči druhej zmluvnej strane proti pohľadávkam druhej zmluvnej strany voči nim z tejto Zmluvy výlučne na základe písomnej dohody</w:t>
      </w:r>
      <w:r w:rsidR="002F1F03" w:rsidRPr="00553596">
        <w:rPr>
          <w:rFonts w:asciiTheme="minorHAnsi" w:hAnsiTheme="minorHAnsi" w:cstheme="minorHAnsi"/>
          <w:sz w:val="24"/>
          <w:lang w:val="sk-SK"/>
        </w:rPr>
        <w:t>, pokiaľ v tejto Zmluve nie je výslovne stanovené inak.</w:t>
      </w:r>
      <w:r w:rsidRPr="00553596">
        <w:rPr>
          <w:rFonts w:asciiTheme="minorHAnsi" w:hAnsiTheme="minorHAnsi" w:cstheme="minorHAnsi"/>
          <w:sz w:val="24"/>
          <w:lang w:val="sk-SK"/>
        </w:rPr>
        <w:t xml:space="preserve"> </w:t>
      </w:r>
    </w:p>
    <w:p w14:paraId="1DD6D771" w14:textId="2C7F556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Zmluva je vyhotovená v 4 (štyroch) vyhotoveniach, z ktorých každá zo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obdrží po 2 (dvoch) vyhotoveniach</w:t>
      </w:r>
      <w:r w:rsidR="009E01D0" w:rsidRPr="00553596">
        <w:rPr>
          <w:rFonts w:asciiTheme="minorHAnsi" w:hAnsiTheme="minorHAnsi" w:cstheme="minorHAnsi"/>
          <w:sz w:val="24"/>
          <w:lang w:val="sk-SK"/>
        </w:rPr>
        <w:t>.</w:t>
      </w:r>
    </w:p>
    <w:p w14:paraId="5613D9C6" w14:textId="19A22266"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B66637" w:rsidRPr="00553596">
        <w:rPr>
          <w:rFonts w:asciiTheme="minorHAnsi" w:hAnsiTheme="minorHAnsi" w:cstheme="minorHAnsi"/>
          <w:sz w:val="24"/>
          <w:lang w:val="sk-SK"/>
        </w:rPr>
        <w:t xml:space="preserve">bjednávateľ aj Dopravca svojím podpisom potvrdzujú správnosť údajov uvedených v záhlaví tejto </w:t>
      </w:r>
      <w:r w:rsidR="00C14252" w:rsidRPr="00553596">
        <w:rPr>
          <w:rFonts w:asciiTheme="minorHAnsi" w:hAnsiTheme="minorHAnsi" w:cstheme="minorHAnsi"/>
          <w:sz w:val="24"/>
          <w:lang w:val="sk-SK"/>
        </w:rPr>
        <w:t>Zmluvy</w:t>
      </w:r>
      <w:r w:rsidR="00B66637" w:rsidRPr="00553596">
        <w:rPr>
          <w:rFonts w:asciiTheme="minorHAnsi" w:hAnsiTheme="minorHAnsi" w:cstheme="minorHAnsi"/>
          <w:sz w:val="24"/>
          <w:lang w:val="sk-SK"/>
        </w:rPr>
        <w:t>, predovšetkým potom názov, sídlo, IČO, kontaktnej adresy a čísla účtov</w:t>
      </w:r>
      <w:r w:rsidRPr="00553596">
        <w:rPr>
          <w:rFonts w:asciiTheme="minorHAnsi" w:hAnsiTheme="minorHAnsi" w:cstheme="minorHAnsi"/>
          <w:sz w:val="24"/>
          <w:lang w:val="sk-SK"/>
        </w:rPr>
        <w:t>.</w:t>
      </w:r>
    </w:p>
    <w:p w14:paraId="529664F5" w14:textId="7249358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si navzájom bez zbytočného odkladu písomne</w:t>
      </w:r>
      <w:r w:rsidR="00A336D1" w:rsidRPr="00553596">
        <w:rPr>
          <w:rFonts w:asciiTheme="minorHAnsi" w:hAnsiTheme="minorHAnsi" w:cstheme="minorHAnsi"/>
          <w:sz w:val="24"/>
          <w:lang w:val="sk-SK"/>
        </w:rPr>
        <w:t xml:space="preserve"> (v listinnej podobe, ako aj emailom)</w:t>
      </w:r>
      <w:r w:rsidRPr="00553596">
        <w:rPr>
          <w:rFonts w:asciiTheme="minorHAnsi" w:hAnsiTheme="minorHAnsi" w:cstheme="minorHAnsi"/>
          <w:sz w:val="24"/>
          <w:lang w:val="sk-SK"/>
        </w:rPr>
        <w:t xml:space="preserve"> oznámiť akékoľvek zmeny, ktoré by boli v rozpore s údajmi, vyhláseniami a záväzkami prijatými v tejto Zmluve</w:t>
      </w:r>
      <w:r w:rsidR="009E01D0" w:rsidRPr="00553596">
        <w:rPr>
          <w:rFonts w:asciiTheme="minorHAnsi" w:hAnsiTheme="minorHAnsi" w:cstheme="minorHAnsi"/>
          <w:sz w:val="24"/>
          <w:lang w:val="sk-SK"/>
        </w:rPr>
        <w:t>.</w:t>
      </w:r>
    </w:p>
    <w:p w14:paraId="30EE8A14" w14:textId="256C6B86" w:rsidR="00563096" w:rsidRPr="00632651"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Neoddeliteľnou súčasťou tejto Zmluvy sú nasledujúce prílohy</w:t>
      </w:r>
      <w:r w:rsidR="009E01D0" w:rsidRPr="00553596">
        <w:rPr>
          <w:rFonts w:asciiTheme="minorHAnsi" w:hAnsiTheme="minorHAnsi" w:cstheme="minorHAnsi"/>
          <w:sz w:val="24"/>
          <w:lang w:val="sk-SK"/>
        </w:rPr>
        <w:t>:</w:t>
      </w:r>
    </w:p>
    <w:p w14:paraId="564883AE" w14:textId="590DC3B1" w:rsidR="009E01D0" w:rsidRPr="00553596" w:rsidRDefault="00C40AA8" w:rsidP="00571558">
      <w:pPr>
        <w:pStyle w:val="11slovantext"/>
        <w:numPr>
          <w:ilvl w:val="0"/>
          <w:numId w:val="13"/>
        </w:numPr>
        <w:spacing w:line="240" w:lineRule="auto"/>
        <w:ind w:left="1134"/>
        <w:rPr>
          <w:rFonts w:cstheme="minorHAnsi"/>
          <w:sz w:val="24"/>
          <w:lang w:val="sk-SK"/>
        </w:rPr>
      </w:pPr>
      <w:r>
        <w:rPr>
          <w:rFonts w:cstheme="minorHAnsi"/>
          <w:sz w:val="24"/>
          <w:lang w:val="sk-SK"/>
        </w:rPr>
        <w:t>Cestovný poriadok a z</w:t>
      </w:r>
      <w:r w:rsidR="00B66637" w:rsidRPr="00632651">
        <w:rPr>
          <w:rFonts w:cstheme="minorHAnsi"/>
          <w:sz w:val="24"/>
          <w:lang w:val="sk-SK"/>
        </w:rPr>
        <w:t xml:space="preserve">oznam </w:t>
      </w:r>
      <w:r w:rsidR="00D65FA4" w:rsidRPr="00632651">
        <w:rPr>
          <w:rFonts w:cstheme="minorHAnsi"/>
          <w:sz w:val="24"/>
          <w:lang w:val="sk-SK"/>
        </w:rPr>
        <w:t>L</w:t>
      </w:r>
      <w:r w:rsidR="00D65FA4" w:rsidRPr="008D4314">
        <w:rPr>
          <w:rFonts w:cstheme="minorHAnsi"/>
          <w:sz w:val="24"/>
          <w:lang w:val="sk-SK"/>
        </w:rPr>
        <w:t>iniek</w:t>
      </w:r>
      <w:r w:rsidR="0030083F" w:rsidRPr="002F5881">
        <w:rPr>
          <w:rFonts w:cstheme="minorHAnsi"/>
          <w:sz w:val="24"/>
          <w:lang w:val="sk-SK"/>
        </w:rPr>
        <w:t xml:space="preserve"> zaisťovaných v rámci plnenia tejto Zmluvy</w:t>
      </w:r>
      <w:r w:rsidR="00916E6B" w:rsidRPr="002F5881">
        <w:rPr>
          <w:rFonts w:cstheme="minorHAnsi"/>
          <w:sz w:val="24"/>
          <w:lang w:val="sk-SK"/>
        </w:rPr>
        <w:t>, vrátane vymedzenia obsluhovaného územia a ďalších detailov tam uvedených</w:t>
      </w:r>
    </w:p>
    <w:p w14:paraId="36F0851A" w14:textId="3FEF392E"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Technické </w:t>
      </w:r>
      <w:r w:rsidR="00B66637" w:rsidRPr="00553596">
        <w:rPr>
          <w:rFonts w:cstheme="minorHAnsi"/>
          <w:sz w:val="24"/>
          <w:lang w:val="sk-SK"/>
        </w:rPr>
        <w:t>a prevádzkové štandardy</w:t>
      </w:r>
      <w:r w:rsidR="0061314D" w:rsidRPr="00553596">
        <w:rPr>
          <w:rFonts w:cstheme="minorHAnsi"/>
          <w:sz w:val="24"/>
          <w:lang w:val="sk-SK"/>
        </w:rPr>
        <w:t xml:space="preserve"> </w:t>
      </w:r>
      <w:r w:rsidR="00097BF7">
        <w:rPr>
          <w:rFonts w:cstheme="minorHAnsi"/>
          <w:sz w:val="24"/>
          <w:lang w:val="sk-SK"/>
        </w:rPr>
        <w:t xml:space="preserve">(TPS </w:t>
      </w:r>
      <w:r w:rsidR="0061314D" w:rsidRPr="00553596">
        <w:rPr>
          <w:rFonts w:cstheme="minorHAnsi"/>
          <w:sz w:val="24"/>
          <w:lang w:val="sk-SK"/>
        </w:rPr>
        <w:t>BBSK</w:t>
      </w:r>
      <w:r w:rsidR="00097BF7">
        <w:rPr>
          <w:rFonts w:cstheme="minorHAnsi"/>
          <w:sz w:val="24"/>
          <w:lang w:val="sk-SK"/>
        </w:rPr>
        <w:t>)</w:t>
      </w:r>
    </w:p>
    <w:p w14:paraId="70ED5AB1" w14:textId="20A1FBFA"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P</w:t>
      </w:r>
      <w:r w:rsidR="00B66637" w:rsidRPr="00553596">
        <w:rPr>
          <w:rFonts w:cstheme="minorHAnsi"/>
          <w:sz w:val="24"/>
          <w:lang w:val="sk-SK"/>
        </w:rPr>
        <w:t>r</w:t>
      </w:r>
      <w:r w:rsidRPr="00553596">
        <w:rPr>
          <w:rFonts w:cstheme="minorHAnsi"/>
          <w:sz w:val="24"/>
          <w:lang w:val="sk-SK"/>
        </w:rPr>
        <w:t>eh</w:t>
      </w:r>
      <w:r w:rsidR="00B66637" w:rsidRPr="00553596">
        <w:rPr>
          <w:rFonts w:cstheme="minorHAnsi"/>
          <w:sz w:val="24"/>
          <w:lang w:val="sk-SK"/>
        </w:rPr>
        <w:t>ľa</w:t>
      </w:r>
      <w:r w:rsidRPr="00553596">
        <w:rPr>
          <w:rFonts w:cstheme="minorHAnsi"/>
          <w:sz w:val="24"/>
          <w:lang w:val="sk-SK"/>
        </w:rPr>
        <w:t xml:space="preserve">d vozového parku </w:t>
      </w:r>
      <w:r w:rsidR="00C14252" w:rsidRPr="00553596">
        <w:rPr>
          <w:rFonts w:cstheme="minorHAnsi"/>
          <w:sz w:val="24"/>
          <w:lang w:val="sk-SK"/>
        </w:rPr>
        <w:t xml:space="preserve">a </w:t>
      </w:r>
      <w:r w:rsidR="00B66637" w:rsidRPr="00553596">
        <w:rPr>
          <w:rFonts w:cstheme="minorHAnsi"/>
          <w:sz w:val="24"/>
          <w:lang w:val="sk-SK"/>
        </w:rPr>
        <w:t>zabezpečenie poskytovania prepravných služieb podľa Zmluvy</w:t>
      </w:r>
      <w:r w:rsidR="00B66637" w:rsidRPr="00553596" w:rsidDel="00B66637">
        <w:rPr>
          <w:rFonts w:cstheme="minorHAnsi"/>
          <w:sz w:val="24"/>
          <w:lang w:val="sk-SK"/>
        </w:rPr>
        <w:t xml:space="preserve"> </w:t>
      </w:r>
    </w:p>
    <w:p w14:paraId="2CECEF39" w14:textId="77777777" w:rsidR="00A03962" w:rsidRDefault="00A03962" w:rsidP="00595026">
      <w:pPr>
        <w:pStyle w:val="11slovantext"/>
        <w:numPr>
          <w:ilvl w:val="0"/>
          <w:numId w:val="13"/>
        </w:numPr>
        <w:spacing w:line="240" w:lineRule="auto"/>
        <w:ind w:left="1134"/>
        <w:rPr>
          <w:rFonts w:cstheme="minorHAnsi"/>
          <w:sz w:val="24"/>
          <w:lang w:val="sk-SK"/>
        </w:rPr>
      </w:pPr>
      <w:r w:rsidRPr="00A03962">
        <w:rPr>
          <w:rFonts w:cstheme="minorHAnsi"/>
          <w:sz w:val="24"/>
          <w:lang w:val="sk-SK"/>
        </w:rPr>
        <w:t>Prepravný poriadok pravidelnej prímestskej dopravy BBSK</w:t>
      </w:r>
    </w:p>
    <w:p w14:paraId="4D3D9C4C" w14:textId="7A586A24" w:rsidR="00595026" w:rsidRPr="00595026" w:rsidRDefault="00707835" w:rsidP="00595026">
      <w:pPr>
        <w:pStyle w:val="11slovantext"/>
        <w:numPr>
          <w:ilvl w:val="0"/>
          <w:numId w:val="13"/>
        </w:numPr>
        <w:spacing w:line="240" w:lineRule="auto"/>
        <w:ind w:left="1134"/>
        <w:rPr>
          <w:rFonts w:cstheme="minorHAnsi"/>
          <w:sz w:val="24"/>
          <w:lang w:val="sk-SK"/>
        </w:rPr>
      </w:pPr>
      <w:r w:rsidRPr="00553596">
        <w:rPr>
          <w:rFonts w:cstheme="minorHAnsi"/>
          <w:sz w:val="24"/>
          <w:lang w:val="sk-SK"/>
        </w:rPr>
        <w:t>M</w:t>
      </w:r>
      <w:r w:rsidR="00B66637" w:rsidRPr="00553596">
        <w:rPr>
          <w:rFonts w:cstheme="minorHAnsi"/>
          <w:sz w:val="24"/>
          <w:lang w:val="sk-SK"/>
        </w:rPr>
        <w:t>e</w:t>
      </w:r>
      <w:r w:rsidRPr="00553596">
        <w:rPr>
          <w:rFonts w:cstheme="minorHAnsi"/>
          <w:sz w:val="24"/>
          <w:lang w:val="sk-SK"/>
        </w:rPr>
        <w:t>s</w:t>
      </w:r>
      <w:r w:rsidR="00B66637" w:rsidRPr="00553596">
        <w:rPr>
          <w:rFonts w:cstheme="minorHAnsi"/>
          <w:sz w:val="24"/>
          <w:lang w:val="sk-SK"/>
        </w:rPr>
        <w:t>a</w:t>
      </w:r>
      <w:r w:rsidRPr="00553596">
        <w:rPr>
          <w:rFonts w:cstheme="minorHAnsi"/>
          <w:sz w:val="24"/>
          <w:lang w:val="sk-SK"/>
        </w:rPr>
        <w:t>čn</w:t>
      </w:r>
      <w:r w:rsidR="00B66637" w:rsidRPr="00553596">
        <w:rPr>
          <w:rFonts w:cstheme="minorHAnsi"/>
          <w:sz w:val="24"/>
          <w:lang w:val="sk-SK"/>
        </w:rPr>
        <w:t>ý</w:t>
      </w:r>
      <w:r w:rsidRPr="00553596">
        <w:rPr>
          <w:rFonts w:cstheme="minorHAnsi"/>
          <w:sz w:val="24"/>
          <w:lang w:val="sk-SK"/>
        </w:rPr>
        <w:t xml:space="preserve"> výkaz výkon</w:t>
      </w:r>
      <w:r w:rsidR="00B66637" w:rsidRPr="00553596">
        <w:rPr>
          <w:rFonts w:cstheme="minorHAnsi"/>
          <w:sz w:val="24"/>
          <w:lang w:val="sk-SK"/>
        </w:rPr>
        <w:t>ov</w:t>
      </w:r>
      <w:r w:rsidRPr="00553596">
        <w:rPr>
          <w:rFonts w:cstheme="minorHAnsi"/>
          <w:sz w:val="24"/>
          <w:lang w:val="sk-SK"/>
        </w:rPr>
        <w:t xml:space="preserve"> a trž</w:t>
      </w:r>
      <w:r w:rsidR="00B66637" w:rsidRPr="00553596">
        <w:rPr>
          <w:rFonts w:cstheme="minorHAnsi"/>
          <w:sz w:val="24"/>
          <w:lang w:val="sk-SK"/>
        </w:rPr>
        <w:t>i</w:t>
      </w:r>
      <w:r w:rsidRPr="00553596">
        <w:rPr>
          <w:rFonts w:cstheme="minorHAnsi"/>
          <w:sz w:val="24"/>
          <w:lang w:val="sk-SK"/>
        </w:rPr>
        <w:t>eb (záv</w:t>
      </w:r>
      <w:r w:rsidR="00B66637" w:rsidRPr="00553596">
        <w:rPr>
          <w:rFonts w:cstheme="minorHAnsi"/>
          <w:sz w:val="24"/>
          <w:lang w:val="sk-SK"/>
        </w:rPr>
        <w:t>ä</w:t>
      </w:r>
      <w:r w:rsidRPr="00553596">
        <w:rPr>
          <w:rFonts w:cstheme="minorHAnsi"/>
          <w:sz w:val="24"/>
          <w:lang w:val="sk-SK"/>
        </w:rPr>
        <w:t>zný vzor)</w:t>
      </w:r>
    </w:p>
    <w:p w14:paraId="6DDB60C9" w14:textId="5755AD94" w:rsidR="00707835" w:rsidRPr="00553596" w:rsidRDefault="00D06834" w:rsidP="00571558">
      <w:pPr>
        <w:pStyle w:val="11slovantext"/>
        <w:numPr>
          <w:ilvl w:val="0"/>
          <w:numId w:val="13"/>
        </w:numPr>
        <w:spacing w:line="240" w:lineRule="auto"/>
        <w:ind w:left="1134"/>
        <w:rPr>
          <w:rFonts w:cstheme="minorHAnsi"/>
          <w:sz w:val="24"/>
          <w:lang w:val="sk-SK"/>
        </w:rPr>
      </w:pPr>
      <w:bookmarkStart w:id="69" w:name="_Hlk21382431"/>
      <w:r w:rsidRPr="00553596">
        <w:rPr>
          <w:rFonts w:cstheme="minorHAnsi"/>
          <w:sz w:val="24"/>
          <w:lang w:val="sk-SK"/>
        </w:rPr>
        <w:t xml:space="preserve">Výpočet </w:t>
      </w:r>
      <w:r w:rsidR="00ED3DA1">
        <w:rPr>
          <w:rFonts w:cstheme="minorHAnsi"/>
          <w:sz w:val="24"/>
          <w:lang w:val="sk-SK"/>
        </w:rPr>
        <w:t xml:space="preserve">ponukovej </w:t>
      </w:r>
      <w:r w:rsidRPr="00553596">
        <w:rPr>
          <w:rFonts w:cstheme="minorHAnsi"/>
          <w:sz w:val="24"/>
          <w:lang w:val="sk-SK"/>
        </w:rPr>
        <w:t>Ceny dopravn</w:t>
      </w:r>
      <w:r w:rsidR="00B66637" w:rsidRPr="00553596">
        <w:rPr>
          <w:rFonts w:cstheme="minorHAnsi"/>
          <w:sz w:val="24"/>
          <w:lang w:val="sk-SK"/>
        </w:rPr>
        <w:t>é</w:t>
      </w:r>
      <w:r w:rsidRPr="00553596">
        <w:rPr>
          <w:rFonts w:cstheme="minorHAnsi"/>
          <w:sz w:val="24"/>
          <w:lang w:val="sk-SK"/>
        </w:rPr>
        <w:t>ho výkonu na 1 km pr</w:t>
      </w:r>
      <w:r w:rsidR="00B66637" w:rsidRPr="00553596">
        <w:rPr>
          <w:rFonts w:cstheme="minorHAnsi"/>
          <w:sz w:val="24"/>
          <w:lang w:val="sk-SK"/>
        </w:rPr>
        <w:t>e</w:t>
      </w:r>
      <w:r w:rsidRPr="00553596">
        <w:rPr>
          <w:rFonts w:cstheme="minorHAnsi"/>
          <w:sz w:val="24"/>
          <w:lang w:val="sk-SK"/>
        </w:rPr>
        <w:t xml:space="preserve"> kalendá</w:t>
      </w:r>
      <w:r w:rsidR="00B66637" w:rsidRPr="00553596">
        <w:rPr>
          <w:rFonts w:cstheme="minorHAnsi"/>
          <w:sz w:val="24"/>
          <w:lang w:val="sk-SK"/>
        </w:rPr>
        <w:t>r</w:t>
      </w:r>
      <w:r w:rsidRPr="00553596">
        <w:rPr>
          <w:rFonts w:cstheme="minorHAnsi"/>
          <w:sz w:val="24"/>
          <w:lang w:val="sk-SK"/>
        </w:rPr>
        <w:t>n</w:t>
      </w:r>
      <w:r w:rsidR="00B66637" w:rsidRPr="00553596">
        <w:rPr>
          <w:rFonts w:cstheme="minorHAnsi"/>
          <w:sz w:val="24"/>
          <w:lang w:val="sk-SK"/>
        </w:rPr>
        <w:t>y</w:t>
      </w:r>
      <w:r w:rsidRPr="00553596">
        <w:rPr>
          <w:rFonts w:cstheme="minorHAnsi"/>
          <w:sz w:val="24"/>
          <w:lang w:val="sk-SK"/>
        </w:rPr>
        <w:t xml:space="preserve"> rok </w:t>
      </w:r>
      <w:bookmarkEnd w:id="69"/>
      <w:r w:rsidR="00AD4693" w:rsidRPr="00ED3DA1">
        <w:rPr>
          <w:rFonts w:cs="Calibri"/>
          <w:sz w:val="24"/>
          <w:lang w:val="sk-SK"/>
        </w:rPr>
        <w:t>[</w:t>
      </w:r>
      <w:r w:rsidR="00A336D1" w:rsidRPr="00ED3DA1">
        <w:rPr>
          <w:rFonts w:cs="Calibri"/>
          <w:sz w:val="24"/>
          <w:lang w:val="sk-SK"/>
        </w:rPr>
        <w:t>202</w:t>
      </w:r>
      <w:r w:rsidR="008F1BC5" w:rsidRPr="00ED3DA1">
        <w:rPr>
          <w:rFonts w:cs="Calibri"/>
          <w:sz w:val="24"/>
          <w:lang w:val="sk-SK"/>
        </w:rPr>
        <w:t>1</w:t>
      </w:r>
      <w:r w:rsidR="00AD4693" w:rsidRPr="00ED3DA1">
        <w:rPr>
          <w:rFonts w:cs="Calibri"/>
          <w:sz w:val="24"/>
          <w:lang w:val="sk-SK"/>
        </w:rPr>
        <w:t>]</w:t>
      </w:r>
    </w:p>
    <w:p w14:paraId="7D7F920D" w14:textId="373705B4" w:rsidR="00E50E5B" w:rsidRPr="00553596" w:rsidRDefault="00E50E5B"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Pravidla úpravy Ceny </w:t>
      </w:r>
      <w:r w:rsidR="00B66637" w:rsidRPr="00553596">
        <w:rPr>
          <w:rFonts w:cstheme="minorHAnsi"/>
          <w:sz w:val="24"/>
          <w:lang w:val="sk-SK"/>
        </w:rPr>
        <w:t>dopravného výkonu na 1 km</w:t>
      </w:r>
      <w:r w:rsidR="00EB567D">
        <w:rPr>
          <w:rFonts w:cstheme="minorHAnsi"/>
          <w:sz w:val="24"/>
          <w:lang w:val="sk-SK"/>
        </w:rPr>
        <w:t xml:space="preserve"> - indexácia</w:t>
      </w:r>
      <w:r w:rsidR="00B66637" w:rsidRPr="00553596">
        <w:rPr>
          <w:rFonts w:cstheme="minorHAnsi"/>
          <w:sz w:val="24"/>
          <w:lang w:val="sk-SK"/>
        </w:rPr>
        <w:t xml:space="preserve"> </w:t>
      </w:r>
    </w:p>
    <w:p w14:paraId="7BA18637" w14:textId="504BF1D5" w:rsidR="00C05B22" w:rsidRPr="00553596" w:rsidRDefault="005115B0" w:rsidP="00571558">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Pravidlá úpravy ceny pri znížení / zvýšení počtu Vozidiel a/ alebo nájazdu km</w:t>
      </w:r>
    </w:p>
    <w:p w14:paraId="32831DA1" w14:textId="7883089A" w:rsidR="006A0A70" w:rsidRPr="009C7EE6" w:rsidRDefault="006A0A70" w:rsidP="00916E6B">
      <w:pPr>
        <w:pStyle w:val="11slovantext"/>
        <w:numPr>
          <w:ilvl w:val="0"/>
          <w:numId w:val="13"/>
        </w:numPr>
        <w:spacing w:line="240" w:lineRule="auto"/>
        <w:ind w:left="1134"/>
        <w:rPr>
          <w:rFonts w:cstheme="minorHAnsi"/>
          <w:sz w:val="24"/>
          <w:lang w:val="sk-SK"/>
        </w:rPr>
      </w:pPr>
      <w:r>
        <w:rPr>
          <w:rFonts w:cstheme="minorHAnsi"/>
          <w:sz w:val="24"/>
          <w:lang w:val="sk-SK"/>
        </w:rPr>
        <w:t>Zoznam subdodávateľov</w:t>
      </w:r>
    </w:p>
    <w:p w14:paraId="2D3C8641" w14:textId="5129561D" w:rsidR="007C7593" w:rsidRPr="00553596" w:rsidRDefault="007C7593" w:rsidP="00916E6B">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Prehľad zmluvných pokút podľa tejto Zmluvy (právne nezáväzné)</w:t>
      </w:r>
    </w:p>
    <w:p w14:paraId="035642F7" w14:textId="3BDD3674" w:rsidR="00362266" w:rsidRPr="00553596" w:rsidRDefault="00362266" w:rsidP="00F16FD3">
      <w:pPr>
        <w:pStyle w:val="11slovantext"/>
        <w:tabs>
          <w:tab w:val="clear" w:pos="1163"/>
        </w:tabs>
        <w:spacing w:line="240" w:lineRule="auto"/>
        <w:ind w:left="709" w:firstLine="0"/>
        <w:rPr>
          <w:rFonts w:cstheme="minorHAnsi"/>
          <w:sz w:val="24"/>
          <w:lang w:val="sk-SK"/>
        </w:rPr>
      </w:pPr>
      <w:r w:rsidRPr="00553596">
        <w:rPr>
          <w:rFonts w:cstheme="minorHAnsi"/>
          <w:sz w:val="24"/>
          <w:lang w:val="sk-SK"/>
        </w:rPr>
        <w:t xml:space="preserve">V prípade akýchkoľvek rozporov medzi Zmluvou a jej Prílohami a/alebo medzi Prílohami Zmluvy, nemá tento rozpor za následok neplatnosť Zmluvy a rozpory budú odstránené výkladom za nasledujúcich základných pravidiel (vymedzené pravidlá sú len demonštratívne, avšak majú prednosť pred pravidlami výkladu tu nevymedzenými): Zmluva má prednosť pred akýmikoľvek Prílohami. </w:t>
      </w:r>
      <w:r w:rsidRPr="00553596">
        <w:rPr>
          <w:sz w:val="24"/>
          <w:lang w:val="sk-SK"/>
        </w:rPr>
        <w:t xml:space="preserve">Príloha č. </w:t>
      </w:r>
      <w:r w:rsidRPr="00553596">
        <w:rPr>
          <w:rFonts w:cstheme="minorHAnsi"/>
          <w:sz w:val="24"/>
          <w:lang w:val="sk-SK"/>
        </w:rPr>
        <w:t xml:space="preserve">1 </w:t>
      </w:r>
      <w:r w:rsidR="00262378" w:rsidRPr="00553596">
        <w:rPr>
          <w:rFonts w:cstheme="minorHAnsi"/>
          <w:sz w:val="24"/>
          <w:lang w:val="sk-SK"/>
        </w:rPr>
        <w:t>(vrátane jej akejkoľvek súčasti</w:t>
      </w:r>
      <w:r w:rsidRPr="00553596">
        <w:rPr>
          <w:rFonts w:cstheme="minorHAnsi"/>
          <w:sz w:val="24"/>
          <w:lang w:val="sk-SK"/>
        </w:rPr>
        <w:t xml:space="preserve">) má prednosť pred </w:t>
      </w:r>
      <w:r w:rsidR="00150D77" w:rsidRPr="00553596">
        <w:rPr>
          <w:rFonts w:cstheme="minorHAnsi"/>
          <w:sz w:val="24"/>
          <w:lang w:val="sk-SK"/>
        </w:rPr>
        <w:t xml:space="preserve">Prílohou č. 2 </w:t>
      </w:r>
      <w:r w:rsidRPr="00553596">
        <w:rPr>
          <w:rFonts w:cstheme="minorHAnsi"/>
          <w:sz w:val="24"/>
          <w:lang w:val="sk-SK"/>
        </w:rPr>
        <w:t xml:space="preserve">Technickými a prevádzkovými štandardmi </w:t>
      </w:r>
      <w:r w:rsidR="00097BF7">
        <w:rPr>
          <w:rFonts w:cstheme="minorHAnsi"/>
          <w:sz w:val="24"/>
          <w:lang w:val="sk-SK"/>
        </w:rPr>
        <w:t xml:space="preserve">(TPS </w:t>
      </w:r>
      <w:r w:rsidRPr="00553596">
        <w:rPr>
          <w:rFonts w:cstheme="minorHAnsi"/>
          <w:sz w:val="24"/>
          <w:lang w:val="sk-SK"/>
        </w:rPr>
        <w:t>BBSK</w:t>
      </w:r>
      <w:r w:rsidR="00097BF7">
        <w:rPr>
          <w:rFonts w:cstheme="minorHAnsi"/>
          <w:sz w:val="24"/>
          <w:lang w:val="sk-SK"/>
        </w:rPr>
        <w:t>)</w:t>
      </w:r>
      <w:r w:rsidRPr="00553596">
        <w:rPr>
          <w:rFonts w:cstheme="minorHAnsi"/>
          <w:sz w:val="24"/>
          <w:lang w:val="sk-SK"/>
        </w:rPr>
        <w:t>.</w:t>
      </w:r>
    </w:p>
    <w:p w14:paraId="64C47864" w14:textId="551C7409" w:rsidR="007B439C" w:rsidRPr="00553596" w:rsidRDefault="007B439C"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v súlade s touto Zmluvou, na základe akéhokoľvek právneho predpisu, v súlade s akýmkoľvek právnym predpisom a/alebo na základe rozhodnutia alebo iného úkonu akéhokoľvek orgánu verejnej moci alebo iného subjektu na to určeného (vždy na základe tejto Zmluvy alebo v danom čase účinného aplikovateľného právneho predpisu) dôjde alebo bude musieť dôjsť k akejkoľvek zmene akejkoľvek prílohy k tejto Zmluve, zaväzujú sa Zmluvné strany, resp. Dopravca, ak bude pôvodcom tejto zmeny Objednávateľ, predmetnú zmenu rešpektovať a</w:t>
      </w:r>
      <w:r w:rsidR="00262378" w:rsidRPr="00553596">
        <w:rPr>
          <w:rFonts w:cstheme="minorHAnsi"/>
          <w:sz w:val="24"/>
          <w:lang w:val="sk-SK"/>
        </w:rPr>
        <w:t> </w:t>
      </w:r>
      <w:r w:rsidRPr="00553596">
        <w:rPr>
          <w:rFonts w:cstheme="minorHAnsi"/>
          <w:sz w:val="24"/>
          <w:lang w:val="sk-SK"/>
        </w:rPr>
        <w:t>novo</w:t>
      </w:r>
      <w:r w:rsidR="00262378" w:rsidRPr="00553596">
        <w:rPr>
          <w:rFonts w:cstheme="minorHAnsi"/>
          <w:sz w:val="24"/>
          <w:lang w:val="sk-SK"/>
        </w:rPr>
        <w:t xml:space="preserve"> </w:t>
      </w:r>
      <w:r w:rsidRPr="00553596">
        <w:rPr>
          <w:rFonts w:cstheme="minorHAnsi"/>
          <w:sz w:val="24"/>
          <w:lang w:val="sk-SK"/>
        </w:rPr>
        <w:t xml:space="preserve">zmenená, resp. upravená príloha bude počnúc takouto zmenou súčasťou Zmluvy v rozsahu, v akom mení pôvodnú prílohu, namiesto pôvodnej prílohy. Pokiaľ v tejto Zmluve nie je výslovne uvedené inak, vyhotoví k účinnosti tejto zmeny alebo najskôr ako to je možné zmenenú, resp. upravenú prílohu Objednávateľ. </w:t>
      </w:r>
      <w:r w:rsidR="004440E7" w:rsidRPr="00553596">
        <w:rPr>
          <w:rFonts w:cstheme="minorHAnsi"/>
          <w:sz w:val="24"/>
          <w:lang w:val="sk-SK"/>
        </w:rPr>
        <w:t xml:space="preserve">Týmto ustanovením nie sú dotknuté osobitné pravidlá na zmenu príloh Zmluvy, pričom platia aj pravidlá podľa tohto bodu 16.11, avšak v rozsahu, v akom si tieto pravidlá odporujú, majú pre konkrétnu prílohu prednosť osobitné pravidlá. </w:t>
      </w:r>
    </w:p>
    <w:p w14:paraId="64E0F2B1" w14:textId="5B1A4DE0" w:rsidR="00B916F2" w:rsidRPr="00553596" w:rsidRDefault="00B916F2"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počas trvania Zmluvy nastane akákoľvek zmena aplikovateľného právneho predpisu, vrátane podzákonných predpisov, alebo technickej normy, vzťahujúcich sa na túto Zmluvu a/alebo činnosť podľa Zmluvy (ďalej spoločne len „</w:t>
      </w:r>
      <w:r w:rsidRPr="00553596">
        <w:rPr>
          <w:rFonts w:cstheme="minorHAnsi"/>
          <w:b/>
          <w:sz w:val="24"/>
          <w:lang w:val="sk-SK"/>
        </w:rPr>
        <w:t>Zmena</w:t>
      </w:r>
      <w:r w:rsidRPr="00553596">
        <w:rPr>
          <w:rFonts w:cstheme="minorHAnsi"/>
          <w:sz w:val="24"/>
          <w:lang w:val="sk-SK"/>
        </w:rPr>
        <w:t xml:space="preserve">“) a táto situácia nie je osobitne upravená v Zmluve, pričom predmetná Zmena si bude vyžadovať zmenu Zmluvy (najmä v prípade, ak budú ktorejkoľvek strane vyplývať nové povinnosti; v prípade, ak sa výkon niektorých práv alebo plnenie niektorých povinností stane nadmerne </w:t>
      </w:r>
      <w:proofErr w:type="spellStart"/>
      <w:r w:rsidRPr="00553596">
        <w:rPr>
          <w:rFonts w:cstheme="minorHAnsi"/>
          <w:sz w:val="24"/>
          <w:lang w:val="sk-SK"/>
        </w:rPr>
        <w:t>obtiažne</w:t>
      </w:r>
      <w:proofErr w:type="spellEnd"/>
      <w:r w:rsidRPr="00553596">
        <w:rPr>
          <w:rFonts w:cstheme="minorHAnsi"/>
          <w:sz w:val="24"/>
          <w:lang w:val="sk-SK"/>
        </w:rPr>
        <w:t xml:space="preserve"> alebo nemožné; a/alebo bude potrebné zmeniť alebo vytvoriť iné právne vzťahy, než sú uvedené v tejto Zmluve – napr. podľa bodov 8.2, 8.</w:t>
      </w:r>
      <w:r w:rsidR="00E874B3">
        <w:rPr>
          <w:rFonts w:cstheme="minorHAnsi"/>
          <w:sz w:val="24"/>
          <w:lang w:val="sk-SK"/>
        </w:rPr>
        <w:t>6</w:t>
      </w:r>
      <w:r w:rsidRPr="00553596">
        <w:rPr>
          <w:rFonts w:cstheme="minorHAnsi"/>
          <w:sz w:val="24"/>
          <w:lang w:val="sk-SK"/>
        </w:rPr>
        <w:t xml:space="preserve"> </w:t>
      </w:r>
      <w:r w:rsidRPr="00553596">
        <w:rPr>
          <w:rFonts w:cstheme="minorHAnsi"/>
          <w:sz w:val="24"/>
          <w:lang w:val="sk-SK"/>
        </w:rPr>
        <w:lastRenderedPageBreak/>
        <w:t>a 8.</w:t>
      </w:r>
      <w:r w:rsidR="00E874B3">
        <w:rPr>
          <w:rFonts w:cstheme="minorHAnsi"/>
          <w:sz w:val="24"/>
          <w:lang w:val="sk-SK"/>
        </w:rPr>
        <w:t>7</w:t>
      </w:r>
      <w:r w:rsidRPr="00553596">
        <w:rPr>
          <w:rFonts w:cstheme="minorHAnsi"/>
          <w:sz w:val="24"/>
          <w:lang w:val="sk-SK"/>
        </w:rPr>
        <w:t xml:space="preserve">) zaväzujú sa </w:t>
      </w:r>
      <w:r w:rsidR="00CD67E2">
        <w:rPr>
          <w:rFonts w:cstheme="minorHAnsi"/>
          <w:sz w:val="24"/>
          <w:lang w:val="sk-SK"/>
        </w:rPr>
        <w:t>Z</w:t>
      </w:r>
      <w:r w:rsidRPr="00553596">
        <w:rPr>
          <w:rFonts w:cstheme="minorHAnsi"/>
          <w:sz w:val="24"/>
          <w:lang w:val="sk-SK"/>
        </w:rPr>
        <w:t xml:space="preserve">mluvné strany do 10 pracovných dní upraviť Zmluvu dodatkom v súlade so ZVO tak, aby bola príslušná zmena Zmluvy účinná k účinnosti Zmeny, a aby </w:t>
      </w:r>
      <w:r w:rsidR="004741AD" w:rsidRPr="00553596">
        <w:rPr>
          <w:rFonts w:cstheme="minorHAnsi"/>
          <w:sz w:val="24"/>
          <w:lang w:val="sk-SK"/>
        </w:rPr>
        <w:t xml:space="preserve">zodpovedala Zmene, avšak </w:t>
      </w:r>
      <w:r w:rsidRPr="00553596">
        <w:rPr>
          <w:rFonts w:cstheme="minorHAnsi"/>
          <w:sz w:val="24"/>
          <w:lang w:val="sk-SK"/>
        </w:rPr>
        <w:t xml:space="preserve">ekonomicky a právne </w:t>
      </w:r>
      <w:r w:rsidR="004741AD" w:rsidRPr="00553596">
        <w:rPr>
          <w:rFonts w:cstheme="minorHAnsi"/>
          <w:sz w:val="24"/>
          <w:lang w:val="sk-SK"/>
        </w:rPr>
        <w:t xml:space="preserve">zachovala účel a zmysel pôvodných dojednaní Zmluvy. Ak k dohode nedôjde, Objednávateľ je oprávnený domáhať sa žalobou na príslušnom súde určenia obsahu dodatku k tejto Zmluvy sledujúc dosiahnutie účelu dojednania tohto bodu 16.12. </w:t>
      </w:r>
      <w:r w:rsidR="00691D40" w:rsidRPr="00553596">
        <w:rPr>
          <w:rFonts w:cstheme="minorHAnsi"/>
          <w:sz w:val="24"/>
          <w:lang w:val="sk-SK"/>
        </w:rPr>
        <w:t xml:space="preserve">Osobitne upravené situácie reagujúce na Zmeny v iných bodoch tejto Zmluvy majú prednosť pred týmto bodom 16.12, avšak ak vyžadujú dohodu </w:t>
      </w:r>
      <w:r w:rsidR="00CD67E2">
        <w:rPr>
          <w:rFonts w:cstheme="minorHAnsi"/>
          <w:sz w:val="24"/>
          <w:lang w:val="sk-SK"/>
        </w:rPr>
        <w:t>Z</w:t>
      </w:r>
      <w:r w:rsidR="00691D40" w:rsidRPr="00553596">
        <w:rPr>
          <w:rFonts w:cstheme="minorHAnsi"/>
          <w:sz w:val="24"/>
          <w:lang w:val="sk-SK"/>
        </w:rPr>
        <w:t>mluvných strán a k tejto dohode nedôjde ani do 10 pracovných dní odo dňa doručenia písomnej výzvy Objednávateľa</w:t>
      </w:r>
      <w:r w:rsidR="004741AD" w:rsidRPr="00553596">
        <w:rPr>
          <w:rFonts w:cstheme="minorHAnsi"/>
          <w:sz w:val="24"/>
          <w:lang w:val="sk-SK"/>
        </w:rPr>
        <w:t xml:space="preserve"> </w:t>
      </w:r>
      <w:r w:rsidR="00691D40" w:rsidRPr="00553596">
        <w:rPr>
          <w:rFonts w:cstheme="minorHAnsi"/>
          <w:sz w:val="24"/>
          <w:lang w:val="sk-SK"/>
        </w:rPr>
        <w:t>v listinnej forme, je Objednávateľ oprávnený podať žalobu na súd v súlade s pravidlami tohto bodu 16.12.</w:t>
      </w:r>
    </w:p>
    <w:p w14:paraId="72D62173" w14:textId="670FEC86" w:rsidR="00262378" w:rsidRDefault="00262378"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 xml:space="preserve">Pokiaľ táto Zmluva na akomkoľvek mieste odkazuje na akýkoľvek dokument, ktorý je zverejnený na webe (napr. vo vzťahu k Cestovným poriadkom, Tarife Prímestskej dopravy BBSK, ako aj vo vzťahu k akýmkoľvek iným dokumentom alebo údajom), Zmluvné strany sa pre účely evidencie predmetných dokumentov v trvale </w:t>
      </w:r>
      <w:proofErr w:type="spellStart"/>
      <w:r w:rsidRPr="00553596">
        <w:rPr>
          <w:rFonts w:cstheme="minorHAnsi"/>
          <w:sz w:val="24"/>
          <w:lang w:val="sk-SK"/>
        </w:rPr>
        <w:t>zachytiteľnej</w:t>
      </w:r>
      <w:proofErr w:type="spellEnd"/>
      <w:r w:rsidRPr="00553596">
        <w:rPr>
          <w:rFonts w:cstheme="minorHAnsi"/>
          <w:sz w:val="24"/>
          <w:lang w:val="sk-SK"/>
        </w:rPr>
        <w:t xml:space="preserve"> podobe dohodli, že – pokiaľ Zmluva nestanovuje v jednotlivých prípadoch skorší moment – najneskôr so zverejnením predmetných dokumentov na príslušnom mieste dostupnom v zmysle toho-ktorého webového odkazu uvedeného v tejto Zmluve, zašle Objednávateľ Dopravcovi takto zverejnené dokumenty a/alebo údaje emailom v štandardnom formáte (napr. .</w:t>
      </w:r>
      <w:proofErr w:type="spellStart"/>
      <w:r w:rsidRPr="00553596">
        <w:rPr>
          <w:rFonts w:cstheme="minorHAnsi"/>
          <w:sz w:val="24"/>
          <w:lang w:val="sk-SK"/>
        </w:rPr>
        <w:t>pdf</w:t>
      </w:r>
      <w:proofErr w:type="spellEnd"/>
      <w:r w:rsidRPr="00553596">
        <w:rPr>
          <w:rFonts w:cstheme="minorHAnsi"/>
          <w:sz w:val="24"/>
          <w:lang w:val="sk-SK"/>
        </w:rPr>
        <w:t>, .</w:t>
      </w:r>
      <w:proofErr w:type="spellStart"/>
      <w:r w:rsidRPr="00553596">
        <w:rPr>
          <w:rFonts w:cstheme="minorHAnsi"/>
          <w:sz w:val="24"/>
          <w:lang w:val="sk-SK"/>
        </w:rPr>
        <w:t>jpeg</w:t>
      </w:r>
      <w:proofErr w:type="spellEnd"/>
      <w:r w:rsidRPr="00553596">
        <w:rPr>
          <w:rFonts w:cstheme="minorHAnsi"/>
          <w:sz w:val="24"/>
          <w:lang w:val="sk-SK"/>
        </w:rPr>
        <w:t>, .</w:t>
      </w:r>
      <w:proofErr w:type="spellStart"/>
      <w:r w:rsidRPr="00553596">
        <w:rPr>
          <w:rFonts w:cstheme="minorHAnsi"/>
          <w:sz w:val="24"/>
          <w:lang w:val="sk-SK"/>
        </w:rPr>
        <w:t>doc</w:t>
      </w:r>
      <w:proofErr w:type="spellEnd"/>
      <w:r w:rsidRPr="00553596">
        <w:rPr>
          <w:rFonts w:cstheme="minorHAnsi"/>
          <w:sz w:val="24"/>
          <w:lang w:val="sk-SK"/>
        </w:rPr>
        <w:t>, .</w:t>
      </w:r>
      <w:proofErr w:type="spellStart"/>
      <w:r w:rsidRPr="00553596">
        <w:rPr>
          <w:rFonts w:cstheme="minorHAnsi"/>
          <w:sz w:val="24"/>
          <w:lang w:val="sk-SK"/>
        </w:rPr>
        <w:t>xls</w:t>
      </w:r>
      <w:proofErr w:type="spellEnd"/>
      <w:r w:rsidRPr="00553596">
        <w:rPr>
          <w:rFonts w:cstheme="minorHAnsi"/>
          <w:sz w:val="24"/>
          <w:lang w:val="sk-SK"/>
        </w:rPr>
        <w:t xml:space="preserve"> a pod.) s uvedením, od kedy budú verejne dostupné v zaslanej forme (pri zmene dokumentov alebo informácií zašle aktuálne informácie alebo dokumenty). </w:t>
      </w:r>
    </w:p>
    <w:p w14:paraId="06A620E5" w14:textId="1B2A7A3F" w:rsidR="00300A83" w:rsidRPr="00553596" w:rsidRDefault="00300A83" w:rsidP="0046786A">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Zmluvné strany </w:t>
      </w:r>
      <w:r w:rsidR="009D0212">
        <w:rPr>
          <w:rFonts w:cstheme="minorHAnsi"/>
          <w:sz w:val="24"/>
          <w:lang w:val="sk-SK"/>
        </w:rPr>
        <w:t xml:space="preserve">sa zaväzujú najneskôr do 7 dní od účinnosti Zmluvy oznámiť si emailom zoznam všetkých kompetentných osôb pre účely riadneho plnenia tejto Zmluvy a vykonávania všetkých jej ustanovení riadne, kvalifikovane (s potrebnou odbornosťou, skúsenosťami a schopnosťami) a bez zdržaní, a to v rozsahu údajov: titul, meno, priezvisko, funkcia, resp. pozícia osoby, telefonický a emailový kontakt, pričom tento zoznam sa </w:t>
      </w:r>
      <w:r w:rsidR="00CD67E2">
        <w:rPr>
          <w:rFonts w:cstheme="minorHAnsi"/>
          <w:sz w:val="24"/>
          <w:lang w:val="sk-SK"/>
        </w:rPr>
        <w:t>Z</w:t>
      </w:r>
      <w:r w:rsidR="009D0212">
        <w:rPr>
          <w:rFonts w:cstheme="minorHAnsi"/>
          <w:sz w:val="24"/>
          <w:lang w:val="sk-SK"/>
        </w:rPr>
        <w:t>mluvné strany zaväzujú udržiavať aktualizovaný a zaslať ho druhej zmluvnej strane emailom bezodkladne po vykonaní akejkoľvek zmeny. Za aktuálnosť zoznamu zodpovedá príslušná zmluvná strana.</w:t>
      </w:r>
    </w:p>
    <w:p w14:paraId="4A6E2FCA" w14:textId="3323DF35" w:rsidR="00133005" w:rsidRPr="00553596" w:rsidRDefault="00B66637"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Zmluvné strany vyhlasujú, že si túto Zmluvu pred jej podpisom riadne prečítali, a že je prejavom ich slobodnej vôle, na dôkaz čoho pod túto Zmluvu pripájajú svoje</w:t>
      </w:r>
      <w:r w:rsidRPr="00553596" w:rsidDel="00B66637">
        <w:rPr>
          <w:rFonts w:cstheme="minorHAnsi"/>
          <w:sz w:val="24"/>
          <w:lang w:val="sk-SK"/>
        </w:rPr>
        <w:t xml:space="preserve"> </w:t>
      </w:r>
      <w:r w:rsidR="009E01D0" w:rsidRPr="00553596">
        <w:rPr>
          <w:rFonts w:cstheme="minorHAnsi"/>
          <w:sz w:val="24"/>
          <w:lang w:val="sk-SK"/>
        </w:rPr>
        <w:t>podpisy.</w:t>
      </w:r>
    </w:p>
    <w:tbl>
      <w:tblPr>
        <w:tblW w:w="9023" w:type="dxa"/>
        <w:jc w:val="center"/>
        <w:tblLayout w:type="fixed"/>
        <w:tblCellMar>
          <w:left w:w="70" w:type="dxa"/>
          <w:right w:w="70" w:type="dxa"/>
        </w:tblCellMar>
        <w:tblLook w:val="0000" w:firstRow="0" w:lastRow="0" w:firstColumn="0" w:lastColumn="0" w:noHBand="0" w:noVBand="0"/>
      </w:tblPr>
      <w:tblGrid>
        <w:gridCol w:w="4511"/>
        <w:gridCol w:w="4512"/>
      </w:tblGrid>
      <w:tr w:rsidR="00563096" w:rsidRPr="00553596" w14:paraId="325E5440" w14:textId="77777777" w:rsidTr="00563096">
        <w:trPr>
          <w:trHeight w:val="390"/>
          <w:jc w:val="center"/>
        </w:trPr>
        <w:tc>
          <w:tcPr>
            <w:tcW w:w="4511" w:type="dxa"/>
          </w:tcPr>
          <w:p w14:paraId="5A678656" w14:textId="0B226EED"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ENÉ</w:t>
            </w:r>
            <w:r w:rsidRPr="00553596">
              <w:rPr>
                <w:rFonts w:ascii="Calibri" w:hAnsi="Calibri" w:cs="Calibri"/>
                <w:sz w:val="24"/>
                <w:szCs w:val="24"/>
                <w:highlight w:val="green"/>
                <w:lang w:val="sk-SK"/>
              </w:rPr>
              <w:t>]</w:t>
            </w:r>
            <w:r w:rsidRPr="00553596">
              <w:rPr>
                <w:rFonts w:ascii="Calibri" w:hAnsi="Calibri" w:cs="Calibri"/>
                <w:sz w:val="24"/>
                <w:szCs w:val="24"/>
                <w:lang w:val="sk-SK"/>
              </w:rPr>
              <w:t xml:space="preserve"> d</w:t>
            </w:r>
            <w:r w:rsidR="004D64C2"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w:t>
            </w:r>
            <w:r w:rsidRPr="00553596">
              <w:rPr>
                <w:rFonts w:ascii="Calibri" w:hAnsi="Calibri" w:cs="Calibri"/>
                <w:sz w:val="24"/>
                <w:szCs w:val="24"/>
                <w:highlight w:val="green"/>
                <w:lang w:val="sk-SK"/>
              </w:rPr>
              <w:t>N</w:t>
            </w:r>
            <w:r w:rsidR="00B66637" w:rsidRPr="00553596">
              <w:rPr>
                <w:rFonts w:ascii="Calibri" w:hAnsi="Calibri" w:cs="Calibri"/>
                <w:sz w:val="24"/>
                <w:szCs w:val="24"/>
                <w:highlight w:val="green"/>
                <w:lang w:val="sk-SK"/>
              </w:rPr>
              <w:t>É</w:t>
            </w:r>
            <w:r w:rsidRPr="00553596">
              <w:rPr>
                <w:rFonts w:ascii="Calibri" w:hAnsi="Calibri" w:cs="Calibri"/>
                <w:sz w:val="24"/>
                <w:szCs w:val="24"/>
                <w:highlight w:val="green"/>
                <w:lang w:val="sk-SK"/>
              </w:rPr>
              <w:t>]</w:t>
            </w:r>
          </w:p>
          <w:p w14:paraId="50996E74" w14:textId="77777777" w:rsidR="00563096" w:rsidRPr="00553596" w:rsidRDefault="00563096" w:rsidP="000439E7">
            <w:pPr>
              <w:pStyle w:val="Hlavika"/>
              <w:spacing w:line="320" w:lineRule="atLeast"/>
              <w:rPr>
                <w:rFonts w:ascii="Calibri" w:hAnsi="Calibri" w:cs="Calibri"/>
                <w:sz w:val="24"/>
                <w:szCs w:val="24"/>
                <w:lang w:val="sk-SK"/>
              </w:rPr>
            </w:pPr>
          </w:p>
          <w:p w14:paraId="15B5D93D" w14:textId="77777777" w:rsidR="007F5BA2" w:rsidRPr="00553596" w:rsidRDefault="007F5BA2" w:rsidP="000439E7">
            <w:pPr>
              <w:pStyle w:val="Hlavika"/>
              <w:spacing w:line="320" w:lineRule="atLeast"/>
              <w:rPr>
                <w:rFonts w:ascii="Calibri" w:hAnsi="Calibri" w:cs="Calibri"/>
                <w:sz w:val="24"/>
                <w:szCs w:val="24"/>
                <w:lang w:val="sk-SK"/>
              </w:rPr>
            </w:pPr>
          </w:p>
          <w:p w14:paraId="292F307C" w14:textId="62706B25"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Objedn</w:t>
            </w:r>
            <w:r w:rsidR="00B66637" w:rsidRPr="00553596">
              <w:rPr>
                <w:rFonts w:ascii="Calibri" w:hAnsi="Calibri" w:cs="Calibri"/>
                <w:b/>
                <w:sz w:val="24"/>
                <w:szCs w:val="24"/>
                <w:lang w:val="sk-SK"/>
              </w:rPr>
              <w:t>áva</w:t>
            </w:r>
            <w:r w:rsidRPr="00553596">
              <w:rPr>
                <w:rFonts w:ascii="Calibri" w:hAnsi="Calibri" w:cs="Calibri"/>
                <w:b/>
                <w:sz w:val="24"/>
                <w:szCs w:val="24"/>
                <w:lang w:val="sk-SK"/>
              </w:rPr>
              <w:t>te</w:t>
            </w:r>
            <w:r w:rsidR="00B66637" w:rsidRPr="00553596">
              <w:rPr>
                <w:rFonts w:ascii="Calibri" w:hAnsi="Calibri" w:cs="Calibri"/>
                <w:b/>
                <w:sz w:val="24"/>
                <w:szCs w:val="24"/>
                <w:lang w:val="sk-SK"/>
              </w:rPr>
              <w:t>ľa</w:t>
            </w:r>
          </w:p>
          <w:p w14:paraId="1263BE72" w14:textId="77777777" w:rsidR="00563096" w:rsidRPr="00553596" w:rsidRDefault="00563096" w:rsidP="000439E7">
            <w:pPr>
              <w:pStyle w:val="Hlavika"/>
              <w:spacing w:line="320" w:lineRule="atLeast"/>
              <w:rPr>
                <w:rFonts w:ascii="Calibri" w:hAnsi="Calibri" w:cs="Calibri"/>
                <w:sz w:val="24"/>
                <w:szCs w:val="24"/>
                <w:lang w:val="sk-SK"/>
              </w:rPr>
            </w:pPr>
          </w:p>
        </w:tc>
        <w:tc>
          <w:tcPr>
            <w:tcW w:w="4512" w:type="dxa"/>
          </w:tcPr>
          <w:p w14:paraId="178DD423" w14:textId="4539DA18"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r w:rsidRPr="00553596">
              <w:rPr>
                <w:rFonts w:ascii="Calibri" w:hAnsi="Calibri" w:cs="Calibri"/>
                <w:sz w:val="24"/>
                <w:szCs w:val="24"/>
                <w:lang w:val="sk-SK"/>
              </w:rPr>
              <w:t xml:space="preserve"> d</w:t>
            </w:r>
            <w:r w:rsidR="00B66637"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w:t>
            </w:r>
            <w:r w:rsidR="00ED53C7" w:rsidRPr="00553596">
              <w:rPr>
                <w:rFonts w:ascii="Calibri" w:hAnsi="Calibri" w:cs="Calibri"/>
                <w:sz w:val="24"/>
                <w:szCs w:val="24"/>
                <w:highlight w:val="yellow"/>
                <w:lang w:val="sk-SK"/>
              </w:rPr>
              <w:t>Z</w:t>
            </w:r>
            <w:r w:rsidR="00B66637" w:rsidRPr="00553596">
              <w:rPr>
                <w:rFonts w:ascii="Calibri" w:hAnsi="Calibri" w:cs="Calibri"/>
                <w:sz w:val="24"/>
                <w:szCs w:val="24"/>
                <w:highlight w:val="yellow"/>
                <w:lang w:val="sk-SK"/>
              </w:rPr>
              <w:t>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p w14:paraId="37100973" w14:textId="77777777" w:rsidR="00563096" w:rsidRPr="00553596" w:rsidRDefault="00563096" w:rsidP="000439E7">
            <w:pPr>
              <w:pStyle w:val="Hlavika"/>
              <w:spacing w:line="320" w:lineRule="atLeast"/>
              <w:rPr>
                <w:rFonts w:ascii="Calibri" w:hAnsi="Calibri" w:cs="Calibri"/>
                <w:sz w:val="24"/>
                <w:szCs w:val="24"/>
                <w:lang w:val="sk-SK"/>
              </w:rPr>
            </w:pPr>
          </w:p>
          <w:p w14:paraId="7D47463C" w14:textId="57709951" w:rsidR="00563096" w:rsidRPr="00553596" w:rsidRDefault="00563096" w:rsidP="00563096">
            <w:pPr>
              <w:pStyle w:val="Hlavika"/>
              <w:spacing w:line="320" w:lineRule="atLeast"/>
              <w:rPr>
                <w:rFonts w:ascii="Calibri" w:hAnsi="Calibri" w:cs="Calibri"/>
                <w:b/>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Dopravc</w:t>
            </w:r>
            <w:r w:rsidR="00B66637" w:rsidRPr="00553596">
              <w:rPr>
                <w:rFonts w:ascii="Calibri" w:hAnsi="Calibri" w:cs="Calibri"/>
                <w:b/>
                <w:sz w:val="24"/>
                <w:szCs w:val="24"/>
                <w:lang w:val="sk-SK"/>
              </w:rPr>
              <w:t>u</w:t>
            </w:r>
          </w:p>
        </w:tc>
      </w:tr>
      <w:tr w:rsidR="00563096" w:rsidRPr="00553596" w14:paraId="0303F8D8" w14:textId="77777777" w:rsidTr="002D519B">
        <w:trPr>
          <w:trHeight w:val="1276"/>
          <w:jc w:val="center"/>
        </w:trPr>
        <w:tc>
          <w:tcPr>
            <w:tcW w:w="4511" w:type="dxa"/>
          </w:tcPr>
          <w:p w14:paraId="67D2D6D1" w14:textId="77777777" w:rsidR="00563096" w:rsidRPr="00553596" w:rsidRDefault="00563096" w:rsidP="000439E7">
            <w:pPr>
              <w:pStyle w:val="Hlavika"/>
              <w:spacing w:line="320" w:lineRule="atLeast"/>
              <w:rPr>
                <w:rFonts w:ascii="Calibri" w:hAnsi="Calibri" w:cs="Calibri"/>
                <w:sz w:val="24"/>
                <w:szCs w:val="24"/>
                <w:lang w:val="sk-SK"/>
              </w:rPr>
            </w:pPr>
          </w:p>
          <w:p w14:paraId="1E87F947" w14:textId="77777777" w:rsidR="00563096" w:rsidRPr="00632651" w:rsidRDefault="00563096" w:rsidP="000439E7">
            <w:pPr>
              <w:pStyle w:val="Hlavika"/>
              <w:spacing w:line="320" w:lineRule="atLeast"/>
              <w:rPr>
                <w:rFonts w:ascii="Calibri" w:hAnsi="Calibri" w:cs="Calibri"/>
                <w:sz w:val="24"/>
                <w:szCs w:val="24"/>
                <w:lang w:val="sk-SK"/>
              </w:rPr>
            </w:pPr>
            <w:r w:rsidRPr="00632651">
              <w:rPr>
                <w:rFonts w:ascii="Calibri" w:hAnsi="Calibri" w:cs="Calibri"/>
                <w:sz w:val="24"/>
                <w:szCs w:val="24"/>
                <w:lang w:val="sk-SK"/>
              </w:rPr>
              <w:t>_______________________________</w:t>
            </w:r>
          </w:p>
          <w:p w14:paraId="2C4EDEAC" w14:textId="46449DD4" w:rsidR="00563096" w:rsidRPr="002F5881" w:rsidRDefault="007F5BA2" w:rsidP="00563096">
            <w:pPr>
              <w:pStyle w:val="Body"/>
              <w:spacing w:after="0" w:line="320" w:lineRule="atLeast"/>
              <w:rPr>
                <w:rFonts w:ascii="Calibri" w:hAnsi="Calibri" w:cs="Calibri"/>
                <w:sz w:val="24"/>
                <w:szCs w:val="24"/>
                <w:lang w:val="sk-SK"/>
              </w:rPr>
            </w:pPr>
            <w:r w:rsidRPr="008D4314">
              <w:rPr>
                <w:rFonts w:ascii="Calibri" w:hAnsi="Calibri" w:cs="Calibri"/>
                <w:sz w:val="24"/>
                <w:szCs w:val="24"/>
                <w:lang w:val="sk-SK"/>
              </w:rPr>
              <w:t xml:space="preserve">Ing. Ján </w:t>
            </w:r>
            <w:proofErr w:type="spellStart"/>
            <w:r w:rsidRPr="008D4314">
              <w:rPr>
                <w:rFonts w:ascii="Calibri" w:hAnsi="Calibri" w:cs="Calibri"/>
                <w:sz w:val="24"/>
                <w:szCs w:val="24"/>
                <w:lang w:val="sk-SK"/>
              </w:rPr>
              <w:t>Lunter</w:t>
            </w:r>
            <w:proofErr w:type="spellEnd"/>
            <w:r w:rsidRPr="008D4314">
              <w:rPr>
                <w:rFonts w:ascii="Calibri" w:hAnsi="Calibri" w:cs="Calibri"/>
                <w:sz w:val="24"/>
                <w:szCs w:val="24"/>
                <w:lang w:val="sk-SK"/>
              </w:rPr>
              <w:t xml:space="preserve">, predseda </w:t>
            </w:r>
          </w:p>
          <w:p w14:paraId="0E4C6B23" w14:textId="7170CC20" w:rsidR="00563096" w:rsidRPr="006C7EA7" w:rsidRDefault="00563096">
            <w:pPr>
              <w:pStyle w:val="Body"/>
              <w:spacing w:after="0" w:line="320" w:lineRule="atLeast"/>
              <w:rPr>
                <w:rFonts w:ascii="Calibri" w:hAnsi="Calibri" w:cs="Calibri"/>
                <w:sz w:val="24"/>
                <w:szCs w:val="24"/>
                <w:lang w:val="sk-SK"/>
              </w:rPr>
            </w:pPr>
          </w:p>
        </w:tc>
        <w:tc>
          <w:tcPr>
            <w:tcW w:w="4512" w:type="dxa"/>
          </w:tcPr>
          <w:p w14:paraId="24B6C667" w14:textId="77777777" w:rsidR="00563096" w:rsidRPr="00553596" w:rsidRDefault="00563096" w:rsidP="000439E7">
            <w:pPr>
              <w:pStyle w:val="Hlavika"/>
              <w:spacing w:line="320" w:lineRule="atLeast"/>
              <w:rPr>
                <w:rFonts w:ascii="Calibri" w:hAnsi="Calibri" w:cs="Calibri"/>
                <w:sz w:val="24"/>
                <w:szCs w:val="24"/>
                <w:lang w:val="sk-SK"/>
              </w:rPr>
            </w:pPr>
          </w:p>
          <w:p w14:paraId="12E62919" w14:textId="77777777"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________________________________</w:t>
            </w:r>
          </w:p>
          <w:p w14:paraId="43E6A991" w14:textId="15B6A706" w:rsidR="00563096" w:rsidRPr="00553596" w:rsidRDefault="00563096" w:rsidP="000439E7">
            <w:pPr>
              <w:pStyle w:val="Body"/>
              <w:spacing w:after="0" w:line="320" w:lineRule="atLeast"/>
              <w:rPr>
                <w:rFonts w:ascii="Calibri" w:hAnsi="Calibri" w:cs="Calibri"/>
                <w:sz w:val="24"/>
                <w:szCs w:val="24"/>
                <w:lang w:val="sk-SK"/>
              </w:rPr>
            </w:pP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D74558"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tc>
      </w:tr>
    </w:tbl>
    <w:p w14:paraId="05EC939E" w14:textId="77777777" w:rsidR="00784AC0" w:rsidRPr="00553596" w:rsidRDefault="00784AC0" w:rsidP="00563096">
      <w:pPr>
        <w:spacing w:after="120" w:line="240" w:lineRule="auto"/>
        <w:rPr>
          <w:rFonts w:cstheme="minorHAnsi"/>
          <w:b/>
          <w:sz w:val="24"/>
          <w:szCs w:val="24"/>
          <w:lang w:val="sk-SK"/>
        </w:rPr>
      </w:pPr>
    </w:p>
    <w:sectPr w:rsidR="00784AC0" w:rsidRPr="00553596" w:rsidSect="00927BB9">
      <w:footerReference w:type="default" r:id="rId13"/>
      <w:headerReference w:type="first" r:id="rId14"/>
      <w:footerReference w:type="first" r:id="rId15"/>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33520" w14:textId="77777777" w:rsidR="001D195A" w:rsidRDefault="001D195A" w:rsidP="00B543A6">
      <w:pPr>
        <w:spacing w:after="0" w:line="240" w:lineRule="auto"/>
      </w:pPr>
      <w:r>
        <w:separator/>
      </w:r>
    </w:p>
  </w:endnote>
  <w:endnote w:type="continuationSeparator" w:id="0">
    <w:p w14:paraId="7E93F9DF" w14:textId="77777777" w:rsidR="001D195A" w:rsidRDefault="001D195A" w:rsidP="00B543A6">
      <w:pPr>
        <w:spacing w:after="0" w:line="240" w:lineRule="auto"/>
      </w:pPr>
      <w:r>
        <w:continuationSeparator/>
      </w:r>
    </w:p>
  </w:endnote>
  <w:endnote w:type="continuationNotice" w:id="1">
    <w:p w14:paraId="442E2E74" w14:textId="77777777" w:rsidR="001D195A" w:rsidRDefault="001D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44CF" w14:textId="4B116C3B" w:rsidR="006F54F6" w:rsidRDefault="006F54F6" w:rsidP="002D30DF">
    <w:pPr>
      <w:pStyle w:val="Pta"/>
      <w:jc w:val="center"/>
    </w:pPr>
    <w:r w:rsidRPr="000628DF">
      <w:rPr>
        <w:rFonts w:ascii="Calibri" w:hAnsi="Calibri" w:cs="Calibri"/>
        <w:sz w:val="20"/>
        <w:szCs w:val="20"/>
      </w:rPr>
      <w:t xml:space="preserve">Stránka </w:t>
    </w:r>
    <w:r w:rsidRPr="000628DF">
      <w:rPr>
        <w:rFonts w:ascii="Calibri" w:hAnsi="Calibri" w:cs="Calibri"/>
        <w:b/>
        <w:bCs/>
        <w:sz w:val="20"/>
        <w:szCs w:val="20"/>
      </w:rPr>
      <w:fldChar w:fldCharType="begin"/>
    </w:r>
    <w:r w:rsidRPr="000628DF">
      <w:rPr>
        <w:rFonts w:ascii="Calibri" w:hAnsi="Calibri" w:cs="Calibri"/>
        <w:b/>
        <w:bCs/>
        <w:sz w:val="20"/>
        <w:szCs w:val="20"/>
      </w:rPr>
      <w:instrText>PAGE</w:instrText>
    </w:r>
    <w:r w:rsidRPr="000628DF">
      <w:rPr>
        <w:rFonts w:ascii="Calibri" w:hAnsi="Calibri" w:cs="Calibri"/>
        <w:b/>
        <w:bCs/>
        <w:sz w:val="20"/>
        <w:szCs w:val="20"/>
      </w:rPr>
      <w:fldChar w:fldCharType="separate"/>
    </w:r>
    <w:r w:rsidR="0044531A">
      <w:rPr>
        <w:rFonts w:ascii="Calibri" w:hAnsi="Calibri" w:cs="Calibri"/>
        <w:b/>
        <w:bCs/>
        <w:noProof/>
        <w:sz w:val="20"/>
        <w:szCs w:val="20"/>
      </w:rPr>
      <w:t>21</w:t>
    </w:r>
    <w:r w:rsidRPr="000628DF">
      <w:rPr>
        <w:rFonts w:ascii="Calibri" w:hAnsi="Calibri" w:cs="Calibri"/>
        <w:b/>
        <w:bCs/>
        <w:sz w:val="20"/>
        <w:szCs w:val="20"/>
      </w:rPr>
      <w:fldChar w:fldCharType="end"/>
    </w:r>
    <w:r w:rsidRPr="000628DF">
      <w:rPr>
        <w:rFonts w:ascii="Calibri" w:hAnsi="Calibri" w:cs="Calibri"/>
        <w:sz w:val="20"/>
        <w:szCs w:val="20"/>
      </w:rPr>
      <w:t xml:space="preserve"> z </w:t>
    </w:r>
    <w:r w:rsidRPr="000628DF">
      <w:rPr>
        <w:rFonts w:ascii="Calibri" w:hAnsi="Calibri" w:cs="Calibri"/>
        <w:b/>
        <w:bCs/>
        <w:sz w:val="20"/>
        <w:szCs w:val="20"/>
      </w:rPr>
      <w:fldChar w:fldCharType="begin"/>
    </w:r>
    <w:r w:rsidRPr="000628DF">
      <w:rPr>
        <w:rFonts w:ascii="Calibri" w:hAnsi="Calibri" w:cs="Calibri"/>
        <w:b/>
        <w:bCs/>
        <w:sz w:val="20"/>
        <w:szCs w:val="20"/>
      </w:rPr>
      <w:instrText>NUMPAGES</w:instrText>
    </w:r>
    <w:r w:rsidRPr="000628DF">
      <w:rPr>
        <w:rFonts w:ascii="Calibri" w:hAnsi="Calibri" w:cs="Calibri"/>
        <w:b/>
        <w:bCs/>
        <w:sz w:val="20"/>
        <w:szCs w:val="20"/>
      </w:rPr>
      <w:fldChar w:fldCharType="separate"/>
    </w:r>
    <w:r w:rsidR="0044531A">
      <w:rPr>
        <w:rFonts w:ascii="Calibri" w:hAnsi="Calibri" w:cs="Calibri"/>
        <w:b/>
        <w:bCs/>
        <w:noProof/>
        <w:sz w:val="20"/>
        <w:szCs w:val="20"/>
      </w:rPr>
      <w:t>40</w:t>
    </w:r>
    <w:r w:rsidRPr="000628DF">
      <w:rPr>
        <w:rFonts w:ascii="Calibri" w:hAnsi="Calibri" w:cs="Calibr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2C2D" w14:textId="554334C9" w:rsidR="006F54F6" w:rsidRPr="001D6C5B" w:rsidRDefault="006F54F6" w:rsidP="001D6C5B">
    <w:pPr>
      <w:tabs>
        <w:tab w:val="left" w:pos="7938"/>
      </w:tabs>
      <w:spacing w:after="0" w:line="240" w:lineRule="auto"/>
      <w:ind w:right="1273"/>
      <w:jc w:val="right"/>
      <w:rPr>
        <w:rFonts w:ascii="Raleway" w:eastAsia="Times New Roman" w:hAnsi="Raleway"/>
        <w:b/>
        <w:color w:val="EC6242"/>
        <w:sz w:val="18"/>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138AF" w14:textId="77777777" w:rsidR="001D195A" w:rsidRDefault="001D195A" w:rsidP="00B543A6">
      <w:pPr>
        <w:spacing w:after="0" w:line="240" w:lineRule="auto"/>
      </w:pPr>
      <w:r>
        <w:separator/>
      </w:r>
    </w:p>
  </w:footnote>
  <w:footnote w:type="continuationSeparator" w:id="0">
    <w:p w14:paraId="45812557" w14:textId="77777777" w:rsidR="001D195A" w:rsidRDefault="001D195A" w:rsidP="00B543A6">
      <w:pPr>
        <w:spacing w:after="0" w:line="240" w:lineRule="auto"/>
      </w:pPr>
      <w:r>
        <w:continuationSeparator/>
      </w:r>
    </w:p>
  </w:footnote>
  <w:footnote w:type="continuationNotice" w:id="1">
    <w:p w14:paraId="53C5AA5E" w14:textId="77777777" w:rsidR="001D195A" w:rsidRDefault="001D1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50C9A" w14:textId="77777777" w:rsidR="000C12DF" w:rsidRDefault="000C12DF" w:rsidP="000C12DF">
    <w:pPr>
      <w:pStyle w:val="Hlavika"/>
      <w:tabs>
        <w:tab w:val="clear" w:pos="4536"/>
      </w:tabs>
      <w:rPr>
        <w:rFonts w:ascii="Calibri" w:hAnsi="Calibri" w:cs="Calibri"/>
        <w:bCs/>
        <w:sz w:val="20"/>
        <w:szCs w:val="20"/>
        <w:lang w:val="sk-SK"/>
      </w:rPr>
    </w:pPr>
    <w:r>
      <w:rPr>
        <w:rFonts w:ascii="Calibri" w:hAnsi="Calibri" w:cs="Calibri"/>
        <w:bCs/>
        <w:sz w:val="20"/>
        <w:szCs w:val="20"/>
        <w:lang w:val="sk-SK"/>
      </w:rPr>
      <w:t>Príloha č. 1 súťažných podkladov – zmluva o poskytovaní prepravných služieb vo verejnom záujme</w:t>
    </w:r>
  </w:p>
  <w:p w14:paraId="6CC14E21" w14:textId="77777777" w:rsidR="000C12DF" w:rsidRDefault="000C12DF" w:rsidP="000C12DF">
    <w:pPr>
      <w:pStyle w:val="Hlavika"/>
      <w:rPr>
        <w:lang w:val="sk-SK"/>
      </w:rPr>
    </w:pPr>
  </w:p>
  <w:p w14:paraId="4FC6FE27" w14:textId="1B3645CF" w:rsidR="006F54F6" w:rsidRPr="000C12DF" w:rsidRDefault="006F54F6" w:rsidP="000C12D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0CC"/>
    <w:multiLevelType w:val="multilevel"/>
    <w:tmpl w:val="BC44F2C6"/>
    <w:lvl w:ilvl="0">
      <w:start w:val="11"/>
      <w:numFmt w:val="decimal"/>
      <w:lvlText w:val="%1"/>
      <w:lvlJc w:val="left"/>
      <w:pPr>
        <w:ind w:left="600" w:hanging="600"/>
      </w:pPr>
      <w:rPr>
        <w:rFonts w:ascii="Calibri" w:hAnsi="Calibri" w:hint="default"/>
      </w:rPr>
    </w:lvl>
    <w:lvl w:ilvl="1">
      <w:start w:val="7"/>
      <w:numFmt w:val="decimal"/>
      <w:lvlText w:val="%1.%2"/>
      <w:lvlJc w:val="left"/>
      <w:pPr>
        <w:ind w:left="1025" w:hanging="600"/>
      </w:pPr>
      <w:rPr>
        <w:rFonts w:ascii="Calibri" w:hAnsi="Calibri" w:hint="default"/>
      </w:rPr>
    </w:lvl>
    <w:lvl w:ilvl="2">
      <w:start w:val="1"/>
      <w:numFmt w:val="decimal"/>
      <w:lvlText w:val="%1.%2.%3"/>
      <w:lvlJc w:val="left"/>
      <w:pPr>
        <w:ind w:left="1570" w:hanging="720"/>
      </w:pPr>
      <w:rPr>
        <w:rFonts w:ascii="Calibri" w:hAnsi="Calibri" w:hint="default"/>
      </w:rPr>
    </w:lvl>
    <w:lvl w:ilvl="3">
      <w:start w:val="1"/>
      <w:numFmt w:val="decimal"/>
      <w:lvlText w:val="%1.%2.%3.%4"/>
      <w:lvlJc w:val="left"/>
      <w:pPr>
        <w:ind w:left="1995" w:hanging="720"/>
      </w:pPr>
      <w:rPr>
        <w:rFonts w:ascii="Calibri" w:hAnsi="Calibri" w:hint="default"/>
      </w:rPr>
    </w:lvl>
    <w:lvl w:ilvl="4">
      <w:start w:val="1"/>
      <w:numFmt w:val="decimal"/>
      <w:lvlText w:val="%1.%2.%3.%4.%5"/>
      <w:lvlJc w:val="left"/>
      <w:pPr>
        <w:ind w:left="2780" w:hanging="1080"/>
      </w:pPr>
      <w:rPr>
        <w:rFonts w:ascii="Calibri" w:hAnsi="Calibri" w:hint="default"/>
      </w:rPr>
    </w:lvl>
    <w:lvl w:ilvl="5">
      <w:start w:val="1"/>
      <w:numFmt w:val="decimal"/>
      <w:lvlText w:val="%1.%2.%3.%4.%5.%6"/>
      <w:lvlJc w:val="left"/>
      <w:pPr>
        <w:ind w:left="3205" w:hanging="1080"/>
      </w:pPr>
      <w:rPr>
        <w:rFonts w:ascii="Calibri" w:hAnsi="Calibri" w:hint="default"/>
      </w:rPr>
    </w:lvl>
    <w:lvl w:ilvl="6">
      <w:start w:val="1"/>
      <w:numFmt w:val="decimal"/>
      <w:lvlText w:val="%1.%2.%3.%4.%5.%6.%7"/>
      <w:lvlJc w:val="left"/>
      <w:pPr>
        <w:ind w:left="3990" w:hanging="1440"/>
      </w:pPr>
      <w:rPr>
        <w:rFonts w:ascii="Calibri" w:hAnsi="Calibri" w:hint="default"/>
      </w:rPr>
    </w:lvl>
    <w:lvl w:ilvl="7">
      <w:start w:val="1"/>
      <w:numFmt w:val="decimal"/>
      <w:lvlText w:val="%1.%2.%3.%4.%5.%6.%7.%8"/>
      <w:lvlJc w:val="left"/>
      <w:pPr>
        <w:ind w:left="4415" w:hanging="1440"/>
      </w:pPr>
      <w:rPr>
        <w:rFonts w:ascii="Calibri" w:hAnsi="Calibri" w:hint="default"/>
      </w:rPr>
    </w:lvl>
    <w:lvl w:ilvl="8">
      <w:start w:val="1"/>
      <w:numFmt w:val="decimal"/>
      <w:lvlText w:val="%1.%2.%3.%4.%5.%6.%7.%8.%9"/>
      <w:lvlJc w:val="left"/>
      <w:pPr>
        <w:ind w:left="5200" w:hanging="1800"/>
      </w:pPr>
      <w:rPr>
        <w:rFonts w:ascii="Calibri" w:hAnsi="Calibri" w:hint="default"/>
      </w:rPr>
    </w:lvl>
  </w:abstractNum>
  <w:abstractNum w:abstractNumId="1" w15:restartNumberingAfterBreak="0">
    <w:nsid w:val="03197595"/>
    <w:multiLevelType w:val="hybridMultilevel"/>
    <w:tmpl w:val="1ABCE214"/>
    <w:lvl w:ilvl="0" w:tplc="D6CE3A5E">
      <w:start w:val="1"/>
      <w:numFmt w:val="lowerRoman"/>
      <w:lvlText w:val="%1."/>
      <w:lvlJc w:val="left"/>
      <w:pPr>
        <w:ind w:left="1789" w:hanging="720"/>
      </w:pPr>
      <w:rPr>
        <w:rFonts w:hint="default"/>
        <w:b/>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4711399"/>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71E420A"/>
    <w:multiLevelType w:val="hybridMultilevel"/>
    <w:tmpl w:val="DA487F0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C819C1"/>
    <w:multiLevelType w:val="hybridMultilevel"/>
    <w:tmpl w:val="CAA6C5E2"/>
    <w:lvl w:ilvl="0" w:tplc="C3A87B0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090959E4"/>
    <w:multiLevelType w:val="hybridMultilevel"/>
    <w:tmpl w:val="EC8C7B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550E2F"/>
    <w:multiLevelType w:val="multilevel"/>
    <w:tmpl w:val="90E638EE"/>
    <w:lvl w:ilvl="0">
      <w:start w:val="6"/>
      <w:numFmt w:val="decimal"/>
      <w:lvlText w:val="%1"/>
      <w:lvlJc w:val="left"/>
      <w:pPr>
        <w:ind w:left="435" w:hanging="435"/>
      </w:pPr>
      <w:rPr>
        <w:rFonts w:hint="default"/>
      </w:rPr>
    </w:lvl>
    <w:lvl w:ilvl="1">
      <w:start w:val="9"/>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0CFA0103"/>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14B7587A"/>
    <w:multiLevelType w:val="hybridMultilevel"/>
    <w:tmpl w:val="5CEE9CE2"/>
    <w:lvl w:ilvl="0" w:tplc="041B0017">
      <w:start w:val="1"/>
      <w:numFmt w:val="lowerLetter"/>
      <w:lvlText w:val="%1)"/>
      <w:lvlJc w:val="left"/>
      <w:pPr>
        <w:ind w:left="1429" w:hanging="360"/>
      </w:pPr>
    </w:lvl>
    <w:lvl w:ilvl="1" w:tplc="A27CDACE">
      <w:start w:val="1"/>
      <w:numFmt w:val="lowerLetter"/>
      <w:lvlText w:val="%2."/>
      <w:lvlJc w:val="left"/>
      <w:pPr>
        <w:ind w:left="2149" w:hanging="360"/>
      </w:pPr>
      <w:rPr>
        <w:rFonts w:hint="default"/>
      </w:rPr>
    </w:lvl>
    <w:lvl w:ilvl="2" w:tplc="659EF94C">
      <w:start w:val="1"/>
      <w:numFmt w:val="decimal"/>
      <w:lvlText w:val="%3."/>
      <w:lvlJc w:val="left"/>
      <w:pPr>
        <w:ind w:left="3049" w:hanging="360"/>
      </w:pPr>
      <w:rPr>
        <w:rFonts w:hint="default"/>
      </w:rPr>
    </w:lvl>
    <w:lvl w:ilvl="3" w:tplc="F794B154">
      <w:start w:val="1"/>
      <w:numFmt w:val="lowerRoman"/>
      <w:lvlText w:val="(%4)"/>
      <w:lvlJc w:val="left"/>
      <w:pPr>
        <w:ind w:left="3949" w:hanging="720"/>
      </w:pPr>
      <w:rPr>
        <w:rFonts w:hint="default"/>
        <w:b/>
      </w:r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 w15:restartNumberingAfterBreak="0">
    <w:nsid w:val="159779ED"/>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20B028F8"/>
    <w:multiLevelType w:val="multilevel"/>
    <w:tmpl w:val="EA600DFE"/>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8.%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0E52892"/>
    <w:multiLevelType w:val="hybridMultilevel"/>
    <w:tmpl w:val="DE24AD5A"/>
    <w:lvl w:ilvl="0" w:tplc="5A58720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5850B66"/>
    <w:multiLevelType w:val="multilevel"/>
    <w:tmpl w:val="F6E408FC"/>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imes New Roman" w:eastAsia="Times New Roman" w:hAnsi="Times New Roman" w:cs="Times New Roman" w:hint="default"/>
        <w:sz w:val="20"/>
        <w:szCs w:val="20"/>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4"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5" w15:restartNumberingAfterBreak="0">
    <w:nsid w:val="26F37DC9"/>
    <w:multiLevelType w:val="hybridMultilevel"/>
    <w:tmpl w:val="15D2637A"/>
    <w:lvl w:ilvl="0" w:tplc="B86ED2AA">
      <w:start w:val="1"/>
      <w:numFmt w:val="lowerLetter"/>
      <w:lvlText w:val="%1."/>
      <w:lvlJc w:val="left"/>
      <w:pPr>
        <w:ind w:left="1774" w:hanging="360"/>
      </w:pPr>
      <w:rPr>
        <w:rFonts w:hint="default"/>
        <w:b/>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6"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2D1F2A6C"/>
    <w:multiLevelType w:val="multilevel"/>
    <w:tmpl w:val="704808E2"/>
    <w:lvl w:ilvl="0">
      <w:start w:val="6"/>
      <w:numFmt w:val="decimal"/>
      <w:lvlText w:val="%1"/>
      <w:lvlJc w:val="left"/>
      <w:pPr>
        <w:ind w:left="480" w:hanging="480"/>
      </w:pPr>
      <w:rPr>
        <w:rFonts w:hint="default"/>
      </w:rPr>
    </w:lvl>
    <w:lvl w:ilvl="1">
      <w:start w:val="9"/>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2F062F21"/>
    <w:multiLevelType w:val="singleLevel"/>
    <w:tmpl w:val="5D223C20"/>
    <w:lvl w:ilvl="0">
      <w:start w:val="1"/>
      <w:numFmt w:val="upperLetter"/>
      <w:pStyle w:val="Zoznam3"/>
      <w:lvlText w:val="%1."/>
      <w:lvlJc w:val="left"/>
      <w:pPr>
        <w:tabs>
          <w:tab w:val="num" w:pos="360"/>
        </w:tabs>
        <w:ind w:left="360" w:hanging="360"/>
      </w:pPr>
    </w:lvl>
  </w:abstractNum>
  <w:abstractNum w:abstractNumId="19" w15:restartNumberingAfterBreak="0">
    <w:nsid w:val="2F3B22F5"/>
    <w:multiLevelType w:val="multilevel"/>
    <w:tmpl w:val="336CFF96"/>
    <w:lvl w:ilvl="0">
      <w:start w:val="1"/>
      <w:numFmt w:val="upperRoman"/>
      <w:pStyle w:val="Nadpis1"/>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305F6BA9"/>
    <w:multiLevelType w:val="multilevel"/>
    <w:tmpl w:val="DD92A69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b/>
        <w:bCs/>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305F73D2"/>
    <w:multiLevelType w:val="multilevel"/>
    <w:tmpl w:val="1F7AD914"/>
    <w:lvl w:ilvl="0">
      <w:start w:val="8"/>
      <w:numFmt w:val="decimal"/>
      <w:lvlText w:val="%1"/>
      <w:lvlJc w:val="left"/>
      <w:pPr>
        <w:ind w:left="480" w:hanging="480"/>
      </w:pPr>
      <w:rPr>
        <w:rFonts w:hint="default"/>
      </w:rPr>
    </w:lvl>
    <w:lvl w:ilvl="1">
      <w:start w:val="8"/>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30F14DD4"/>
    <w:multiLevelType w:val="hybridMultilevel"/>
    <w:tmpl w:val="3336F1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3D21B7"/>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35757EE7"/>
    <w:multiLevelType w:val="multilevel"/>
    <w:tmpl w:val="6BA4143E"/>
    <w:styleLink w:val="tl2"/>
    <w:lvl w:ilvl="0">
      <w:start w:val="1"/>
      <w:numFmt w:val="upperRoman"/>
      <w:lvlText w:val="%1."/>
      <w:lvlJc w:val="left"/>
      <w:pPr>
        <w:ind w:left="1212" w:hanging="720"/>
      </w:pPr>
      <w:rPr>
        <w:rFonts w:asciiTheme="majorHAnsi" w:hAnsiTheme="majorHAnsi" w:hint="default"/>
        <w:b/>
      </w:rPr>
    </w:lvl>
    <w:lvl w:ilvl="1">
      <w:start w:val="1"/>
      <w:numFmt w:val="decimal"/>
      <w:isLgl/>
      <w:lvlText w:val="%1.%2"/>
      <w:lvlJc w:val="left"/>
      <w:pPr>
        <w:ind w:left="1343" w:hanging="360"/>
      </w:pPr>
      <w:rPr>
        <w:rFonts w:asciiTheme="minorHAnsi" w:hAnsiTheme="minorHAnsi" w:cstheme="minorHAnsi" w:hint="default"/>
        <w:b w:val="0"/>
        <w:i w:val="0"/>
      </w:rPr>
    </w:lvl>
    <w:lvl w:ilvl="2">
      <w:start w:val="1"/>
      <w:numFmt w:val="decimal"/>
      <w:lvlText w:val="%3.1.1"/>
      <w:lvlJc w:val="left"/>
      <w:pPr>
        <w:ind w:left="1344" w:hanging="720"/>
      </w:pPr>
      <w:rPr>
        <w:rFonts w:asciiTheme="minorHAnsi" w:hAnsiTheme="minorHAnsi" w:cstheme="minorBidi" w:hint="default"/>
        <w:b w:val="0"/>
        <w:i w:val="0"/>
      </w:rPr>
    </w:lvl>
    <w:lvl w:ilvl="3">
      <w:start w:val="1"/>
      <w:numFmt w:val="decimal"/>
      <w:isLgl/>
      <w:lvlText w:val="%1.%2.%3.%4"/>
      <w:lvlJc w:val="left"/>
      <w:pPr>
        <w:ind w:left="1770"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62" w:hanging="1440"/>
      </w:pPr>
      <w:rPr>
        <w:rFonts w:hint="default"/>
      </w:rPr>
    </w:lvl>
    <w:lvl w:ilvl="6">
      <w:start w:val="1"/>
      <w:numFmt w:val="decimal"/>
      <w:isLgl/>
      <w:lvlText w:val="%1.%2.%3.%4.%5.%6.%7"/>
      <w:lvlJc w:val="left"/>
      <w:pPr>
        <w:ind w:left="2328" w:hanging="1440"/>
      </w:pPr>
      <w:rPr>
        <w:rFonts w:hint="default"/>
      </w:rPr>
    </w:lvl>
    <w:lvl w:ilvl="7">
      <w:start w:val="1"/>
      <w:numFmt w:val="decimal"/>
      <w:isLgl/>
      <w:lvlText w:val="%1.%2.%3.%4.%5.%6.%7.%8"/>
      <w:lvlJc w:val="left"/>
      <w:pPr>
        <w:ind w:left="2754" w:hanging="1800"/>
      </w:pPr>
      <w:rPr>
        <w:rFonts w:hint="default"/>
      </w:rPr>
    </w:lvl>
    <w:lvl w:ilvl="8">
      <w:start w:val="1"/>
      <w:numFmt w:val="decimal"/>
      <w:isLgl/>
      <w:lvlText w:val="%1.%2.%3.%4.%5.%6.%7.%8.%9"/>
      <w:lvlJc w:val="left"/>
      <w:pPr>
        <w:ind w:left="2820" w:hanging="1800"/>
      </w:pPr>
      <w:rPr>
        <w:rFonts w:hint="default"/>
      </w:rPr>
    </w:lvl>
  </w:abstractNum>
  <w:abstractNum w:abstractNumId="25" w15:restartNumberingAfterBreak="0">
    <w:nsid w:val="36006EF1"/>
    <w:multiLevelType w:val="multilevel"/>
    <w:tmpl w:val="C73AB704"/>
    <w:lvl w:ilvl="0">
      <w:start w:val="9"/>
      <w:numFmt w:val="decimal"/>
      <w:lvlText w:val="%1"/>
      <w:lvlJc w:val="left"/>
      <w:pPr>
        <w:ind w:left="844" w:hanging="708"/>
      </w:pPr>
      <w:rPr>
        <w:rFonts w:hint="default"/>
        <w:lang w:val="sk-SK" w:eastAsia="en-US" w:bidi="ar-SA"/>
      </w:rPr>
    </w:lvl>
    <w:lvl w:ilvl="1">
      <w:start w:val="1"/>
      <w:numFmt w:val="decimal"/>
      <w:lvlText w:val="%1.%2"/>
      <w:lvlJc w:val="left"/>
      <w:pPr>
        <w:ind w:left="844" w:hanging="708"/>
      </w:pPr>
      <w:rPr>
        <w:rFonts w:ascii="Calibri" w:eastAsia="Calibri" w:hAnsi="Calibri" w:cs="Calibri" w:hint="default"/>
        <w:spacing w:val="-1"/>
        <w:w w:val="100"/>
        <w:sz w:val="22"/>
        <w:szCs w:val="22"/>
        <w:lang w:val="sk-SK" w:eastAsia="en-US" w:bidi="ar-SA"/>
      </w:rPr>
    </w:lvl>
    <w:lvl w:ilvl="2">
      <w:start w:val="1"/>
      <w:numFmt w:val="lowerLetter"/>
      <w:lvlText w:val="%3)"/>
      <w:lvlJc w:val="left"/>
      <w:pPr>
        <w:ind w:left="1262" w:hanging="360"/>
      </w:pPr>
      <w:rPr>
        <w:rFonts w:ascii="Calibri" w:eastAsia="Calibri" w:hAnsi="Calibri" w:cs="Calibri" w:hint="default"/>
        <w:spacing w:val="-1"/>
        <w:w w:val="100"/>
        <w:sz w:val="22"/>
        <w:szCs w:val="22"/>
        <w:lang w:val="sk-SK" w:eastAsia="en-US" w:bidi="ar-SA"/>
      </w:rPr>
    </w:lvl>
    <w:lvl w:ilvl="3">
      <w:numFmt w:val="bullet"/>
      <w:lvlText w:val="•"/>
      <w:lvlJc w:val="left"/>
      <w:pPr>
        <w:ind w:left="3052" w:hanging="360"/>
      </w:pPr>
      <w:rPr>
        <w:rFonts w:hint="default"/>
        <w:lang w:val="sk-SK" w:eastAsia="en-US" w:bidi="ar-SA"/>
      </w:rPr>
    </w:lvl>
    <w:lvl w:ilvl="4">
      <w:numFmt w:val="bullet"/>
      <w:lvlText w:val="•"/>
      <w:lvlJc w:val="left"/>
      <w:pPr>
        <w:ind w:left="3948" w:hanging="360"/>
      </w:pPr>
      <w:rPr>
        <w:rFonts w:hint="default"/>
        <w:lang w:val="sk-SK" w:eastAsia="en-US" w:bidi="ar-SA"/>
      </w:rPr>
    </w:lvl>
    <w:lvl w:ilvl="5">
      <w:numFmt w:val="bullet"/>
      <w:lvlText w:val="•"/>
      <w:lvlJc w:val="left"/>
      <w:pPr>
        <w:ind w:left="4845" w:hanging="360"/>
      </w:pPr>
      <w:rPr>
        <w:rFonts w:hint="default"/>
        <w:lang w:val="sk-SK" w:eastAsia="en-US" w:bidi="ar-SA"/>
      </w:rPr>
    </w:lvl>
    <w:lvl w:ilvl="6">
      <w:numFmt w:val="bullet"/>
      <w:lvlText w:val="•"/>
      <w:lvlJc w:val="left"/>
      <w:pPr>
        <w:ind w:left="5741" w:hanging="360"/>
      </w:pPr>
      <w:rPr>
        <w:rFonts w:hint="default"/>
        <w:lang w:val="sk-SK" w:eastAsia="en-US" w:bidi="ar-SA"/>
      </w:rPr>
    </w:lvl>
    <w:lvl w:ilvl="7">
      <w:numFmt w:val="bullet"/>
      <w:lvlText w:val="•"/>
      <w:lvlJc w:val="left"/>
      <w:pPr>
        <w:ind w:left="6637" w:hanging="360"/>
      </w:pPr>
      <w:rPr>
        <w:rFonts w:hint="default"/>
        <w:lang w:val="sk-SK" w:eastAsia="en-US" w:bidi="ar-SA"/>
      </w:rPr>
    </w:lvl>
    <w:lvl w:ilvl="8">
      <w:numFmt w:val="bullet"/>
      <w:lvlText w:val="•"/>
      <w:lvlJc w:val="left"/>
      <w:pPr>
        <w:ind w:left="7533" w:hanging="360"/>
      </w:pPr>
      <w:rPr>
        <w:rFonts w:hint="default"/>
        <w:lang w:val="sk-SK" w:eastAsia="en-US" w:bidi="ar-SA"/>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90D54B4"/>
    <w:multiLevelType w:val="multilevel"/>
    <w:tmpl w:val="BCCA0AB4"/>
    <w:numStyleLink w:val="l"/>
  </w:abstractNum>
  <w:abstractNum w:abstractNumId="28" w15:restartNumberingAfterBreak="0">
    <w:nsid w:val="3A091886"/>
    <w:multiLevelType w:val="hybridMultilevel"/>
    <w:tmpl w:val="30580A26"/>
    <w:lvl w:ilvl="0" w:tplc="041B0017">
      <w:start w:val="1"/>
      <w:numFmt w:val="lowerLetter"/>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3A0F20BD"/>
    <w:multiLevelType w:val="hybridMultilevel"/>
    <w:tmpl w:val="C7B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A81D25"/>
    <w:multiLevelType w:val="hybridMultilevel"/>
    <w:tmpl w:val="E6CE3314"/>
    <w:lvl w:ilvl="0" w:tplc="334AF8FE">
      <w:start w:val="1"/>
      <w:numFmt w:val="lowerLetter"/>
      <w:lvlText w:val="%1."/>
      <w:lvlJc w:val="left"/>
      <w:pPr>
        <w:ind w:left="2494" w:hanging="360"/>
      </w:pPr>
      <w:rPr>
        <w:rFonts w:hint="default"/>
      </w:rPr>
    </w:lvl>
    <w:lvl w:ilvl="1" w:tplc="041B0019">
      <w:start w:val="1"/>
      <w:numFmt w:val="lowerLetter"/>
      <w:lvlText w:val="%2."/>
      <w:lvlJc w:val="left"/>
      <w:pPr>
        <w:ind w:left="3214" w:hanging="360"/>
      </w:pPr>
    </w:lvl>
    <w:lvl w:ilvl="2" w:tplc="041B001B" w:tentative="1">
      <w:start w:val="1"/>
      <w:numFmt w:val="lowerRoman"/>
      <w:lvlText w:val="%3."/>
      <w:lvlJc w:val="right"/>
      <w:pPr>
        <w:ind w:left="3934" w:hanging="180"/>
      </w:pPr>
    </w:lvl>
    <w:lvl w:ilvl="3" w:tplc="041B000F" w:tentative="1">
      <w:start w:val="1"/>
      <w:numFmt w:val="decimal"/>
      <w:lvlText w:val="%4."/>
      <w:lvlJc w:val="left"/>
      <w:pPr>
        <w:ind w:left="4654" w:hanging="360"/>
      </w:pPr>
    </w:lvl>
    <w:lvl w:ilvl="4" w:tplc="041B0019" w:tentative="1">
      <w:start w:val="1"/>
      <w:numFmt w:val="lowerLetter"/>
      <w:lvlText w:val="%5."/>
      <w:lvlJc w:val="left"/>
      <w:pPr>
        <w:ind w:left="5374" w:hanging="360"/>
      </w:pPr>
    </w:lvl>
    <w:lvl w:ilvl="5" w:tplc="041B001B" w:tentative="1">
      <w:start w:val="1"/>
      <w:numFmt w:val="lowerRoman"/>
      <w:lvlText w:val="%6."/>
      <w:lvlJc w:val="right"/>
      <w:pPr>
        <w:ind w:left="6094" w:hanging="180"/>
      </w:pPr>
    </w:lvl>
    <w:lvl w:ilvl="6" w:tplc="041B000F" w:tentative="1">
      <w:start w:val="1"/>
      <w:numFmt w:val="decimal"/>
      <w:lvlText w:val="%7."/>
      <w:lvlJc w:val="left"/>
      <w:pPr>
        <w:ind w:left="6814" w:hanging="360"/>
      </w:pPr>
    </w:lvl>
    <w:lvl w:ilvl="7" w:tplc="041B0019" w:tentative="1">
      <w:start w:val="1"/>
      <w:numFmt w:val="lowerLetter"/>
      <w:lvlText w:val="%8."/>
      <w:lvlJc w:val="left"/>
      <w:pPr>
        <w:ind w:left="7534" w:hanging="360"/>
      </w:pPr>
    </w:lvl>
    <w:lvl w:ilvl="8" w:tplc="041B001B" w:tentative="1">
      <w:start w:val="1"/>
      <w:numFmt w:val="lowerRoman"/>
      <w:lvlText w:val="%9."/>
      <w:lvlJc w:val="right"/>
      <w:pPr>
        <w:ind w:left="8254" w:hanging="180"/>
      </w:pPr>
    </w:lvl>
  </w:abstractNum>
  <w:abstractNum w:abstractNumId="31"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45B57112"/>
    <w:multiLevelType w:val="hybridMultilevel"/>
    <w:tmpl w:val="875683C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6434B0F"/>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49C42BAE"/>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4B6A7879"/>
    <w:multiLevelType w:val="multilevel"/>
    <w:tmpl w:val="19DA308E"/>
    <w:lvl w:ilvl="0">
      <w:start w:val="9"/>
      <w:numFmt w:val="decimal"/>
      <w:lvlText w:val="%1"/>
      <w:lvlJc w:val="left"/>
      <w:pPr>
        <w:ind w:left="480" w:hanging="480"/>
      </w:pPr>
      <w:rPr>
        <w:rFonts w:hint="default"/>
      </w:rPr>
    </w:lvl>
    <w:lvl w:ilvl="1">
      <w:start w:val="8"/>
      <w:numFmt w:val="decimal"/>
      <w:lvlText w:val="%1.%2"/>
      <w:lvlJc w:val="left"/>
      <w:pPr>
        <w:ind w:left="834" w:hanging="480"/>
      </w:pPr>
      <w:rPr>
        <w:rFonts w:hint="default"/>
      </w:rPr>
    </w:lvl>
    <w:lvl w:ilvl="2">
      <w:start w:val="1"/>
      <w:numFmt w:val="decimal"/>
      <w:lvlText w:val="%1.%2.%3"/>
      <w:lvlJc w:val="left"/>
      <w:pPr>
        <w:ind w:left="1428" w:hanging="720"/>
      </w:pPr>
      <w:rPr>
        <w:rFonts w:hint="default"/>
        <w:b/>
        <w:bCs/>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4BFC4D5C"/>
    <w:multiLevelType w:val="hybridMultilevel"/>
    <w:tmpl w:val="EB66267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4D46D5"/>
    <w:multiLevelType w:val="hybridMultilevel"/>
    <w:tmpl w:val="D608B13A"/>
    <w:lvl w:ilvl="0" w:tplc="B60EDCBE">
      <w:start w:val="1"/>
      <w:numFmt w:val="lowerLetter"/>
      <w:lvlText w:val="%1."/>
      <w:lvlJc w:val="left"/>
      <w:pPr>
        <w:ind w:left="1353" w:hanging="360"/>
      </w:pPr>
      <w:rPr>
        <w:rFonts w:hint="default"/>
      </w:rPr>
    </w:lvl>
    <w:lvl w:ilvl="1" w:tplc="041B0019">
      <w:start w:val="1"/>
      <w:numFmt w:val="lowerLetter"/>
      <w:lvlText w:val="%2."/>
      <w:lvlJc w:val="left"/>
      <w:pPr>
        <w:ind w:left="2073" w:hanging="360"/>
      </w:pPr>
    </w:lvl>
    <w:lvl w:ilvl="2" w:tplc="B5028950">
      <w:start w:val="1"/>
      <w:numFmt w:val="lowerLetter"/>
      <w:lvlText w:val="%3."/>
      <w:lvlJc w:val="right"/>
      <w:pPr>
        <w:ind w:left="2793" w:hanging="180"/>
      </w:pPr>
      <w:rPr>
        <w:rFonts w:asciiTheme="minorHAnsi" w:eastAsia="Times New Roman" w:hAnsiTheme="minorHAnsi" w:cstheme="minorHAnsi"/>
        <w:b/>
      </w:r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8" w15:restartNumberingAfterBreak="0">
    <w:nsid w:val="4DF56B03"/>
    <w:multiLevelType w:val="hybridMultilevel"/>
    <w:tmpl w:val="7496FA32"/>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9" w15:restartNumberingAfterBreak="0">
    <w:nsid w:val="525A7E7E"/>
    <w:multiLevelType w:val="hybridMultilevel"/>
    <w:tmpl w:val="AF549FD8"/>
    <w:lvl w:ilvl="0" w:tplc="9410D0A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0" w15:restartNumberingAfterBreak="0">
    <w:nsid w:val="59C64CF8"/>
    <w:multiLevelType w:val="multilevel"/>
    <w:tmpl w:val="5CE07B40"/>
    <w:numStyleLink w:val="tl1"/>
  </w:abstractNum>
  <w:abstractNum w:abstractNumId="41" w15:restartNumberingAfterBreak="0">
    <w:nsid w:val="5BD657B3"/>
    <w:multiLevelType w:val="multilevel"/>
    <w:tmpl w:val="1F0EB984"/>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9.%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CFF6D3B"/>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5E116B13"/>
    <w:multiLevelType w:val="multilevel"/>
    <w:tmpl w:val="F118A5F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4" w15:restartNumberingAfterBreak="0">
    <w:nsid w:val="64B133DE"/>
    <w:multiLevelType w:val="hybridMultilevel"/>
    <w:tmpl w:val="F44CBCF4"/>
    <w:lvl w:ilvl="0" w:tplc="041B000F">
      <w:start w:val="1"/>
      <w:numFmt w:val="decimal"/>
      <w:lvlText w:val="%1."/>
      <w:lvlJc w:val="left"/>
      <w:pPr>
        <w:ind w:left="1485" w:hanging="360"/>
      </w:p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5" w15:restartNumberingAfterBreak="0">
    <w:nsid w:val="661F7EB8"/>
    <w:multiLevelType w:val="multilevel"/>
    <w:tmpl w:val="BCCA0AB4"/>
    <w:styleLink w:val="l"/>
    <w:lvl w:ilvl="0">
      <w:start w:val="1"/>
      <w:numFmt w:val="upperRoman"/>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decimal"/>
      <w:lvlText w:val="%3.1.1"/>
      <w:lvlJc w:val="left"/>
      <w:pPr>
        <w:ind w:left="1212" w:hanging="191"/>
      </w:pPr>
      <w:rPr>
        <w:rFonts w:asciiTheme="minorHAnsi" w:eastAsiaTheme="minorHAnsi" w:hAnsiTheme="minorHAnsi" w:cstheme="minorBidi" w:hint="default"/>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6" w15:restartNumberingAfterBreak="0">
    <w:nsid w:val="67A27FD6"/>
    <w:multiLevelType w:val="multilevel"/>
    <w:tmpl w:val="6576CDD6"/>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69147AF4"/>
    <w:multiLevelType w:val="multilevel"/>
    <w:tmpl w:val="6BA4143E"/>
    <w:numStyleLink w:val="tl2"/>
  </w:abstractNum>
  <w:abstractNum w:abstractNumId="48" w15:restartNumberingAfterBreak="0">
    <w:nsid w:val="691515AD"/>
    <w:multiLevelType w:val="hybridMultilevel"/>
    <w:tmpl w:val="92FE98E6"/>
    <w:lvl w:ilvl="0" w:tplc="DF929898">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9"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0" w15:restartNumberingAfterBreak="0">
    <w:nsid w:val="73ED0BF1"/>
    <w:multiLevelType w:val="multilevel"/>
    <w:tmpl w:val="5CE07B40"/>
    <w:styleLink w:val="tl1"/>
    <w:lvl w:ilvl="0">
      <w:start w:val="1"/>
      <w:numFmt w:val="upperRoman"/>
      <w:lvlText w:val="%1."/>
      <w:lvlJc w:val="left"/>
      <w:pPr>
        <w:ind w:left="2136" w:hanging="720"/>
      </w:pPr>
      <w:rPr>
        <w:rFonts w:hint="default"/>
        <w:b/>
      </w:rPr>
    </w:lvl>
    <w:lvl w:ilvl="1">
      <w:start w:val="1"/>
      <w:numFmt w:val="decimal"/>
      <w:isLgl/>
      <w:lvlText w:val="%1.%2"/>
      <w:lvlJc w:val="left"/>
      <w:pPr>
        <w:ind w:left="2267" w:hanging="360"/>
      </w:pPr>
      <w:rPr>
        <w:rFonts w:asciiTheme="minorHAnsi" w:hAnsiTheme="minorHAnsi" w:cstheme="minorHAnsi" w:hint="default"/>
        <w:b w:val="0"/>
        <w:i w:val="0"/>
      </w:rPr>
    </w:lvl>
    <w:lvl w:ilvl="2">
      <w:start w:val="1"/>
      <w:numFmt w:val="decimal"/>
      <w:lvlText w:val="1.1.%3"/>
      <w:lvlJc w:val="left"/>
      <w:pPr>
        <w:ind w:left="3192" w:hanging="720"/>
      </w:pPr>
      <w:rPr>
        <w:rFonts w:ascii="Times New Roman" w:eastAsiaTheme="minorHAnsi" w:hAnsi="Times New Roman" w:cs="Times New Roman" w:hint="default"/>
        <w:b/>
        <w:color w:val="auto"/>
      </w:rPr>
    </w:lvl>
    <w:lvl w:ilvl="3">
      <w:start w:val="1"/>
      <w:numFmt w:val="decimal"/>
      <w:isLgl/>
      <w:lvlText w:val="%1.%2.%3.%4"/>
      <w:lvlJc w:val="left"/>
      <w:pPr>
        <w:ind w:left="2694"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6" w:hanging="1440"/>
      </w:pPr>
      <w:rPr>
        <w:rFonts w:hint="default"/>
      </w:rPr>
    </w:lvl>
    <w:lvl w:ilvl="6">
      <w:start w:val="1"/>
      <w:numFmt w:val="decimal"/>
      <w:isLgl/>
      <w:lvlText w:val="%1.%2.%3.%4.%5.%6.%7"/>
      <w:lvlJc w:val="left"/>
      <w:pPr>
        <w:ind w:left="3252" w:hanging="1440"/>
      </w:pPr>
      <w:rPr>
        <w:rFonts w:hint="default"/>
      </w:rPr>
    </w:lvl>
    <w:lvl w:ilvl="7">
      <w:start w:val="1"/>
      <w:numFmt w:val="decimal"/>
      <w:isLgl/>
      <w:lvlText w:val="%1.%2.%3.%4.%5.%6.%7.%8"/>
      <w:lvlJc w:val="left"/>
      <w:pPr>
        <w:ind w:left="3678" w:hanging="1800"/>
      </w:pPr>
      <w:rPr>
        <w:rFonts w:hint="default"/>
      </w:rPr>
    </w:lvl>
    <w:lvl w:ilvl="8">
      <w:start w:val="1"/>
      <w:numFmt w:val="decimal"/>
      <w:isLgl/>
      <w:lvlText w:val="%1.%2.%3.%4.%5.%6.%7.%8.%9"/>
      <w:lvlJc w:val="left"/>
      <w:pPr>
        <w:ind w:left="3744" w:hanging="1800"/>
      </w:pPr>
      <w:rPr>
        <w:rFonts w:hint="default"/>
      </w:rPr>
    </w:lvl>
  </w:abstractNum>
  <w:abstractNum w:abstractNumId="51" w15:restartNumberingAfterBreak="0">
    <w:nsid w:val="74EE0F33"/>
    <w:multiLevelType w:val="hybridMultilevel"/>
    <w:tmpl w:val="230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5C4090"/>
    <w:multiLevelType w:val="hybridMultilevel"/>
    <w:tmpl w:val="DA1280D6"/>
    <w:lvl w:ilvl="0" w:tplc="51F6A2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78E6572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7A60050C"/>
    <w:multiLevelType w:val="hybridMultilevel"/>
    <w:tmpl w:val="F44CBCF4"/>
    <w:lvl w:ilvl="0" w:tplc="041B000F">
      <w:start w:val="1"/>
      <w:numFmt w:val="decimal"/>
      <w:lvlText w:val="%1."/>
      <w:lvlJc w:val="left"/>
      <w:pPr>
        <w:ind w:left="1485" w:hanging="360"/>
      </w:pPr>
    </w:lvl>
    <w:lvl w:ilvl="1" w:tplc="041B0019">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55" w15:restartNumberingAfterBreak="0">
    <w:nsid w:val="7D311FCA"/>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6" w15:restartNumberingAfterBreak="0">
    <w:nsid w:val="7F8018C2"/>
    <w:multiLevelType w:val="multilevel"/>
    <w:tmpl w:val="E5B6241C"/>
    <w:lvl w:ilvl="0">
      <w:start w:val="6"/>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26"/>
  </w:num>
  <w:num w:numId="2">
    <w:abstractNumId w:val="19"/>
  </w:num>
  <w:num w:numId="3">
    <w:abstractNumId w:val="48"/>
  </w:num>
  <w:num w:numId="4">
    <w:abstractNumId w:val="34"/>
  </w:num>
  <w:num w:numId="5">
    <w:abstractNumId w:val="9"/>
  </w:num>
  <w:num w:numId="6">
    <w:abstractNumId w:val="23"/>
  </w:num>
  <w:num w:numId="7">
    <w:abstractNumId w:val="10"/>
  </w:num>
  <w:num w:numId="8">
    <w:abstractNumId w:val="53"/>
  </w:num>
  <w:num w:numId="9">
    <w:abstractNumId w:val="28"/>
  </w:num>
  <w:num w:numId="10">
    <w:abstractNumId w:val="42"/>
  </w:num>
  <w:num w:numId="11">
    <w:abstractNumId w:val="55"/>
  </w:num>
  <w:num w:numId="12">
    <w:abstractNumId w:val="33"/>
  </w:num>
  <w:num w:numId="13">
    <w:abstractNumId w:val="2"/>
  </w:num>
  <w:num w:numId="14">
    <w:abstractNumId w:val="18"/>
  </w:num>
  <w:num w:numId="15">
    <w:abstractNumId w:val="8"/>
  </w:num>
  <w:num w:numId="16">
    <w:abstractNumId w:val="3"/>
  </w:num>
  <w:num w:numId="17">
    <w:abstractNumId w:val="16"/>
  </w:num>
  <w:num w:numId="18">
    <w:abstractNumId w:val="51"/>
  </w:num>
  <w:num w:numId="19">
    <w:abstractNumId w:val="56"/>
  </w:num>
  <w:num w:numId="20">
    <w:abstractNumId w:val="37"/>
  </w:num>
  <w:num w:numId="21">
    <w:abstractNumId w:val="52"/>
  </w:num>
  <w:num w:numId="22">
    <w:abstractNumId w:val="29"/>
  </w:num>
  <w:num w:numId="23">
    <w:abstractNumId w:val="12"/>
  </w:num>
  <w:num w:numId="24">
    <w:abstractNumId w:val="38"/>
  </w:num>
  <w:num w:numId="25">
    <w:abstractNumId w:val="14"/>
  </w:num>
  <w:num w:numId="26">
    <w:abstractNumId w:val="19"/>
  </w:num>
  <w:num w:numId="27">
    <w:abstractNumId w:val="4"/>
  </w:num>
  <w:num w:numId="28">
    <w:abstractNumId w:val="22"/>
  </w:num>
  <w:num w:numId="29">
    <w:abstractNumId w:val="15"/>
  </w:num>
  <w:num w:numId="30">
    <w:abstractNumId w:val="49"/>
  </w:num>
  <w:num w:numId="31">
    <w:abstractNumId w:val="5"/>
  </w:num>
  <w:num w:numId="32">
    <w:abstractNumId w:val="31"/>
  </w:num>
  <w:num w:numId="33">
    <w:abstractNumId w:val="32"/>
  </w:num>
  <w:num w:numId="34">
    <w:abstractNumId w:val="35"/>
  </w:num>
  <w:num w:numId="35">
    <w:abstractNumId w:val="13"/>
  </w:num>
  <w:num w:numId="36">
    <w:abstractNumId w:val="21"/>
  </w:num>
  <w:num w:numId="37">
    <w:abstractNumId w:val="41"/>
  </w:num>
  <w:num w:numId="38">
    <w:abstractNumId w:val="30"/>
  </w:num>
  <w:num w:numId="39">
    <w:abstractNumId w:val="17"/>
  </w:num>
  <w:num w:numId="40">
    <w:abstractNumId w:val="25"/>
  </w:num>
  <w:num w:numId="41">
    <w:abstractNumId w:val="7"/>
  </w:num>
  <w:num w:numId="42">
    <w:abstractNumId w:val="6"/>
  </w:num>
  <w:num w:numId="43">
    <w:abstractNumId w:val="36"/>
  </w:num>
  <w:num w:numId="44">
    <w:abstractNumId w:val="0"/>
  </w:num>
  <w:num w:numId="45">
    <w:abstractNumId w:val="39"/>
  </w:num>
  <w:num w:numId="46">
    <w:abstractNumId w:val="1"/>
  </w:num>
  <w:num w:numId="47">
    <w:abstractNumId w:val="44"/>
  </w:num>
  <w:num w:numId="48">
    <w:abstractNumId w:val="46"/>
  </w:num>
  <w:num w:numId="49">
    <w:abstractNumId w:val="54"/>
  </w:num>
  <w:num w:numId="50">
    <w:abstractNumId w:val="50"/>
  </w:num>
  <w:num w:numId="51">
    <w:abstractNumId w:val="40"/>
  </w:num>
  <w:num w:numId="52">
    <w:abstractNumId w:val="24"/>
  </w:num>
  <w:num w:numId="53">
    <w:abstractNumId w:val="47"/>
  </w:num>
  <w:num w:numId="54">
    <w:abstractNumId w:val="45"/>
  </w:num>
  <w:num w:numId="55">
    <w:abstractNumId w:val="27"/>
  </w:num>
  <w:num w:numId="56">
    <w:abstractNumId w:val="11"/>
  </w:num>
  <w:num w:numId="57">
    <w:abstractNumId w:val="43"/>
  </w:num>
  <w:num w:numId="58">
    <w:abstractNumId w:val="2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Michalica">
    <w15:presenceInfo w15:providerId="None" w15:userId="Jakub Michal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2A"/>
    <w:rsid w:val="00000240"/>
    <w:rsid w:val="00003435"/>
    <w:rsid w:val="0000412E"/>
    <w:rsid w:val="000054A0"/>
    <w:rsid w:val="00005598"/>
    <w:rsid w:val="00005A89"/>
    <w:rsid w:val="0000784A"/>
    <w:rsid w:val="00011A9B"/>
    <w:rsid w:val="000125A5"/>
    <w:rsid w:val="00013115"/>
    <w:rsid w:val="000137EC"/>
    <w:rsid w:val="00014F6D"/>
    <w:rsid w:val="00015CBE"/>
    <w:rsid w:val="000166A5"/>
    <w:rsid w:val="000177A1"/>
    <w:rsid w:val="000177E7"/>
    <w:rsid w:val="000212BE"/>
    <w:rsid w:val="00021E73"/>
    <w:rsid w:val="0002279B"/>
    <w:rsid w:val="00022C0E"/>
    <w:rsid w:val="0002310C"/>
    <w:rsid w:val="00023146"/>
    <w:rsid w:val="00023470"/>
    <w:rsid w:val="00024388"/>
    <w:rsid w:val="00025248"/>
    <w:rsid w:val="0002606B"/>
    <w:rsid w:val="00026770"/>
    <w:rsid w:val="00026E27"/>
    <w:rsid w:val="0002738F"/>
    <w:rsid w:val="00030B2A"/>
    <w:rsid w:val="00030E10"/>
    <w:rsid w:val="00031148"/>
    <w:rsid w:val="00031F39"/>
    <w:rsid w:val="00034F6A"/>
    <w:rsid w:val="00035F3B"/>
    <w:rsid w:val="000365A8"/>
    <w:rsid w:val="00036974"/>
    <w:rsid w:val="000370F7"/>
    <w:rsid w:val="00040AF8"/>
    <w:rsid w:val="00042ADE"/>
    <w:rsid w:val="00043023"/>
    <w:rsid w:val="000439E7"/>
    <w:rsid w:val="00043C17"/>
    <w:rsid w:val="00046DB3"/>
    <w:rsid w:val="00047065"/>
    <w:rsid w:val="000516E9"/>
    <w:rsid w:val="0005178A"/>
    <w:rsid w:val="00053476"/>
    <w:rsid w:val="00053DE2"/>
    <w:rsid w:val="000567D5"/>
    <w:rsid w:val="0005750F"/>
    <w:rsid w:val="000604E1"/>
    <w:rsid w:val="0006082B"/>
    <w:rsid w:val="00060EB9"/>
    <w:rsid w:val="00062285"/>
    <w:rsid w:val="000622A1"/>
    <w:rsid w:val="0006347E"/>
    <w:rsid w:val="0006491F"/>
    <w:rsid w:val="000652E3"/>
    <w:rsid w:val="00065D84"/>
    <w:rsid w:val="00070441"/>
    <w:rsid w:val="00071D4F"/>
    <w:rsid w:val="00073A55"/>
    <w:rsid w:val="00073D5A"/>
    <w:rsid w:val="00076D98"/>
    <w:rsid w:val="00077EAA"/>
    <w:rsid w:val="000820BE"/>
    <w:rsid w:val="000827E1"/>
    <w:rsid w:val="0008281E"/>
    <w:rsid w:val="00084045"/>
    <w:rsid w:val="0008432A"/>
    <w:rsid w:val="000846DC"/>
    <w:rsid w:val="00084EB2"/>
    <w:rsid w:val="00086A73"/>
    <w:rsid w:val="000874C6"/>
    <w:rsid w:val="00087D66"/>
    <w:rsid w:val="00091564"/>
    <w:rsid w:val="00091738"/>
    <w:rsid w:val="00094535"/>
    <w:rsid w:val="00094D7D"/>
    <w:rsid w:val="0009544C"/>
    <w:rsid w:val="000969B7"/>
    <w:rsid w:val="00096B5B"/>
    <w:rsid w:val="00097B20"/>
    <w:rsid w:val="00097BF7"/>
    <w:rsid w:val="000A28C4"/>
    <w:rsid w:val="000A2C6E"/>
    <w:rsid w:val="000A3D00"/>
    <w:rsid w:val="000A4AC7"/>
    <w:rsid w:val="000A4BBA"/>
    <w:rsid w:val="000A4DB9"/>
    <w:rsid w:val="000A5777"/>
    <w:rsid w:val="000A5F5A"/>
    <w:rsid w:val="000A7633"/>
    <w:rsid w:val="000A7F26"/>
    <w:rsid w:val="000B058A"/>
    <w:rsid w:val="000B0DC5"/>
    <w:rsid w:val="000B20D2"/>
    <w:rsid w:val="000B3A15"/>
    <w:rsid w:val="000B4210"/>
    <w:rsid w:val="000B433C"/>
    <w:rsid w:val="000B5587"/>
    <w:rsid w:val="000B6012"/>
    <w:rsid w:val="000B6467"/>
    <w:rsid w:val="000B6C87"/>
    <w:rsid w:val="000B6FF7"/>
    <w:rsid w:val="000B7E93"/>
    <w:rsid w:val="000C0A87"/>
    <w:rsid w:val="000C1010"/>
    <w:rsid w:val="000C12DF"/>
    <w:rsid w:val="000C2519"/>
    <w:rsid w:val="000C285E"/>
    <w:rsid w:val="000C3353"/>
    <w:rsid w:val="000C3913"/>
    <w:rsid w:val="000C4B42"/>
    <w:rsid w:val="000C52A6"/>
    <w:rsid w:val="000C647A"/>
    <w:rsid w:val="000C7148"/>
    <w:rsid w:val="000D009E"/>
    <w:rsid w:val="000D04E6"/>
    <w:rsid w:val="000D227F"/>
    <w:rsid w:val="000D23BE"/>
    <w:rsid w:val="000D3290"/>
    <w:rsid w:val="000D5F56"/>
    <w:rsid w:val="000D63E6"/>
    <w:rsid w:val="000D7CCB"/>
    <w:rsid w:val="000E0673"/>
    <w:rsid w:val="000E07E3"/>
    <w:rsid w:val="000E51C4"/>
    <w:rsid w:val="000E7583"/>
    <w:rsid w:val="000F189A"/>
    <w:rsid w:val="000F21C6"/>
    <w:rsid w:val="000F3CA8"/>
    <w:rsid w:val="000F428E"/>
    <w:rsid w:val="000F7672"/>
    <w:rsid w:val="000F78C8"/>
    <w:rsid w:val="00100DB6"/>
    <w:rsid w:val="0010144E"/>
    <w:rsid w:val="001015F4"/>
    <w:rsid w:val="0010318E"/>
    <w:rsid w:val="00103D6D"/>
    <w:rsid w:val="0010415B"/>
    <w:rsid w:val="001043C1"/>
    <w:rsid w:val="00104594"/>
    <w:rsid w:val="00104C61"/>
    <w:rsid w:val="00104C92"/>
    <w:rsid w:val="0010510A"/>
    <w:rsid w:val="00106EDC"/>
    <w:rsid w:val="00110F47"/>
    <w:rsid w:val="00110FB0"/>
    <w:rsid w:val="00112003"/>
    <w:rsid w:val="00112678"/>
    <w:rsid w:val="001135CF"/>
    <w:rsid w:val="00113ED5"/>
    <w:rsid w:val="001146CC"/>
    <w:rsid w:val="00114A3E"/>
    <w:rsid w:val="00115865"/>
    <w:rsid w:val="00121D96"/>
    <w:rsid w:val="00122729"/>
    <w:rsid w:val="00123EF3"/>
    <w:rsid w:val="00124546"/>
    <w:rsid w:val="0013194E"/>
    <w:rsid w:val="001329A3"/>
    <w:rsid w:val="00133005"/>
    <w:rsid w:val="0013347E"/>
    <w:rsid w:val="001337B9"/>
    <w:rsid w:val="00133B77"/>
    <w:rsid w:val="00133D26"/>
    <w:rsid w:val="00135098"/>
    <w:rsid w:val="0013527C"/>
    <w:rsid w:val="001355A3"/>
    <w:rsid w:val="0013573D"/>
    <w:rsid w:val="00136159"/>
    <w:rsid w:val="001375A2"/>
    <w:rsid w:val="00140748"/>
    <w:rsid w:val="00140E26"/>
    <w:rsid w:val="001416B5"/>
    <w:rsid w:val="001432C3"/>
    <w:rsid w:val="00143F07"/>
    <w:rsid w:val="00143FD7"/>
    <w:rsid w:val="00144169"/>
    <w:rsid w:val="0014484F"/>
    <w:rsid w:val="001464A5"/>
    <w:rsid w:val="0014701F"/>
    <w:rsid w:val="00147EAF"/>
    <w:rsid w:val="0015011A"/>
    <w:rsid w:val="00150382"/>
    <w:rsid w:val="00150841"/>
    <w:rsid w:val="00150D77"/>
    <w:rsid w:val="0015124C"/>
    <w:rsid w:val="00151300"/>
    <w:rsid w:val="001519F0"/>
    <w:rsid w:val="001522FA"/>
    <w:rsid w:val="001526E4"/>
    <w:rsid w:val="00153BBC"/>
    <w:rsid w:val="00153BC8"/>
    <w:rsid w:val="00154083"/>
    <w:rsid w:val="0015477B"/>
    <w:rsid w:val="0015587E"/>
    <w:rsid w:val="00156331"/>
    <w:rsid w:val="001575D0"/>
    <w:rsid w:val="00160949"/>
    <w:rsid w:val="00161CC5"/>
    <w:rsid w:val="001631A1"/>
    <w:rsid w:val="00165628"/>
    <w:rsid w:val="00171CD9"/>
    <w:rsid w:val="001724A7"/>
    <w:rsid w:val="00174FE7"/>
    <w:rsid w:val="0017584F"/>
    <w:rsid w:val="00175BC8"/>
    <w:rsid w:val="00176547"/>
    <w:rsid w:val="001771A6"/>
    <w:rsid w:val="00177F60"/>
    <w:rsid w:val="00183D45"/>
    <w:rsid w:val="00184E9C"/>
    <w:rsid w:val="0018521B"/>
    <w:rsid w:val="001853F8"/>
    <w:rsid w:val="00187C76"/>
    <w:rsid w:val="00187D83"/>
    <w:rsid w:val="00191409"/>
    <w:rsid w:val="001916FF"/>
    <w:rsid w:val="00192A2E"/>
    <w:rsid w:val="0019406B"/>
    <w:rsid w:val="001964A4"/>
    <w:rsid w:val="00197149"/>
    <w:rsid w:val="001A0BC6"/>
    <w:rsid w:val="001A3744"/>
    <w:rsid w:val="001A65D0"/>
    <w:rsid w:val="001A67C6"/>
    <w:rsid w:val="001A7240"/>
    <w:rsid w:val="001A7331"/>
    <w:rsid w:val="001B2343"/>
    <w:rsid w:val="001B243E"/>
    <w:rsid w:val="001B3CBB"/>
    <w:rsid w:val="001B410A"/>
    <w:rsid w:val="001B42D2"/>
    <w:rsid w:val="001B4891"/>
    <w:rsid w:val="001C08F2"/>
    <w:rsid w:val="001C0976"/>
    <w:rsid w:val="001C0B6C"/>
    <w:rsid w:val="001C0C0B"/>
    <w:rsid w:val="001C1078"/>
    <w:rsid w:val="001C22FA"/>
    <w:rsid w:val="001C2BB9"/>
    <w:rsid w:val="001C2EF9"/>
    <w:rsid w:val="001C3089"/>
    <w:rsid w:val="001C38D4"/>
    <w:rsid w:val="001C3F77"/>
    <w:rsid w:val="001C4F18"/>
    <w:rsid w:val="001C511A"/>
    <w:rsid w:val="001C51D8"/>
    <w:rsid w:val="001C56EC"/>
    <w:rsid w:val="001C5F28"/>
    <w:rsid w:val="001D195A"/>
    <w:rsid w:val="001D22C8"/>
    <w:rsid w:val="001D2DAD"/>
    <w:rsid w:val="001D2E73"/>
    <w:rsid w:val="001D5105"/>
    <w:rsid w:val="001D544D"/>
    <w:rsid w:val="001D5C47"/>
    <w:rsid w:val="001D6865"/>
    <w:rsid w:val="001D6AC4"/>
    <w:rsid w:val="001D6C5B"/>
    <w:rsid w:val="001D71E4"/>
    <w:rsid w:val="001D773D"/>
    <w:rsid w:val="001D7A29"/>
    <w:rsid w:val="001D7DED"/>
    <w:rsid w:val="001D7E8F"/>
    <w:rsid w:val="001E0768"/>
    <w:rsid w:val="001E0774"/>
    <w:rsid w:val="001E0B78"/>
    <w:rsid w:val="001E0CCE"/>
    <w:rsid w:val="001E1B72"/>
    <w:rsid w:val="001E3749"/>
    <w:rsid w:val="001E3C48"/>
    <w:rsid w:val="001E4B8F"/>
    <w:rsid w:val="001E51E3"/>
    <w:rsid w:val="001E606D"/>
    <w:rsid w:val="001E7789"/>
    <w:rsid w:val="001E7C96"/>
    <w:rsid w:val="001F012A"/>
    <w:rsid w:val="001F17F8"/>
    <w:rsid w:val="001F18FE"/>
    <w:rsid w:val="001F2006"/>
    <w:rsid w:val="001F2159"/>
    <w:rsid w:val="001F2830"/>
    <w:rsid w:val="001F2B21"/>
    <w:rsid w:val="001F2C6E"/>
    <w:rsid w:val="001F3F22"/>
    <w:rsid w:val="001F4728"/>
    <w:rsid w:val="001F4E86"/>
    <w:rsid w:val="001F66EE"/>
    <w:rsid w:val="001F6F35"/>
    <w:rsid w:val="001F712F"/>
    <w:rsid w:val="001F7378"/>
    <w:rsid w:val="00200A71"/>
    <w:rsid w:val="00201EA9"/>
    <w:rsid w:val="00203916"/>
    <w:rsid w:val="00203BF4"/>
    <w:rsid w:val="002050BE"/>
    <w:rsid w:val="0020542C"/>
    <w:rsid w:val="00205F42"/>
    <w:rsid w:val="002102A1"/>
    <w:rsid w:val="002107CA"/>
    <w:rsid w:val="00211C19"/>
    <w:rsid w:val="00211CDC"/>
    <w:rsid w:val="0021220E"/>
    <w:rsid w:val="00212D85"/>
    <w:rsid w:val="0021312D"/>
    <w:rsid w:val="00214839"/>
    <w:rsid w:val="00214900"/>
    <w:rsid w:val="00215458"/>
    <w:rsid w:val="00215DD3"/>
    <w:rsid w:val="00216642"/>
    <w:rsid w:val="00216EB2"/>
    <w:rsid w:val="00216FED"/>
    <w:rsid w:val="00217179"/>
    <w:rsid w:val="00221A91"/>
    <w:rsid w:val="00221AC8"/>
    <w:rsid w:val="00222162"/>
    <w:rsid w:val="002222A2"/>
    <w:rsid w:val="002229F1"/>
    <w:rsid w:val="002241F6"/>
    <w:rsid w:val="00225920"/>
    <w:rsid w:val="00225ABA"/>
    <w:rsid w:val="00225DC8"/>
    <w:rsid w:val="002265F3"/>
    <w:rsid w:val="0022674A"/>
    <w:rsid w:val="0022786E"/>
    <w:rsid w:val="00230324"/>
    <w:rsid w:val="0023104B"/>
    <w:rsid w:val="00233C83"/>
    <w:rsid w:val="00245088"/>
    <w:rsid w:val="0024609B"/>
    <w:rsid w:val="002461C0"/>
    <w:rsid w:val="00250E0C"/>
    <w:rsid w:val="00251C12"/>
    <w:rsid w:val="00252943"/>
    <w:rsid w:val="00254592"/>
    <w:rsid w:val="0025475A"/>
    <w:rsid w:val="00255317"/>
    <w:rsid w:val="002557F0"/>
    <w:rsid w:val="002558D0"/>
    <w:rsid w:val="00255D5F"/>
    <w:rsid w:val="00256225"/>
    <w:rsid w:val="002569D6"/>
    <w:rsid w:val="00262346"/>
    <w:rsid w:val="00262378"/>
    <w:rsid w:val="00263648"/>
    <w:rsid w:val="00263AEC"/>
    <w:rsid w:val="00263B33"/>
    <w:rsid w:val="00264703"/>
    <w:rsid w:val="00266815"/>
    <w:rsid w:val="0026780A"/>
    <w:rsid w:val="00267A55"/>
    <w:rsid w:val="00270709"/>
    <w:rsid w:val="00270D10"/>
    <w:rsid w:val="00271517"/>
    <w:rsid w:val="00271BB0"/>
    <w:rsid w:val="00273763"/>
    <w:rsid w:val="00273CC2"/>
    <w:rsid w:val="00276394"/>
    <w:rsid w:val="00276B4E"/>
    <w:rsid w:val="00277D5C"/>
    <w:rsid w:val="00281948"/>
    <w:rsid w:val="00281C4A"/>
    <w:rsid w:val="0028292A"/>
    <w:rsid w:val="002831F9"/>
    <w:rsid w:val="002844C3"/>
    <w:rsid w:val="00287831"/>
    <w:rsid w:val="00290462"/>
    <w:rsid w:val="00290F3D"/>
    <w:rsid w:val="00291AE9"/>
    <w:rsid w:val="00291FDE"/>
    <w:rsid w:val="00292016"/>
    <w:rsid w:val="00292CE6"/>
    <w:rsid w:val="002948E3"/>
    <w:rsid w:val="00295C9E"/>
    <w:rsid w:val="00296D36"/>
    <w:rsid w:val="00296D89"/>
    <w:rsid w:val="00296F4D"/>
    <w:rsid w:val="002973B2"/>
    <w:rsid w:val="002973BE"/>
    <w:rsid w:val="002975B5"/>
    <w:rsid w:val="00297819"/>
    <w:rsid w:val="002A0305"/>
    <w:rsid w:val="002A142E"/>
    <w:rsid w:val="002A45CA"/>
    <w:rsid w:val="002A46F1"/>
    <w:rsid w:val="002B01CD"/>
    <w:rsid w:val="002B2E4F"/>
    <w:rsid w:val="002B4E2F"/>
    <w:rsid w:val="002B5DBE"/>
    <w:rsid w:val="002B6D15"/>
    <w:rsid w:val="002B7619"/>
    <w:rsid w:val="002B7A4A"/>
    <w:rsid w:val="002C197C"/>
    <w:rsid w:val="002C19D8"/>
    <w:rsid w:val="002C61FB"/>
    <w:rsid w:val="002C6D86"/>
    <w:rsid w:val="002C6ECE"/>
    <w:rsid w:val="002C75F6"/>
    <w:rsid w:val="002C7C3B"/>
    <w:rsid w:val="002D0803"/>
    <w:rsid w:val="002D0DCB"/>
    <w:rsid w:val="002D1298"/>
    <w:rsid w:val="002D15D0"/>
    <w:rsid w:val="002D167D"/>
    <w:rsid w:val="002D220A"/>
    <w:rsid w:val="002D30DF"/>
    <w:rsid w:val="002D519B"/>
    <w:rsid w:val="002D5DC6"/>
    <w:rsid w:val="002D60AF"/>
    <w:rsid w:val="002D79B2"/>
    <w:rsid w:val="002E0073"/>
    <w:rsid w:val="002E1A23"/>
    <w:rsid w:val="002E1CC7"/>
    <w:rsid w:val="002E2E1A"/>
    <w:rsid w:val="002E3F0B"/>
    <w:rsid w:val="002E422C"/>
    <w:rsid w:val="002E4610"/>
    <w:rsid w:val="002E4BC7"/>
    <w:rsid w:val="002E57C1"/>
    <w:rsid w:val="002F1F03"/>
    <w:rsid w:val="002F2374"/>
    <w:rsid w:val="002F4639"/>
    <w:rsid w:val="002F5881"/>
    <w:rsid w:val="002F590F"/>
    <w:rsid w:val="0030083F"/>
    <w:rsid w:val="00300A83"/>
    <w:rsid w:val="003017CF"/>
    <w:rsid w:val="00301A10"/>
    <w:rsid w:val="00302568"/>
    <w:rsid w:val="0030304B"/>
    <w:rsid w:val="003034B6"/>
    <w:rsid w:val="003044F7"/>
    <w:rsid w:val="00304B1C"/>
    <w:rsid w:val="00311F52"/>
    <w:rsid w:val="00313026"/>
    <w:rsid w:val="00313EFA"/>
    <w:rsid w:val="0031621C"/>
    <w:rsid w:val="00317B8F"/>
    <w:rsid w:val="003206D7"/>
    <w:rsid w:val="00321736"/>
    <w:rsid w:val="00322C63"/>
    <w:rsid w:val="00323C02"/>
    <w:rsid w:val="0032788F"/>
    <w:rsid w:val="00327EC2"/>
    <w:rsid w:val="0033088C"/>
    <w:rsid w:val="00332C3F"/>
    <w:rsid w:val="00332D0F"/>
    <w:rsid w:val="003358BE"/>
    <w:rsid w:val="00336533"/>
    <w:rsid w:val="00336C3C"/>
    <w:rsid w:val="0033789C"/>
    <w:rsid w:val="0034246B"/>
    <w:rsid w:val="003431E1"/>
    <w:rsid w:val="003437B4"/>
    <w:rsid w:val="00344CE5"/>
    <w:rsid w:val="00345B7B"/>
    <w:rsid w:val="0034752A"/>
    <w:rsid w:val="00352099"/>
    <w:rsid w:val="00353877"/>
    <w:rsid w:val="00353AE6"/>
    <w:rsid w:val="0035405A"/>
    <w:rsid w:val="003540DD"/>
    <w:rsid w:val="00354B30"/>
    <w:rsid w:val="00357BD8"/>
    <w:rsid w:val="003614B2"/>
    <w:rsid w:val="00362266"/>
    <w:rsid w:val="00362D26"/>
    <w:rsid w:val="0036356D"/>
    <w:rsid w:val="00363DE0"/>
    <w:rsid w:val="00363F7E"/>
    <w:rsid w:val="00364191"/>
    <w:rsid w:val="0036448F"/>
    <w:rsid w:val="003646BB"/>
    <w:rsid w:val="00364BBC"/>
    <w:rsid w:val="00364DB7"/>
    <w:rsid w:val="003659FC"/>
    <w:rsid w:val="00365CAC"/>
    <w:rsid w:val="003671FB"/>
    <w:rsid w:val="003673CF"/>
    <w:rsid w:val="00367B63"/>
    <w:rsid w:val="00367DC0"/>
    <w:rsid w:val="003701DE"/>
    <w:rsid w:val="00370A5E"/>
    <w:rsid w:val="003727EA"/>
    <w:rsid w:val="003731EF"/>
    <w:rsid w:val="003735CC"/>
    <w:rsid w:val="003737D5"/>
    <w:rsid w:val="003757BB"/>
    <w:rsid w:val="00376009"/>
    <w:rsid w:val="00376635"/>
    <w:rsid w:val="00376E3A"/>
    <w:rsid w:val="00381154"/>
    <w:rsid w:val="00381481"/>
    <w:rsid w:val="00381923"/>
    <w:rsid w:val="00381CAA"/>
    <w:rsid w:val="00382186"/>
    <w:rsid w:val="003838A4"/>
    <w:rsid w:val="00383D79"/>
    <w:rsid w:val="00384A4C"/>
    <w:rsid w:val="00386229"/>
    <w:rsid w:val="00386D64"/>
    <w:rsid w:val="00391F25"/>
    <w:rsid w:val="00392E02"/>
    <w:rsid w:val="003930C0"/>
    <w:rsid w:val="003969A8"/>
    <w:rsid w:val="0039755C"/>
    <w:rsid w:val="003A0204"/>
    <w:rsid w:val="003A0F99"/>
    <w:rsid w:val="003A170C"/>
    <w:rsid w:val="003A3905"/>
    <w:rsid w:val="003A4C7C"/>
    <w:rsid w:val="003A55B1"/>
    <w:rsid w:val="003A6200"/>
    <w:rsid w:val="003A712C"/>
    <w:rsid w:val="003A7E77"/>
    <w:rsid w:val="003B0665"/>
    <w:rsid w:val="003B080A"/>
    <w:rsid w:val="003B0AD9"/>
    <w:rsid w:val="003B3F8D"/>
    <w:rsid w:val="003B4E89"/>
    <w:rsid w:val="003B5090"/>
    <w:rsid w:val="003B6329"/>
    <w:rsid w:val="003B6437"/>
    <w:rsid w:val="003C05FF"/>
    <w:rsid w:val="003C191B"/>
    <w:rsid w:val="003C256A"/>
    <w:rsid w:val="003C2CCB"/>
    <w:rsid w:val="003C2FD0"/>
    <w:rsid w:val="003C49CD"/>
    <w:rsid w:val="003C4D0E"/>
    <w:rsid w:val="003C5B92"/>
    <w:rsid w:val="003C72A4"/>
    <w:rsid w:val="003D0070"/>
    <w:rsid w:val="003D0AC3"/>
    <w:rsid w:val="003D10F9"/>
    <w:rsid w:val="003D140C"/>
    <w:rsid w:val="003D1B09"/>
    <w:rsid w:val="003D26E9"/>
    <w:rsid w:val="003D2790"/>
    <w:rsid w:val="003D2ECC"/>
    <w:rsid w:val="003D326E"/>
    <w:rsid w:val="003D3C30"/>
    <w:rsid w:val="003D3EB9"/>
    <w:rsid w:val="003D4584"/>
    <w:rsid w:val="003D48C7"/>
    <w:rsid w:val="003D4B52"/>
    <w:rsid w:val="003D4DA5"/>
    <w:rsid w:val="003D59A5"/>
    <w:rsid w:val="003D5C27"/>
    <w:rsid w:val="003D61F5"/>
    <w:rsid w:val="003D624C"/>
    <w:rsid w:val="003E2206"/>
    <w:rsid w:val="003E3786"/>
    <w:rsid w:val="003E3C7E"/>
    <w:rsid w:val="003E3C7F"/>
    <w:rsid w:val="003E5B07"/>
    <w:rsid w:val="003E621A"/>
    <w:rsid w:val="003E76B8"/>
    <w:rsid w:val="003F0769"/>
    <w:rsid w:val="003F0A77"/>
    <w:rsid w:val="003F1060"/>
    <w:rsid w:val="003F4803"/>
    <w:rsid w:val="003F5062"/>
    <w:rsid w:val="003F79E3"/>
    <w:rsid w:val="00402673"/>
    <w:rsid w:val="00403686"/>
    <w:rsid w:val="00403A22"/>
    <w:rsid w:val="00403BDE"/>
    <w:rsid w:val="00404214"/>
    <w:rsid w:val="004071FC"/>
    <w:rsid w:val="0040734E"/>
    <w:rsid w:val="00411FAB"/>
    <w:rsid w:val="004121DF"/>
    <w:rsid w:val="00412E36"/>
    <w:rsid w:val="00412F73"/>
    <w:rsid w:val="00413DD4"/>
    <w:rsid w:val="004151C3"/>
    <w:rsid w:val="0041556C"/>
    <w:rsid w:val="00415B10"/>
    <w:rsid w:val="00417A78"/>
    <w:rsid w:val="00417B61"/>
    <w:rsid w:val="00420EF4"/>
    <w:rsid w:val="0042206A"/>
    <w:rsid w:val="00422A6D"/>
    <w:rsid w:val="004234A5"/>
    <w:rsid w:val="0042370B"/>
    <w:rsid w:val="00423DDE"/>
    <w:rsid w:val="004240DD"/>
    <w:rsid w:val="004247BC"/>
    <w:rsid w:val="00424A63"/>
    <w:rsid w:val="00424FDD"/>
    <w:rsid w:val="004250C0"/>
    <w:rsid w:val="00425E81"/>
    <w:rsid w:val="00426F69"/>
    <w:rsid w:val="004277BF"/>
    <w:rsid w:val="0043030E"/>
    <w:rsid w:val="00430FF2"/>
    <w:rsid w:val="00431032"/>
    <w:rsid w:val="00432B0A"/>
    <w:rsid w:val="00432C63"/>
    <w:rsid w:val="00432EAA"/>
    <w:rsid w:val="004332DE"/>
    <w:rsid w:val="00435381"/>
    <w:rsid w:val="00436440"/>
    <w:rsid w:val="00441DB1"/>
    <w:rsid w:val="00442AE9"/>
    <w:rsid w:val="0044315A"/>
    <w:rsid w:val="00443E34"/>
    <w:rsid w:val="004440E7"/>
    <w:rsid w:val="004448B1"/>
    <w:rsid w:val="0044531A"/>
    <w:rsid w:val="00446441"/>
    <w:rsid w:val="0044762E"/>
    <w:rsid w:val="0044775E"/>
    <w:rsid w:val="004503F7"/>
    <w:rsid w:val="00451B2D"/>
    <w:rsid w:val="00452482"/>
    <w:rsid w:val="0045424D"/>
    <w:rsid w:val="00460F15"/>
    <w:rsid w:val="0046129D"/>
    <w:rsid w:val="00461670"/>
    <w:rsid w:val="004638EF"/>
    <w:rsid w:val="00464119"/>
    <w:rsid w:val="00464341"/>
    <w:rsid w:val="0046487B"/>
    <w:rsid w:val="00464E6A"/>
    <w:rsid w:val="0046678F"/>
    <w:rsid w:val="0046786A"/>
    <w:rsid w:val="00470FEE"/>
    <w:rsid w:val="004728FE"/>
    <w:rsid w:val="0047391D"/>
    <w:rsid w:val="00473F5C"/>
    <w:rsid w:val="00473F5E"/>
    <w:rsid w:val="004741AD"/>
    <w:rsid w:val="004746B3"/>
    <w:rsid w:val="004751CB"/>
    <w:rsid w:val="0047629E"/>
    <w:rsid w:val="0047679B"/>
    <w:rsid w:val="004773A1"/>
    <w:rsid w:val="004773E9"/>
    <w:rsid w:val="00481879"/>
    <w:rsid w:val="00481AA3"/>
    <w:rsid w:val="00481C60"/>
    <w:rsid w:val="00483230"/>
    <w:rsid w:val="004832A8"/>
    <w:rsid w:val="00484090"/>
    <w:rsid w:val="004840F2"/>
    <w:rsid w:val="004869FA"/>
    <w:rsid w:val="00487927"/>
    <w:rsid w:val="004912C5"/>
    <w:rsid w:val="00492A28"/>
    <w:rsid w:val="00495FF1"/>
    <w:rsid w:val="0049674F"/>
    <w:rsid w:val="004972C3"/>
    <w:rsid w:val="00497F82"/>
    <w:rsid w:val="004A17C7"/>
    <w:rsid w:val="004A3199"/>
    <w:rsid w:val="004A36BC"/>
    <w:rsid w:val="004A57C0"/>
    <w:rsid w:val="004A6860"/>
    <w:rsid w:val="004A692E"/>
    <w:rsid w:val="004B02CE"/>
    <w:rsid w:val="004B05DE"/>
    <w:rsid w:val="004B13A9"/>
    <w:rsid w:val="004B15ED"/>
    <w:rsid w:val="004B1B94"/>
    <w:rsid w:val="004B1C33"/>
    <w:rsid w:val="004B1F11"/>
    <w:rsid w:val="004B2950"/>
    <w:rsid w:val="004B298C"/>
    <w:rsid w:val="004B4B9F"/>
    <w:rsid w:val="004B69D4"/>
    <w:rsid w:val="004B6DF7"/>
    <w:rsid w:val="004B6F0E"/>
    <w:rsid w:val="004B7475"/>
    <w:rsid w:val="004B7525"/>
    <w:rsid w:val="004B7788"/>
    <w:rsid w:val="004C0509"/>
    <w:rsid w:val="004C1732"/>
    <w:rsid w:val="004C1B38"/>
    <w:rsid w:val="004C21E2"/>
    <w:rsid w:val="004C3DA4"/>
    <w:rsid w:val="004C4039"/>
    <w:rsid w:val="004C46CB"/>
    <w:rsid w:val="004C5BD8"/>
    <w:rsid w:val="004C5ED8"/>
    <w:rsid w:val="004C6A00"/>
    <w:rsid w:val="004C7059"/>
    <w:rsid w:val="004C73A4"/>
    <w:rsid w:val="004C75BA"/>
    <w:rsid w:val="004C7775"/>
    <w:rsid w:val="004C7985"/>
    <w:rsid w:val="004D1529"/>
    <w:rsid w:val="004D505A"/>
    <w:rsid w:val="004D5445"/>
    <w:rsid w:val="004D64C2"/>
    <w:rsid w:val="004D67FD"/>
    <w:rsid w:val="004D7F75"/>
    <w:rsid w:val="004E1813"/>
    <w:rsid w:val="004E287A"/>
    <w:rsid w:val="004E2F2B"/>
    <w:rsid w:val="004E3078"/>
    <w:rsid w:val="004E3403"/>
    <w:rsid w:val="004E4B64"/>
    <w:rsid w:val="004E4DE4"/>
    <w:rsid w:val="004E573F"/>
    <w:rsid w:val="004E5853"/>
    <w:rsid w:val="004E6A00"/>
    <w:rsid w:val="004E6C6B"/>
    <w:rsid w:val="004E7CB3"/>
    <w:rsid w:val="004F00F1"/>
    <w:rsid w:val="004F0994"/>
    <w:rsid w:val="004F1010"/>
    <w:rsid w:val="004F7912"/>
    <w:rsid w:val="004F7FCA"/>
    <w:rsid w:val="00500D7B"/>
    <w:rsid w:val="005019FD"/>
    <w:rsid w:val="005021D1"/>
    <w:rsid w:val="0050328D"/>
    <w:rsid w:val="00503517"/>
    <w:rsid w:val="005046C8"/>
    <w:rsid w:val="005046CE"/>
    <w:rsid w:val="0050513F"/>
    <w:rsid w:val="005115B0"/>
    <w:rsid w:val="005121A3"/>
    <w:rsid w:val="005126AD"/>
    <w:rsid w:val="00513622"/>
    <w:rsid w:val="005138C9"/>
    <w:rsid w:val="00516EBB"/>
    <w:rsid w:val="00523080"/>
    <w:rsid w:val="005239E9"/>
    <w:rsid w:val="0052401A"/>
    <w:rsid w:val="00524126"/>
    <w:rsid w:val="0052473D"/>
    <w:rsid w:val="0052561A"/>
    <w:rsid w:val="00525C8A"/>
    <w:rsid w:val="00525D56"/>
    <w:rsid w:val="00526B1F"/>
    <w:rsid w:val="00526C04"/>
    <w:rsid w:val="0052749C"/>
    <w:rsid w:val="0053088B"/>
    <w:rsid w:val="00532D83"/>
    <w:rsid w:val="00532DA6"/>
    <w:rsid w:val="005333D6"/>
    <w:rsid w:val="005346EC"/>
    <w:rsid w:val="0053471E"/>
    <w:rsid w:val="00536C87"/>
    <w:rsid w:val="005374AA"/>
    <w:rsid w:val="00540B63"/>
    <w:rsid w:val="005416C9"/>
    <w:rsid w:val="00541A00"/>
    <w:rsid w:val="00542146"/>
    <w:rsid w:val="00542F60"/>
    <w:rsid w:val="0054320D"/>
    <w:rsid w:val="005451AE"/>
    <w:rsid w:val="00546072"/>
    <w:rsid w:val="00546A39"/>
    <w:rsid w:val="00547CC2"/>
    <w:rsid w:val="0055049E"/>
    <w:rsid w:val="00550AC8"/>
    <w:rsid w:val="00550F0B"/>
    <w:rsid w:val="0055204C"/>
    <w:rsid w:val="00552D09"/>
    <w:rsid w:val="00553596"/>
    <w:rsid w:val="005553C5"/>
    <w:rsid w:val="00556C46"/>
    <w:rsid w:val="005600CC"/>
    <w:rsid w:val="005604F7"/>
    <w:rsid w:val="00560AEC"/>
    <w:rsid w:val="00561F6A"/>
    <w:rsid w:val="00563096"/>
    <w:rsid w:val="00563FB9"/>
    <w:rsid w:val="0056534D"/>
    <w:rsid w:val="00566926"/>
    <w:rsid w:val="00566CEF"/>
    <w:rsid w:val="00571558"/>
    <w:rsid w:val="0057198A"/>
    <w:rsid w:val="00572202"/>
    <w:rsid w:val="005726B8"/>
    <w:rsid w:val="00572732"/>
    <w:rsid w:val="00572FD3"/>
    <w:rsid w:val="00575094"/>
    <w:rsid w:val="00575421"/>
    <w:rsid w:val="00576C7B"/>
    <w:rsid w:val="005770C6"/>
    <w:rsid w:val="0057734D"/>
    <w:rsid w:val="005773A2"/>
    <w:rsid w:val="005816B3"/>
    <w:rsid w:val="00582015"/>
    <w:rsid w:val="0058303C"/>
    <w:rsid w:val="00583503"/>
    <w:rsid w:val="00583BFC"/>
    <w:rsid w:val="005841D5"/>
    <w:rsid w:val="00586D37"/>
    <w:rsid w:val="00590091"/>
    <w:rsid w:val="00590D9C"/>
    <w:rsid w:val="005919D7"/>
    <w:rsid w:val="00591FBD"/>
    <w:rsid w:val="00592145"/>
    <w:rsid w:val="00593300"/>
    <w:rsid w:val="00595026"/>
    <w:rsid w:val="00595198"/>
    <w:rsid w:val="00595ABE"/>
    <w:rsid w:val="005965FA"/>
    <w:rsid w:val="00597AF3"/>
    <w:rsid w:val="005A0876"/>
    <w:rsid w:val="005A08C9"/>
    <w:rsid w:val="005A16C2"/>
    <w:rsid w:val="005A1BE0"/>
    <w:rsid w:val="005A378B"/>
    <w:rsid w:val="005A4B4F"/>
    <w:rsid w:val="005A5B0D"/>
    <w:rsid w:val="005A6AA5"/>
    <w:rsid w:val="005A6CE6"/>
    <w:rsid w:val="005A6E70"/>
    <w:rsid w:val="005B085B"/>
    <w:rsid w:val="005B27AB"/>
    <w:rsid w:val="005B2F38"/>
    <w:rsid w:val="005B4824"/>
    <w:rsid w:val="005B4E3A"/>
    <w:rsid w:val="005B75BE"/>
    <w:rsid w:val="005C0362"/>
    <w:rsid w:val="005C1C59"/>
    <w:rsid w:val="005C2291"/>
    <w:rsid w:val="005C29FE"/>
    <w:rsid w:val="005C338F"/>
    <w:rsid w:val="005C3B40"/>
    <w:rsid w:val="005C40B1"/>
    <w:rsid w:val="005C59DF"/>
    <w:rsid w:val="005C6642"/>
    <w:rsid w:val="005C6D97"/>
    <w:rsid w:val="005C765D"/>
    <w:rsid w:val="005D0202"/>
    <w:rsid w:val="005D3200"/>
    <w:rsid w:val="005D4043"/>
    <w:rsid w:val="005D43C7"/>
    <w:rsid w:val="005D51C6"/>
    <w:rsid w:val="005D5415"/>
    <w:rsid w:val="005D5DA2"/>
    <w:rsid w:val="005D6E20"/>
    <w:rsid w:val="005E1C03"/>
    <w:rsid w:val="005E2C61"/>
    <w:rsid w:val="005E3347"/>
    <w:rsid w:val="005E400C"/>
    <w:rsid w:val="005E5847"/>
    <w:rsid w:val="005E643E"/>
    <w:rsid w:val="005E67AC"/>
    <w:rsid w:val="005E792D"/>
    <w:rsid w:val="005F0187"/>
    <w:rsid w:val="005F0B72"/>
    <w:rsid w:val="005F1D0F"/>
    <w:rsid w:val="005F2606"/>
    <w:rsid w:val="005F3080"/>
    <w:rsid w:val="005F6C48"/>
    <w:rsid w:val="005F6ED7"/>
    <w:rsid w:val="006013BD"/>
    <w:rsid w:val="00601861"/>
    <w:rsid w:val="00605580"/>
    <w:rsid w:val="006056CF"/>
    <w:rsid w:val="00606FAA"/>
    <w:rsid w:val="00607026"/>
    <w:rsid w:val="00607EB7"/>
    <w:rsid w:val="006106FB"/>
    <w:rsid w:val="00610721"/>
    <w:rsid w:val="0061314D"/>
    <w:rsid w:val="00613EF5"/>
    <w:rsid w:val="006140E1"/>
    <w:rsid w:val="00617600"/>
    <w:rsid w:val="0062021A"/>
    <w:rsid w:val="00620913"/>
    <w:rsid w:val="006209FA"/>
    <w:rsid w:val="006227B5"/>
    <w:rsid w:val="006238E4"/>
    <w:rsid w:val="0062393F"/>
    <w:rsid w:val="00623F1F"/>
    <w:rsid w:val="0062442E"/>
    <w:rsid w:val="0062474C"/>
    <w:rsid w:val="00624C49"/>
    <w:rsid w:val="006251BC"/>
    <w:rsid w:val="00625823"/>
    <w:rsid w:val="00625E3F"/>
    <w:rsid w:val="00626216"/>
    <w:rsid w:val="006262C3"/>
    <w:rsid w:val="00626657"/>
    <w:rsid w:val="00626D6C"/>
    <w:rsid w:val="00627B42"/>
    <w:rsid w:val="00631173"/>
    <w:rsid w:val="00632472"/>
    <w:rsid w:val="00632651"/>
    <w:rsid w:val="00633231"/>
    <w:rsid w:val="00633CB3"/>
    <w:rsid w:val="006346B1"/>
    <w:rsid w:val="00641ACC"/>
    <w:rsid w:val="00642F43"/>
    <w:rsid w:val="0064330C"/>
    <w:rsid w:val="00643338"/>
    <w:rsid w:val="00643A2B"/>
    <w:rsid w:val="00644ABC"/>
    <w:rsid w:val="00645A74"/>
    <w:rsid w:val="0064692F"/>
    <w:rsid w:val="00646D9D"/>
    <w:rsid w:val="00651DF3"/>
    <w:rsid w:val="00652ED8"/>
    <w:rsid w:val="00654252"/>
    <w:rsid w:val="006559D5"/>
    <w:rsid w:val="006564A4"/>
    <w:rsid w:val="00656F2A"/>
    <w:rsid w:val="00660316"/>
    <w:rsid w:val="00661CE6"/>
    <w:rsid w:val="00662E68"/>
    <w:rsid w:val="00663716"/>
    <w:rsid w:val="006638EC"/>
    <w:rsid w:val="006646FB"/>
    <w:rsid w:val="00664BA0"/>
    <w:rsid w:val="00667532"/>
    <w:rsid w:val="00667C5B"/>
    <w:rsid w:val="00667F3E"/>
    <w:rsid w:val="00670FF8"/>
    <w:rsid w:val="006716EF"/>
    <w:rsid w:val="00672CE3"/>
    <w:rsid w:val="00673A15"/>
    <w:rsid w:val="00673CD1"/>
    <w:rsid w:val="00674491"/>
    <w:rsid w:val="00674526"/>
    <w:rsid w:val="00674917"/>
    <w:rsid w:val="0067506B"/>
    <w:rsid w:val="00676754"/>
    <w:rsid w:val="00677777"/>
    <w:rsid w:val="006778AC"/>
    <w:rsid w:val="00677F49"/>
    <w:rsid w:val="00680481"/>
    <w:rsid w:val="006807BB"/>
    <w:rsid w:val="00681B4D"/>
    <w:rsid w:val="006823C2"/>
    <w:rsid w:val="0068469F"/>
    <w:rsid w:val="006857CD"/>
    <w:rsid w:val="0068595B"/>
    <w:rsid w:val="00685AB1"/>
    <w:rsid w:val="00691D31"/>
    <w:rsid w:val="00691D40"/>
    <w:rsid w:val="00692163"/>
    <w:rsid w:val="00692AD5"/>
    <w:rsid w:val="0069398A"/>
    <w:rsid w:val="00693F77"/>
    <w:rsid w:val="006959E5"/>
    <w:rsid w:val="006963D1"/>
    <w:rsid w:val="00696AE1"/>
    <w:rsid w:val="00697828"/>
    <w:rsid w:val="006A03C5"/>
    <w:rsid w:val="006A0A70"/>
    <w:rsid w:val="006A308F"/>
    <w:rsid w:val="006A37C5"/>
    <w:rsid w:val="006A390D"/>
    <w:rsid w:val="006A50B3"/>
    <w:rsid w:val="006A5B65"/>
    <w:rsid w:val="006A61D8"/>
    <w:rsid w:val="006A715B"/>
    <w:rsid w:val="006A7917"/>
    <w:rsid w:val="006A7A03"/>
    <w:rsid w:val="006B4251"/>
    <w:rsid w:val="006B431A"/>
    <w:rsid w:val="006B503F"/>
    <w:rsid w:val="006B60FC"/>
    <w:rsid w:val="006B6864"/>
    <w:rsid w:val="006B6E90"/>
    <w:rsid w:val="006B6F2E"/>
    <w:rsid w:val="006B6FAF"/>
    <w:rsid w:val="006B739F"/>
    <w:rsid w:val="006C0B3F"/>
    <w:rsid w:val="006C2638"/>
    <w:rsid w:val="006C378F"/>
    <w:rsid w:val="006C4ECA"/>
    <w:rsid w:val="006C4EDC"/>
    <w:rsid w:val="006C5506"/>
    <w:rsid w:val="006C5A1A"/>
    <w:rsid w:val="006C5A6C"/>
    <w:rsid w:val="006C5BFD"/>
    <w:rsid w:val="006C5DAD"/>
    <w:rsid w:val="006C774B"/>
    <w:rsid w:val="006C7EA7"/>
    <w:rsid w:val="006D1339"/>
    <w:rsid w:val="006D2204"/>
    <w:rsid w:val="006D32DD"/>
    <w:rsid w:val="006D3935"/>
    <w:rsid w:val="006D4734"/>
    <w:rsid w:val="006D57CC"/>
    <w:rsid w:val="006D68FD"/>
    <w:rsid w:val="006D76EB"/>
    <w:rsid w:val="006E2FB0"/>
    <w:rsid w:val="006E422D"/>
    <w:rsid w:val="006E58D2"/>
    <w:rsid w:val="006E620F"/>
    <w:rsid w:val="006E6DA5"/>
    <w:rsid w:val="006E70E1"/>
    <w:rsid w:val="006E787C"/>
    <w:rsid w:val="006E7E31"/>
    <w:rsid w:val="006E7EBA"/>
    <w:rsid w:val="006F1709"/>
    <w:rsid w:val="006F1DE0"/>
    <w:rsid w:val="006F2757"/>
    <w:rsid w:val="006F2ADA"/>
    <w:rsid w:val="006F3478"/>
    <w:rsid w:val="006F3FD0"/>
    <w:rsid w:val="006F482A"/>
    <w:rsid w:val="006F54F6"/>
    <w:rsid w:val="006F5ABF"/>
    <w:rsid w:val="006F6750"/>
    <w:rsid w:val="006F67DD"/>
    <w:rsid w:val="006F6BDF"/>
    <w:rsid w:val="006F6FA5"/>
    <w:rsid w:val="00700023"/>
    <w:rsid w:val="00701944"/>
    <w:rsid w:val="0070291B"/>
    <w:rsid w:val="00702FA5"/>
    <w:rsid w:val="00704194"/>
    <w:rsid w:val="007066AB"/>
    <w:rsid w:val="00707835"/>
    <w:rsid w:val="00707E02"/>
    <w:rsid w:val="00710E3F"/>
    <w:rsid w:val="00716281"/>
    <w:rsid w:val="0071655F"/>
    <w:rsid w:val="007171F6"/>
    <w:rsid w:val="007201DA"/>
    <w:rsid w:val="007208B5"/>
    <w:rsid w:val="00720C64"/>
    <w:rsid w:val="00720D64"/>
    <w:rsid w:val="0072423A"/>
    <w:rsid w:val="00724677"/>
    <w:rsid w:val="00724FB4"/>
    <w:rsid w:val="00725DF1"/>
    <w:rsid w:val="00727527"/>
    <w:rsid w:val="00730EB3"/>
    <w:rsid w:val="007313F7"/>
    <w:rsid w:val="0073149C"/>
    <w:rsid w:val="00733229"/>
    <w:rsid w:val="007336F8"/>
    <w:rsid w:val="00733875"/>
    <w:rsid w:val="007339E9"/>
    <w:rsid w:val="00735769"/>
    <w:rsid w:val="007404BD"/>
    <w:rsid w:val="00741A05"/>
    <w:rsid w:val="00742051"/>
    <w:rsid w:val="00743140"/>
    <w:rsid w:val="00743AAC"/>
    <w:rsid w:val="00743E6D"/>
    <w:rsid w:val="007448C2"/>
    <w:rsid w:val="00744AAC"/>
    <w:rsid w:val="00744B7D"/>
    <w:rsid w:val="00745028"/>
    <w:rsid w:val="007457AE"/>
    <w:rsid w:val="00745E83"/>
    <w:rsid w:val="00745EF8"/>
    <w:rsid w:val="00747311"/>
    <w:rsid w:val="00747A10"/>
    <w:rsid w:val="00750458"/>
    <w:rsid w:val="00750CEA"/>
    <w:rsid w:val="00750E39"/>
    <w:rsid w:val="00751A92"/>
    <w:rsid w:val="00753411"/>
    <w:rsid w:val="007539E7"/>
    <w:rsid w:val="00754230"/>
    <w:rsid w:val="00754677"/>
    <w:rsid w:val="00754690"/>
    <w:rsid w:val="00757A72"/>
    <w:rsid w:val="00760272"/>
    <w:rsid w:val="00760CD2"/>
    <w:rsid w:val="00761558"/>
    <w:rsid w:val="00762BBF"/>
    <w:rsid w:val="007635C9"/>
    <w:rsid w:val="0076400C"/>
    <w:rsid w:val="007646BE"/>
    <w:rsid w:val="00765834"/>
    <w:rsid w:val="00770402"/>
    <w:rsid w:val="00770A29"/>
    <w:rsid w:val="00772A22"/>
    <w:rsid w:val="00772B1C"/>
    <w:rsid w:val="00772E8D"/>
    <w:rsid w:val="00772EEE"/>
    <w:rsid w:val="007746D8"/>
    <w:rsid w:val="0077471D"/>
    <w:rsid w:val="00777562"/>
    <w:rsid w:val="00780491"/>
    <w:rsid w:val="00781A41"/>
    <w:rsid w:val="00781FE5"/>
    <w:rsid w:val="007822B0"/>
    <w:rsid w:val="00782EEF"/>
    <w:rsid w:val="0078391D"/>
    <w:rsid w:val="00784AC0"/>
    <w:rsid w:val="00784BC7"/>
    <w:rsid w:val="0078642D"/>
    <w:rsid w:val="007868B6"/>
    <w:rsid w:val="007875AD"/>
    <w:rsid w:val="00790078"/>
    <w:rsid w:val="00790803"/>
    <w:rsid w:val="007908B0"/>
    <w:rsid w:val="00790A98"/>
    <w:rsid w:val="00791043"/>
    <w:rsid w:val="00791B5D"/>
    <w:rsid w:val="007926F4"/>
    <w:rsid w:val="00793902"/>
    <w:rsid w:val="007941F6"/>
    <w:rsid w:val="00794542"/>
    <w:rsid w:val="007951E1"/>
    <w:rsid w:val="007955B3"/>
    <w:rsid w:val="007961F1"/>
    <w:rsid w:val="00796AE1"/>
    <w:rsid w:val="0079789B"/>
    <w:rsid w:val="00797A5B"/>
    <w:rsid w:val="007A0396"/>
    <w:rsid w:val="007A19A0"/>
    <w:rsid w:val="007A2AB9"/>
    <w:rsid w:val="007A31F3"/>
    <w:rsid w:val="007A34EA"/>
    <w:rsid w:val="007A386C"/>
    <w:rsid w:val="007A59BB"/>
    <w:rsid w:val="007A65F4"/>
    <w:rsid w:val="007A6B8B"/>
    <w:rsid w:val="007A73B5"/>
    <w:rsid w:val="007A785E"/>
    <w:rsid w:val="007A7C44"/>
    <w:rsid w:val="007B23CB"/>
    <w:rsid w:val="007B439C"/>
    <w:rsid w:val="007B7C22"/>
    <w:rsid w:val="007C0932"/>
    <w:rsid w:val="007C113C"/>
    <w:rsid w:val="007C156E"/>
    <w:rsid w:val="007C1ED2"/>
    <w:rsid w:val="007C275F"/>
    <w:rsid w:val="007C2789"/>
    <w:rsid w:val="007C3B00"/>
    <w:rsid w:val="007C3D45"/>
    <w:rsid w:val="007C4C5E"/>
    <w:rsid w:val="007C5853"/>
    <w:rsid w:val="007C5994"/>
    <w:rsid w:val="007C618A"/>
    <w:rsid w:val="007C7593"/>
    <w:rsid w:val="007C7B66"/>
    <w:rsid w:val="007C7BFA"/>
    <w:rsid w:val="007D082E"/>
    <w:rsid w:val="007D0DE6"/>
    <w:rsid w:val="007D15FA"/>
    <w:rsid w:val="007D1FBA"/>
    <w:rsid w:val="007D2727"/>
    <w:rsid w:val="007D42F0"/>
    <w:rsid w:val="007D670E"/>
    <w:rsid w:val="007D71B4"/>
    <w:rsid w:val="007E0B2A"/>
    <w:rsid w:val="007E1860"/>
    <w:rsid w:val="007E3E35"/>
    <w:rsid w:val="007E41F6"/>
    <w:rsid w:val="007E7230"/>
    <w:rsid w:val="007E797D"/>
    <w:rsid w:val="007E79A7"/>
    <w:rsid w:val="007F2DA4"/>
    <w:rsid w:val="007F2FB2"/>
    <w:rsid w:val="007F3751"/>
    <w:rsid w:val="007F3A08"/>
    <w:rsid w:val="007F580B"/>
    <w:rsid w:val="007F5BA2"/>
    <w:rsid w:val="007F5DFD"/>
    <w:rsid w:val="007F78C6"/>
    <w:rsid w:val="007F7C3C"/>
    <w:rsid w:val="007F7D78"/>
    <w:rsid w:val="008000AF"/>
    <w:rsid w:val="00801425"/>
    <w:rsid w:val="0080180C"/>
    <w:rsid w:val="0080344F"/>
    <w:rsid w:val="008035E3"/>
    <w:rsid w:val="00803EF6"/>
    <w:rsid w:val="00804300"/>
    <w:rsid w:val="00804DF1"/>
    <w:rsid w:val="00805475"/>
    <w:rsid w:val="00807D49"/>
    <w:rsid w:val="00810BAB"/>
    <w:rsid w:val="00811023"/>
    <w:rsid w:val="008124D4"/>
    <w:rsid w:val="00812DD7"/>
    <w:rsid w:val="0081497E"/>
    <w:rsid w:val="00815417"/>
    <w:rsid w:val="00815F5E"/>
    <w:rsid w:val="00815FA5"/>
    <w:rsid w:val="008209ED"/>
    <w:rsid w:val="008211F0"/>
    <w:rsid w:val="00822B71"/>
    <w:rsid w:val="00824454"/>
    <w:rsid w:val="008245CA"/>
    <w:rsid w:val="00824CA9"/>
    <w:rsid w:val="00824FF6"/>
    <w:rsid w:val="00825DF5"/>
    <w:rsid w:val="0082639C"/>
    <w:rsid w:val="0082655A"/>
    <w:rsid w:val="00826B4A"/>
    <w:rsid w:val="00826BC6"/>
    <w:rsid w:val="00826C81"/>
    <w:rsid w:val="00826DE3"/>
    <w:rsid w:val="00830D38"/>
    <w:rsid w:val="008310D6"/>
    <w:rsid w:val="008316A5"/>
    <w:rsid w:val="00831DDC"/>
    <w:rsid w:val="00833CBF"/>
    <w:rsid w:val="00833FB0"/>
    <w:rsid w:val="00834281"/>
    <w:rsid w:val="00834348"/>
    <w:rsid w:val="00834525"/>
    <w:rsid w:val="0083511B"/>
    <w:rsid w:val="008356DC"/>
    <w:rsid w:val="0083764D"/>
    <w:rsid w:val="00837F6F"/>
    <w:rsid w:val="008401C7"/>
    <w:rsid w:val="00840AA6"/>
    <w:rsid w:val="0084250F"/>
    <w:rsid w:val="008444F8"/>
    <w:rsid w:val="008461C4"/>
    <w:rsid w:val="00847D76"/>
    <w:rsid w:val="00850952"/>
    <w:rsid w:val="00850A86"/>
    <w:rsid w:val="00850DA0"/>
    <w:rsid w:val="00850E9F"/>
    <w:rsid w:val="00851C9D"/>
    <w:rsid w:val="00851E3C"/>
    <w:rsid w:val="00851F8C"/>
    <w:rsid w:val="00852370"/>
    <w:rsid w:val="00852852"/>
    <w:rsid w:val="00853982"/>
    <w:rsid w:val="008548EB"/>
    <w:rsid w:val="00855762"/>
    <w:rsid w:val="008566CE"/>
    <w:rsid w:val="00857087"/>
    <w:rsid w:val="00857CAF"/>
    <w:rsid w:val="008603CA"/>
    <w:rsid w:val="00860838"/>
    <w:rsid w:val="00860FB1"/>
    <w:rsid w:val="00861CFB"/>
    <w:rsid w:val="00862B2E"/>
    <w:rsid w:val="00864404"/>
    <w:rsid w:val="008662F8"/>
    <w:rsid w:val="0086726B"/>
    <w:rsid w:val="0086737F"/>
    <w:rsid w:val="00867ECA"/>
    <w:rsid w:val="00870F70"/>
    <w:rsid w:val="0087362A"/>
    <w:rsid w:val="00874033"/>
    <w:rsid w:val="00874928"/>
    <w:rsid w:val="008750D0"/>
    <w:rsid w:val="0088008A"/>
    <w:rsid w:val="00880534"/>
    <w:rsid w:val="0088134D"/>
    <w:rsid w:val="008817DD"/>
    <w:rsid w:val="00883847"/>
    <w:rsid w:val="00884251"/>
    <w:rsid w:val="0088588E"/>
    <w:rsid w:val="00885B66"/>
    <w:rsid w:val="00886765"/>
    <w:rsid w:val="00890628"/>
    <w:rsid w:val="008919CE"/>
    <w:rsid w:val="00892113"/>
    <w:rsid w:val="008922AE"/>
    <w:rsid w:val="00893330"/>
    <w:rsid w:val="00893AA3"/>
    <w:rsid w:val="00895634"/>
    <w:rsid w:val="00895A17"/>
    <w:rsid w:val="00895CEE"/>
    <w:rsid w:val="00896A3B"/>
    <w:rsid w:val="00896A75"/>
    <w:rsid w:val="00897920"/>
    <w:rsid w:val="00897FA3"/>
    <w:rsid w:val="008A0363"/>
    <w:rsid w:val="008A0FF9"/>
    <w:rsid w:val="008A1C8D"/>
    <w:rsid w:val="008A1D53"/>
    <w:rsid w:val="008A3A03"/>
    <w:rsid w:val="008A41CA"/>
    <w:rsid w:val="008A4556"/>
    <w:rsid w:val="008A64F0"/>
    <w:rsid w:val="008A67DE"/>
    <w:rsid w:val="008A7892"/>
    <w:rsid w:val="008A7B7F"/>
    <w:rsid w:val="008B0CD2"/>
    <w:rsid w:val="008B1CCC"/>
    <w:rsid w:val="008B2180"/>
    <w:rsid w:val="008B39A3"/>
    <w:rsid w:val="008B3CF9"/>
    <w:rsid w:val="008B4EF8"/>
    <w:rsid w:val="008B54C4"/>
    <w:rsid w:val="008B5D9F"/>
    <w:rsid w:val="008B5FF4"/>
    <w:rsid w:val="008B67E6"/>
    <w:rsid w:val="008B70E0"/>
    <w:rsid w:val="008C0310"/>
    <w:rsid w:val="008C118B"/>
    <w:rsid w:val="008C220F"/>
    <w:rsid w:val="008C24A6"/>
    <w:rsid w:val="008C251A"/>
    <w:rsid w:val="008C32CD"/>
    <w:rsid w:val="008C3E29"/>
    <w:rsid w:val="008C459C"/>
    <w:rsid w:val="008C4AE1"/>
    <w:rsid w:val="008C54C9"/>
    <w:rsid w:val="008C5573"/>
    <w:rsid w:val="008C6341"/>
    <w:rsid w:val="008C6873"/>
    <w:rsid w:val="008C6A69"/>
    <w:rsid w:val="008C74F9"/>
    <w:rsid w:val="008C7A14"/>
    <w:rsid w:val="008D03D5"/>
    <w:rsid w:val="008D0A99"/>
    <w:rsid w:val="008D429B"/>
    <w:rsid w:val="008D4314"/>
    <w:rsid w:val="008D48F9"/>
    <w:rsid w:val="008D5059"/>
    <w:rsid w:val="008D77D9"/>
    <w:rsid w:val="008D78DB"/>
    <w:rsid w:val="008E0848"/>
    <w:rsid w:val="008E3436"/>
    <w:rsid w:val="008E3709"/>
    <w:rsid w:val="008E3E59"/>
    <w:rsid w:val="008E4F8E"/>
    <w:rsid w:val="008E55BD"/>
    <w:rsid w:val="008E63D1"/>
    <w:rsid w:val="008E670B"/>
    <w:rsid w:val="008E74F7"/>
    <w:rsid w:val="008E7934"/>
    <w:rsid w:val="008F1BC5"/>
    <w:rsid w:val="008F1C62"/>
    <w:rsid w:val="008F21D6"/>
    <w:rsid w:val="008F4FC3"/>
    <w:rsid w:val="008F5D1A"/>
    <w:rsid w:val="008F758B"/>
    <w:rsid w:val="009000BB"/>
    <w:rsid w:val="00900D63"/>
    <w:rsid w:val="00900FA6"/>
    <w:rsid w:val="009017E0"/>
    <w:rsid w:val="009021A5"/>
    <w:rsid w:val="00904079"/>
    <w:rsid w:val="00904A4E"/>
    <w:rsid w:val="00904B6E"/>
    <w:rsid w:val="009053E3"/>
    <w:rsid w:val="00905F45"/>
    <w:rsid w:val="009111B9"/>
    <w:rsid w:val="0091246C"/>
    <w:rsid w:val="0091250C"/>
    <w:rsid w:val="00913EF8"/>
    <w:rsid w:val="00914572"/>
    <w:rsid w:val="00914D35"/>
    <w:rsid w:val="0091518B"/>
    <w:rsid w:val="009161A7"/>
    <w:rsid w:val="00916BEF"/>
    <w:rsid w:val="00916D3F"/>
    <w:rsid w:val="00916E6B"/>
    <w:rsid w:val="0091785D"/>
    <w:rsid w:val="00920F04"/>
    <w:rsid w:val="00921CAA"/>
    <w:rsid w:val="00922E47"/>
    <w:rsid w:val="00923351"/>
    <w:rsid w:val="00923834"/>
    <w:rsid w:val="009263C7"/>
    <w:rsid w:val="00926771"/>
    <w:rsid w:val="009267C2"/>
    <w:rsid w:val="009268DA"/>
    <w:rsid w:val="00926909"/>
    <w:rsid w:val="00926948"/>
    <w:rsid w:val="00927BB9"/>
    <w:rsid w:val="009300EC"/>
    <w:rsid w:val="0093083C"/>
    <w:rsid w:val="00931356"/>
    <w:rsid w:val="009320D0"/>
    <w:rsid w:val="00932556"/>
    <w:rsid w:val="00935C53"/>
    <w:rsid w:val="0093615B"/>
    <w:rsid w:val="00936E4E"/>
    <w:rsid w:val="00937C69"/>
    <w:rsid w:val="009402DC"/>
    <w:rsid w:val="00941B77"/>
    <w:rsid w:val="00941F86"/>
    <w:rsid w:val="009445B1"/>
    <w:rsid w:val="00946177"/>
    <w:rsid w:val="00946488"/>
    <w:rsid w:val="00947221"/>
    <w:rsid w:val="0094735A"/>
    <w:rsid w:val="00950A82"/>
    <w:rsid w:val="009525C2"/>
    <w:rsid w:val="00952F18"/>
    <w:rsid w:val="00953152"/>
    <w:rsid w:val="00953EF5"/>
    <w:rsid w:val="00955889"/>
    <w:rsid w:val="009564CC"/>
    <w:rsid w:val="00956E19"/>
    <w:rsid w:val="009579F6"/>
    <w:rsid w:val="00957BAB"/>
    <w:rsid w:val="009608F6"/>
    <w:rsid w:val="00961103"/>
    <w:rsid w:val="009625D3"/>
    <w:rsid w:val="00962B58"/>
    <w:rsid w:val="0096361F"/>
    <w:rsid w:val="0096435B"/>
    <w:rsid w:val="0096441B"/>
    <w:rsid w:val="00965325"/>
    <w:rsid w:val="00965380"/>
    <w:rsid w:val="009653A6"/>
    <w:rsid w:val="0096641E"/>
    <w:rsid w:val="00966A35"/>
    <w:rsid w:val="00967251"/>
    <w:rsid w:val="00970778"/>
    <w:rsid w:val="009712BE"/>
    <w:rsid w:val="0097189E"/>
    <w:rsid w:val="009732FB"/>
    <w:rsid w:val="00975D88"/>
    <w:rsid w:val="00976092"/>
    <w:rsid w:val="0097631A"/>
    <w:rsid w:val="00977137"/>
    <w:rsid w:val="0097755F"/>
    <w:rsid w:val="00980B1F"/>
    <w:rsid w:val="0098148B"/>
    <w:rsid w:val="0098266F"/>
    <w:rsid w:val="00984003"/>
    <w:rsid w:val="00984549"/>
    <w:rsid w:val="009848EE"/>
    <w:rsid w:val="00984CE4"/>
    <w:rsid w:val="00984E9E"/>
    <w:rsid w:val="00984F1A"/>
    <w:rsid w:val="00985688"/>
    <w:rsid w:val="00985BBF"/>
    <w:rsid w:val="00986376"/>
    <w:rsid w:val="00986947"/>
    <w:rsid w:val="009921CE"/>
    <w:rsid w:val="009930C2"/>
    <w:rsid w:val="00993426"/>
    <w:rsid w:val="00994459"/>
    <w:rsid w:val="009946FC"/>
    <w:rsid w:val="00994B01"/>
    <w:rsid w:val="00994BBB"/>
    <w:rsid w:val="00994E3B"/>
    <w:rsid w:val="009953BD"/>
    <w:rsid w:val="00996F6D"/>
    <w:rsid w:val="00997158"/>
    <w:rsid w:val="009A0FAE"/>
    <w:rsid w:val="009A1FED"/>
    <w:rsid w:val="009A2F28"/>
    <w:rsid w:val="009A3624"/>
    <w:rsid w:val="009A3F8B"/>
    <w:rsid w:val="009A46E5"/>
    <w:rsid w:val="009A5CA6"/>
    <w:rsid w:val="009A5D55"/>
    <w:rsid w:val="009A62BD"/>
    <w:rsid w:val="009A72C6"/>
    <w:rsid w:val="009B111A"/>
    <w:rsid w:val="009B17B8"/>
    <w:rsid w:val="009B194D"/>
    <w:rsid w:val="009B1E88"/>
    <w:rsid w:val="009B2568"/>
    <w:rsid w:val="009B3C98"/>
    <w:rsid w:val="009B465B"/>
    <w:rsid w:val="009B4981"/>
    <w:rsid w:val="009B6492"/>
    <w:rsid w:val="009B69BD"/>
    <w:rsid w:val="009C16CD"/>
    <w:rsid w:val="009C1C98"/>
    <w:rsid w:val="009C2862"/>
    <w:rsid w:val="009C5B0B"/>
    <w:rsid w:val="009C610E"/>
    <w:rsid w:val="009C613F"/>
    <w:rsid w:val="009C7EE6"/>
    <w:rsid w:val="009D0212"/>
    <w:rsid w:val="009D0D80"/>
    <w:rsid w:val="009D1FDB"/>
    <w:rsid w:val="009D338B"/>
    <w:rsid w:val="009D3CF4"/>
    <w:rsid w:val="009D4231"/>
    <w:rsid w:val="009D48E1"/>
    <w:rsid w:val="009D5203"/>
    <w:rsid w:val="009D5C18"/>
    <w:rsid w:val="009D6104"/>
    <w:rsid w:val="009D6145"/>
    <w:rsid w:val="009D7268"/>
    <w:rsid w:val="009E013E"/>
    <w:rsid w:val="009E01D0"/>
    <w:rsid w:val="009E17AB"/>
    <w:rsid w:val="009E1E26"/>
    <w:rsid w:val="009E343B"/>
    <w:rsid w:val="009E3565"/>
    <w:rsid w:val="009E47C3"/>
    <w:rsid w:val="009E4870"/>
    <w:rsid w:val="009E4E05"/>
    <w:rsid w:val="009E51C3"/>
    <w:rsid w:val="009E7E66"/>
    <w:rsid w:val="009F015B"/>
    <w:rsid w:val="009F0AB4"/>
    <w:rsid w:val="009F2356"/>
    <w:rsid w:val="009F4CF4"/>
    <w:rsid w:val="009F5D70"/>
    <w:rsid w:val="009F6032"/>
    <w:rsid w:val="009F6C98"/>
    <w:rsid w:val="009F7726"/>
    <w:rsid w:val="00A0070C"/>
    <w:rsid w:val="00A025C9"/>
    <w:rsid w:val="00A02967"/>
    <w:rsid w:val="00A032BD"/>
    <w:rsid w:val="00A03962"/>
    <w:rsid w:val="00A04074"/>
    <w:rsid w:val="00A04265"/>
    <w:rsid w:val="00A05425"/>
    <w:rsid w:val="00A06CC6"/>
    <w:rsid w:val="00A07F5A"/>
    <w:rsid w:val="00A10E85"/>
    <w:rsid w:val="00A11A41"/>
    <w:rsid w:val="00A12808"/>
    <w:rsid w:val="00A12882"/>
    <w:rsid w:val="00A13121"/>
    <w:rsid w:val="00A14084"/>
    <w:rsid w:val="00A1483A"/>
    <w:rsid w:val="00A15183"/>
    <w:rsid w:val="00A224C9"/>
    <w:rsid w:val="00A23BE6"/>
    <w:rsid w:val="00A240BC"/>
    <w:rsid w:val="00A24631"/>
    <w:rsid w:val="00A24839"/>
    <w:rsid w:val="00A2577B"/>
    <w:rsid w:val="00A2679F"/>
    <w:rsid w:val="00A26B99"/>
    <w:rsid w:val="00A273A7"/>
    <w:rsid w:val="00A27B69"/>
    <w:rsid w:val="00A30E6D"/>
    <w:rsid w:val="00A31FED"/>
    <w:rsid w:val="00A336D1"/>
    <w:rsid w:val="00A338B1"/>
    <w:rsid w:val="00A3424B"/>
    <w:rsid w:val="00A36A84"/>
    <w:rsid w:val="00A40124"/>
    <w:rsid w:val="00A40D04"/>
    <w:rsid w:val="00A41968"/>
    <w:rsid w:val="00A41B77"/>
    <w:rsid w:val="00A4323F"/>
    <w:rsid w:val="00A46587"/>
    <w:rsid w:val="00A46BAE"/>
    <w:rsid w:val="00A47696"/>
    <w:rsid w:val="00A5112C"/>
    <w:rsid w:val="00A51D64"/>
    <w:rsid w:val="00A522EB"/>
    <w:rsid w:val="00A52AFA"/>
    <w:rsid w:val="00A53143"/>
    <w:rsid w:val="00A5319A"/>
    <w:rsid w:val="00A53AB7"/>
    <w:rsid w:val="00A53AEB"/>
    <w:rsid w:val="00A54841"/>
    <w:rsid w:val="00A6126B"/>
    <w:rsid w:val="00A61472"/>
    <w:rsid w:val="00A61759"/>
    <w:rsid w:val="00A625B9"/>
    <w:rsid w:val="00A62A2F"/>
    <w:rsid w:val="00A64C64"/>
    <w:rsid w:val="00A67F2A"/>
    <w:rsid w:val="00A71CFA"/>
    <w:rsid w:val="00A746CC"/>
    <w:rsid w:val="00A74A28"/>
    <w:rsid w:val="00A75829"/>
    <w:rsid w:val="00A75EA8"/>
    <w:rsid w:val="00A762EF"/>
    <w:rsid w:val="00A76471"/>
    <w:rsid w:val="00A76B94"/>
    <w:rsid w:val="00A77768"/>
    <w:rsid w:val="00A80DD3"/>
    <w:rsid w:val="00A824BF"/>
    <w:rsid w:val="00A825CE"/>
    <w:rsid w:val="00A83E77"/>
    <w:rsid w:val="00A841FE"/>
    <w:rsid w:val="00A8575D"/>
    <w:rsid w:val="00A86414"/>
    <w:rsid w:val="00A86948"/>
    <w:rsid w:val="00A871F6"/>
    <w:rsid w:val="00A90140"/>
    <w:rsid w:val="00A90DF1"/>
    <w:rsid w:val="00A926BA"/>
    <w:rsid w:val="00A92847"/>
    <w:rsid w:val="00A92A59"/>
    <w:rsid w:val="00A94D98"/>
    <w:rsid w:val="00A95680"/>
    <w:rsid w:val="00A9657F"/>
    <w:rsid w:val="00A96AA6"/>
    <w:rsid w:val="00AA0621"/>
    <w:rsid w:val="00AA070A"/>
    <w:rsid w:val="00AA1D25"/>
    <w:rsid w:val="00AA2BED"/>
    <w:rsid w:val="00AA2F3F"/>
    <w:rsid w:val="00AA2FDB"/>
    <w:rsid w:val="00AA43A5"/>
    <w:rsid w:val="00AA7DE2"/>
    <w:rsid w:val="00AB0464"/>
    <w:rsid w:val="00AB1098"/>
    <w:rsid w:val="00AB1E57"/>
    <w:rsid w:val="00AB46AF"/>
    <w:rsid w:val="00AB4884"/>
    <w:rsid w:val="00AB4A5E"/>
    <w:rsid w:val="00AB4B7F"/>
    <w:rsid w:val="00AC06F1"/>
    <w:rsid w:val="00AC0EA1"/>
    <w:rsid w:val="00AC17B0"/>
    <w:rsid w:val="00AC291D"/>
    <w:rsid w:val="00AC39F8"/>
    <w:rsid w:val="00AC49E3"/>
    <w:rsid w:val="00AC4D2C"/>
    <w:rsid w:val="00AC5AEA"/>
    <w:rsid w:val="00AC70D4"/>
    <w:rsid w:val="00AC7703"/>
    <w:rsid w:val="00AD055E"/>
    <w:rsid w:val="00AD07A9"/>
    <w:rsid w:val="00AD0F13"/>
    <w:rsid w:val="00AD215C"/>
    <w:rsid w:val="00AD2BA8"/>
    <w:rsid w:val="00AD4693"/>
    <w:rsid w:val="00AD4F24"/>
    <w:rsid w:val="00AD6579"/>
    <w:rsid w:val="00AD69E2"/>
    <w:rsid w:val="00AD6AD3"/>
    <w:rsid w:val="00AE05FD"/>
    <w:rsid w:val="00AE0DC2"/>
    <w:rsid w:val="00AE11D3"/>
    <w:rsid w:val="00AE3A6C"/>
    <w:rsid w:val="00AE45CF"/>
    <w:rsid w:val="00AE50DE"/>
    <w:rsid w:val="00AE5347"/>
    <w:rsid w:val="00AE6138"/>
    <w:rsid w:val="00AE7327"/>
    <w:rsid w:val="00AE7FD1"/>
    <w:rsid w:val="00AF1940"/>
    <w:rsid w:val="00AF50A4"/>
    <w:rsid w:val="00AF6029"/>
    <w:rsid w:val="00B00639"/>
    <w:rsid w:val="00B013B5"/>
    <w:rsid w:val="00B01E1A"/>
    <w:rsid w:val="00B02111"/>
    <w:rsid w:val="00B029E0"/>
    <w:rsid w:val="00B02E55"/>
    <w:rsid w:val="00B0334E"/>
    <w:rsid w:val="00B03AE2"/>
    <w:rsid w:val="00B03E22"/>
    <w:rsid w:val="00B070C6"/>
    <w:rsid w:val="00B1066A"/>
    <w:rsid w:val="00B10DD8"/>
    <w:rsid w:val="00B12FAC"/>
    <w:rsid w:val="00B1466A"/>
    <w:rsid w:val="00B150BA"/>
    <w:rsid w:val="00B150F0"/>
    <w:rsid w:val="00B15155"/>
    <w:rsid w:val="00B1623C"/>
    <w:rsid w:val="00B16752"/>
    <w:rsid w:val="00B17206"/>
    <w:rsid w:val="00B17315"/>
    <w:rsid w:val="00B17723"/>
    <w:rsid w:val="00B17A9A"/>
    <w:rsid w:val="00B200C6"/>
    <w:rsid w:val="00B202AC"/>
    <w:rsid w:val="00B21F8D"/>
    <w:rsid w:val="00B228AE"/>
    <w:rsid w:val="00B22A5E"/>
    <w:rsid w:val="00B2373F"/>
    <w:rsid w:val="00B23E25"/>
    <w:rsid w:val="00B2467D"/>
    <w:rsid w:val="00B251F1"/>
    <w:rsid w:val="00B27197"/>
    <w:rsid w:val="00B27929"/>
    <w:rsid w:val="00B27AD9"/>
    <w:rsid w:val="00B300A6"/>
    <w:rsid w:val="00B32F46"/>
    <w:rsid w:val="00B33083"/>
    <w:rsid w:val="00B34300"/>
    <w:rsid w:val="00B347FD"/>
    <w:rsid w:val="00B37179"/>
    <w:rsid w:val="00B37921"/>
    <w:rsid w:val="00B414FA"/>
    <w:rsid w:val="00B43C5A"/>
    <w:rsid w:val="00B44421"/>
    <w:rsid w:val="00B456EA"/>
    <w:rsid w:val="00B47318"/>
    <w:rsid w:val="00B473E6"/>
    <w:rsid w:val="00B47907"/>
    <w:rsid w:val="00B503E8"/>
    <w:rsid w:val="00B51040"/>
    <w:rsid w:val="00B52690"/>
    <w:rsid w:val="00B54146"/>
    <w:rsid w:val="00B543A6"/>
    <w:rsid w:val="00B543E5"/>
    <w:rsid w:val="00B568B3"/>
    <w:rsid w:val="00B56981"/>
    <w:rsid w:val="00B569DB"/>
    <w:rsid w:val="00B56B0F"/>
    <w:rsid w:val="00B572C1"/>
    <w:rsid w:val="00B575A9"/>
    <w:rsid w:val="00B57B44"/>
    <w:rsid w:val="00B6146B"/>
    <w:rsid w:val="00B6229D"/>
    <w:rsid w:val="00B626F1"/>
    <w:rsid w:val="00B63140"/>
    <w:rsid w:val="00B64518"/>
    <w:rsid w:val="00B64732"/>
    <w:rsid w:val="00B64A5A"/>
    <w:rsid w:val="00B66183"/>
    <w:rsid w:val="00B66637"/>
    <w:rsid w:val="00B677FE"/>
    <w:rsid w:val="00B67D69"/>
    <w:rsid w:val="00B7146A"/>
    <w:rsid w:val="00B72020"/>
    <w:rsid w:val="00B7212A"/>
    <w:rsid w:val="00B72835"/>
    <w:rsid w:val="00B734EF"/>
    <w:rsid w:val="00B73CD8"/>
    <w:rsid w:val="00B75677"/>
    <w:rsid w:val="00B75B86"/>
    <w:rsid w:val="00B765A9"/>
    <w:rsid w:val="00B77385"/>
    <w:rsid w:val="00B80AD7"/>
    <w:rsid w:val="00B80E33"/>
    <w:rsid w:val="00B81394"/>
    <w:rsid w:val="00B82260"/>
    <w:rsid w:val="00B83E8D"/>
    <w:rsid w:val="00B84B1B"/>
    <w:rsid w:val="00B84C2F"/>
    <w:rsid w:val="00B84E19"/>
    <w:rsid w:val="00B85F4A"/>
    <w:rsid w:val="00B86CA2"/>
    <w:rsid w:val="00B87569"/>
    <w:rsid w:val="00B903DC"/>
    <w:rsid w:val="00B916F2"/>
    <w:rsid w:val="00B91D0E"/>
    <w:rsid w:val="00B937C6"/>
    <w:rsid w:val="00B952F0"/>
    <w:rsid w:val="00B966CD"/>
    <w:rsid w:val="00B96987"/>
    <w:rsid w:val="00B96B85"/>
    <w:rsid w:val="00B97410"/>
    <w:rsid w:val="00BA1F68"/>
    <w:rsid w:val="00BA2041"/>
    <w:rsid w:val="00BA2BFE"/>
    <w:rsid w:val="00BA366F"/>
    <w:rsid w:val="00BA568A"/>
    <w:rsid w:val="00BA68AC"/>
    <w:rsid w:val="00BA7350"/>
    <w:rsid w:val="00BA7576"/>
    <w:rsid w:val="00BB0321"/>
    <w:rsid w:val="00BB169B"/>
    <w:rsid w:val="00BB16D1"/>
    <w:rsid w:val="00BB19EB"/>
    <w:rsid w:val="00BB1FEB"/>
    <w:rsid w:val="00BB52E4"/>
    <w:rsid w:val="00BB75A2"/>
    <w:rsid w:val="00BB7D4A"/>
    <w:rsid w:val="00BC0A39"/>
    <w:rsid w:val="00BC0B3A"/>
    <w:rsid w:val="00BC1271"/>
    <w:rsid w:val="00BC1473"/>
    <w:rsid w:val="00BC1DA6"/>
    <w:rsid w:val="00BC1DE6"/>
    <w:rsid w:val="00BC26AC"/>
    <w:rsid w:val="00BC2A73"/>
    <w:rsid w:val="00BC2A99"/>
    <w:rsid w:val="00BC2D9D"/>
    <w:rsid w:val="00BC4186"/>
    <w:rsid w:val="00BC511C"/>
    <w:rsid w:val="00BC69B6"/>
    <w:rsid w:val="00BC6D22"/>
    <w:rsid w:val="00BC6E69"/>
    <w:rsid w:val="00BC7782"/>
    <w:rsid w:val="00BD3768"/>
    <w:rsid w:val="00BD4255"/>
    <w:rsid w:val="00BD5134"/>
    <w:rsid w:val="00BD6EFD"/>
    <w:rsid w:val="00BE046C"/>
    <w:rsid w:val="00BE0E37"/>
    <w:rsid w:val="00BE15AC"/>
    <w:rsid w:val="00BE1842"/>
    <w:rsid w:val="00BE22ED"/>
    <w:rsid w:val="00BE2484"/>
    <w:rsid w:val="00BE2C5F"/>
    <w:rsid w:val="00BE2CA9"/>
    <w:rsid w:val="00BE2E53"/>
    <w:rsid w:val="00BE441C"/>
    <w:rsid w:val="00BE5768"/>
    <w:rsid w:val="00BE67DF"/>
    <w:rsid w:val="00BF0393"/>
    <w:rsid w:val="00BF06FB"/>
    <w:rsid w:val="00BF1CD8"/>
    <w:rsid w:val="00BF2AFA"/>
    <w:rsid w:val="00BF3B50"/>
    <w:rsid w:val="00BF50B3"/>
    <w:rsid w:val="00BF6443"/>
    <w:rsid w:val="00BF6542"/>
    <w:rsid w:val="00BF7199"/>
    <w:rsid w:val="00C00D0F"/>
    <w:rsid w:val="00C00DF7"/>
    <w:rsid w:val="00C02EB2"/>
    <w:rsid w:val="00C03214"/>
    <w:rsid w:val="00C038F5"/>
    <w:rsid w:val="00C04744"/>
    <w:rsid w:val="00C05B22"/>
    <w:rsid w:val="00C06A42"/>
    <w:rsid w:val="00C07A95"/>
    <w:rsid w:val="00C12EB4"/>
    <w:rsid w:val="00C14252"/>
    <w:rsid w:val="00C147EE"/>
    <w:rsid w:val="00C14903"/>
    <w:rsid w:val="00C14DA1"/>
    <w:rsid w:val="00C155D7"/>
    <w:rsid w:val="00C15C92"/>
    <w:rsid w:val="00C17272"/>
    <w:rsid w:val="00C200C3"/>
    <w:rsid w:val="00C21121"/>
    <w:rsid w:val="00C23A4B"/>
    <w:rsid w:val="00C24F17"/>
    <w:rsid w:val="00C270DA"/>
    <w:rsid w:val="00C336CE"/>
    <w:rsid w:val="00C34219"/>
    <w:rsid w:val="00C3426B"/>
    <w:rsid w:val="00C34A51"/>
    <w:rsid w:val="00C35604"/>
    <w:rsid w:val="00C37114"/>
    <w:rsid w:val="00C3714D"/>
    <w:rsid w:val="00C37C7F"/>
    <w:rsid w:val="00C40AA8"/>
    <w:rsid w:val="00C4127D"/>
    <w:rsid w:val="00C41EA2"/>
    <w:rsid w:val="00C42061"/>
    <w:rsid w:val="00C424E4"/>
    <w:rsid w:val="00C428D9"/>
    <w:rsid w:val="00C43B60"/>
    <w:rsid w:val="00C441BE"/>
    <w:rsid w:val="00C444CA"/>
    <w:rsid w:val="00C447BF"/>
    <w:rsid w:val="00C45751"/>
    <w:rsid w:val="00C47E4E"/>
    <w:rsid w:val="00C515B8"/>
    <w:rsid w:val="00C5173A"/>
    <w:rsid w:val="00C518D9"/>
    <w:rsid w:val="00C52736"/>
    <w:rsid w:val="00C534F6"/>
    <w:rsid w:val="00C539ED"/>
    <w:rsid w:val="00C54604"/>
    <w:rsid w:val="00C54825"/>
    <w:rsid w:val="00C55894"/>
    <w:rsid w:val="00C57222"/>
    <w:rsid w:val="00C5745E"/>
    <w:rsid w:val="00C618E8"/>
    <w:rsid w:val="00C61B35"/>
    <w:rsid w:val="00C61DB8"/>
    <w:rsid w:val="00C6228C"/>
    <w:rsid w:val="00C624E7"/>
    <w:rsid w:val="00C62CDC"/>
    <w:rsid w:val="00C63DA2"/>
    <w:rsid w:val="00C63ED4"/>
    <w:rsid w:val="00C64E11"/>
    <w:rsid w:val="00C6730C"/>
    <w:rsid w:val="00C67E21"/>
    <w:rsid w:val="00C7159F"/>
    <w:rsid w:val="00C72F73"/>
    <w:rsid w:val="00C74BA7"/>
    <w:rsid w:val="00C75A8C"/>
    <w:rsid w:val="00C75EA5"/>
    <w:rsid w:val="00C76A90"/>
    <w:rsid w:val="00C76B9F"/>
    <w:rsid w:val="00C77D9D"/>
    <w:rsid w:val="00C800DE"/>
    <w:rsid w:val="00C80E73"/>
    <w:rsid w:val="00C811E0"/>
    <w:rsid w:val="00C819B5"/>
    <w:rsid w:val="00C81F96"/>
    <w:rsid w:val="00C82990"/>
    <w:rsid w:val="00C857DD"/>
    <w:rsid w:val="00C86254"/>
    <w:rsid w:val="00C87523"/>
    <w:rsid w:val="00C91FAC"/>
    <w:rsid w:val="00C92014"/>
    <w:rsid w:val="00C92E31"/>
    <w:rsid w:val="00C9379E"/>
    <w:rsid w:val="00C95854"/>
    <w:rsid w:val="00C95856"/>
    <w:rsid w:val="00C961DD"/>
    <w:rsid w:val="00C964A0"/>
    <w:rsid w:val="00C96B24"/>
    <w:rsid w:val="00C96C48"/>
    <w:rsid w:val="00C96DBA"/>
    <w:rsid w:val="00CA0DDF"/>
    <w:rsid w:val="00CA1839"/>
    <w:rsid w:val="00CA24C5"/>
    <w:rsid w:val="00CA2CDF"/>
    <w:rsid w:val="00CA50B7"/>
    <w:rsid w:val="00CA5AF0"/>
    <w:rsid w:val="00CB0327"/>
    <w:rsid w:val="00CB1A88"/>
    <w:rsid w:val="00CB2049"/>
    <w:rsid w:val="00CB3B87"/>
    <w:rsid w:val="00CB4079"/>
    <w:rsid w:val="00CB5029"/>
    <w:rsid w:val="00CC0F23"/>
    <w:rsid w:val="00CC138C"/>
    <w:rsid w:val="00CC155C"/>
    <w:rsid w:val="00CC17C0"/>
    <w:rsid w:val="00CC2C74"/>
    <w:rsid w:val="00CC2DE9"/>
    <w:rsid w:val="00CC478E"/>
    <w:rsid w:val="00CC4AF8"/>
    <w:rsid w:val="00CC4C4B"/>
    <w:rsid w:val="00CC4F01"/>
    <w:rsid w:val="00CC66A6"/>
    <w:rsid w:val="00CC6DC4"/>
    <w:rsid w:val="00CC74F0"/>
    <w:rsid w:val="00CD047E"/>
    <w:rsid w:val="00CD0EAD"/>
    <w:rsid w:val="00CD1783"/>
    <w:rsid w:val="00CD198A"/>
    <w:rsid w:val="00CD2B87"/>
    <w:rsid w:val="00CD4F3F"/>
    <w:rsid w:val="00CD66F3"/>
    <w:rsid w:val="00CD67E2"/>
    <w:rsid w:val="00CD6EC6"/>
    <w:rsid w:val="00CE033B"/>
    <w:rsid w:val="00CE09A5"/>
    <w:rsid w:val="00CE116B"/>
    <w:rsid w:val="00CE119F"/>
    <w:rsid w:val="00CE1438"/>
    <w:rsid w:val="00CE14D0"/>
    <w:rsid w:val="00CE157B"/>
    <w:rsid w:val="00CE2228"/>
    <w:rsid w:val="00CE3212"/>
    <w:rsid w:val="00CE4375"/>
    <w:rsid w:val="00CE4973"/>
    <w:rsid w:val="00CE5BD7"/>
    <w:rsid w:val="00CE5D47"/>
    <w:rsid w:val="00CE5DA2"/>
    <w:rsid w:val="00CE6FC8"/>
    <w:rsid w:val="00CF015E"/>
    <w:rsid w:val="00CF0314"/>
    <w:rsid w:val="00CF06CB"/>
    <w:rsid w:val="00CF24A6"/>
    <w:rsid w:val="00CF2A56"/>
    <w:rsid w:val="00CF319D"/>
    <w:rsid w:val="00CF35B8"/>
    <w:rsid w:val="00CF6257"/>
    <w:rsid w:val="00CF6931"/>
    <w:rsid w:val="00CF7A2F"/>
    <w:rsid w:val="00D02C0B"/>
    <w:rsid w:val="00D030F8"/>
    <w:rsid w:val="00D03F55"/>
    <w:rsid w:val="00D06834"/>
    <w:rsid w:val="00D06EF6"/>
    <w:rsid w:val="00D07278"/>
    <w:rsid w:val="00D1016E"/>
    <w:rsid w:val="00D10A59"/>
    <w:rsid w:val="00D1106B"/>
    <w:rsid w:val="00D14D9C"/>
    <w:rsid w:val="00D14F0E"/>
    <w:rsid w:val="00D152B8"/>
    <w:rsid w:val="00D1535B"/>
    <w:rsid w:val="00D1553F"/>
    <w:rsid w:val="00D15D7B"/>
    <w:rsid w:val="00D17010"/>
    <w:rsid w:val="00D2151B"/>
    <w:rsid w:val="00D2154D"/>
    <w:rsid w:val="00D219E8"/>
    <w:rsid w:val="00D21B71"/>
    <w:rsid w:val="00D23291"/>
    <w:rsid w:val="00D24665"/>
    <w:rsid w:val="00D247E6"/>
    <w:rsid w:val="00D275B3"/>
    <w:rsid w:val="00D27F83"/>
    <w:rsid w:val="00D326B8"/>
    <w:rsid w:val="00D32A8A"/>
    <w:rsid w:val="00D337AB"/>
    <w:rsid w:val="00D34F99"/>
    <w:rsid w:val="00D3568C"/>
    <w:rsid w:val="00D35CF8"/>
    <w:rsid w:val="00D35F15"/>
    <w:rsid w:val="00D37FD8"/>
    <w:rsid w:val="00D4626C"/>
    <w:rsid w:val="00D46E34"/>
    <w:rsid w:val="00D46E97"/>
    <w:rsid w:val="00D46F0A"/>
    <w:rsid w:val="00D476AE"/>
    <w:rsid w:val="00D479EF"/>
    <w:rsid w:val="00D47EC5"/>
    <w:rsid w:val="00D51070"/>
    <w:rsid w:val="00D521A1"/>
    <w:rsid w:val="00D53358"/>
    <w:rsid w:val="00D539A5"/>
    <w:rsid w:val="00D53C96"/>
    <w:rsid w:val="00D54888"/>
    <w:rsid w:val="00D562BF"/>
    <w:rsid w:val="00D566A3"/>
    <w:rsid w:val="00D57384"/>
    <w:rsid w:val="00D61E54"/>
    <w:rsid w:val="00D6251F"/>
    <w:rsid w:val="00D6260A"/>
    <w:rsid w:val="00D62850"/>
    <w:rsid w:val="00D62DC2"/>
    <w:rsid w:val="00D63524"/>
    <w:rsid w:val="00D65FA4"/>
    <w:rsid w:val="00D70E3F"/>
    <w:rsid w:val="00D712F6"/>
    <w:rsid w:val="00D71367"/>
    <w:rsid w:val="00D72725"/>
    <w:rsid w:val="00D74558"/>
    <w:rsid w:val="00D74E57"/>
    <w:rsid w:val="00D75E26"/>
    <w:rsid w:val="00D7654E"/>
    <w:rsid w:val="00D80190"/>
    <w:rsid w:val="00D80AF8"/>
    <w:rsid w:val="00D829AC"/>
    <w:rsid w:val="00D82E9E"/>
    <w:rsid w:val="00D83C62"/>
    <w:rsid w:val="00D84720"/>
    <w:rsid w:val="00D85802"/>
    <w:rsid w:val="00D86877"/>
    <w:rsid w:val="00D8694C"/>
    <w:rsid w:val="00D87067"/>
    <w:rsid w:val="00D874BE"/>
    <w:rsid w:val="00D87783"/>
    <w:rsid w:val="00D92E1E"/>
    <w:rsid w:val="00D94045"/>
    <w:rsid w:val="00D943CC"/>
    <w:rsid w:val="00D943D9"/>
    <w:rsid w:val="00D96372"/>
    <w:rsid w:val="00D96A10"/>
    <w:rsid w:val="00DA532F"/>
    <w:rsid w:val="00DA6DC8"/>
    <w:rsid w:val="00DA7209"/>
    <w:rsid w:val="00DA74B7"/>
    <w:rsid w:val="00DB0155"/>
    <w:rsid w:val="00DB04FF"/>
    <w:rsid w:val="00DB0BCD"/>
    <w:rsid w:val="00DB1058"/>
    <w:rsid w:val="00DB10A6"/>
    <w:rsid w:val="00DB3180"/>
    <w:rsid w:val="00DB42C4"/>
    <w:rsid w:val="00DB4853"/>
    <w:rsid w:val="00DB4EA1"/>
    <w:rsid w:val="00DB54F8"/>
    <w:rsid w:val="00DB5AD6"/>
    <w:rsid w:val="00DB6D1E"/>
    <w:rsid w:val="00DB7B6A"/>
    <w:rsid w:val="00DC0224"/>
    <w:rsid w:val="00DC0519"/>
    <w:rsid w:val="00DC08FC"/>
    <w:rsid w:val="00DC2357"/>
    <w:rsid w:val="00DC3065"/>
    <w:rsid w:val="00DC39E8"/>
    <w:rsid w:val="00DC4446"/>
    <w:rsid w:val="00DC4ACD"/>
    <w:rsid w:val="00DC4B6F"/>
    <w:rsid w:val="00DC5C9A"/>
    <w:rsid w:val="00DC629C"/>
    <w:rsid w:val="00DC629F"/>
    <w:rsid w:val="00DC653F"/>
    <w:rsid w:val="00DC7A52"/>
    <w:rsid w:val="00DC7B51"/>
    <w:rsid w:val="00DD096E"/>
    <w:rsid w:val="00DD0D7A"/>
    <w:rsid w:val="00DD10F9"/>
    <w:rsid w:val="00DD11DC"/>
    <w:rsid w:val="00DD39CB"/>
    <w:rsid w:val="00DD3FDE"/>
    <w:rsid w:val="00DD4E1E"/>
    <w:rsid w:val="00DD53C9"/>
    <w:rsid w:val="00DE1F31"/>
    <w:rsid w:val="00DE21BC"/>
    <w:rsid w:val="00DE2769"/>
    <w:rsid w:val="00DE31AD"/>
    <w:rsid w:val="00DE31B2"/>
    <w:rsid w:val="00DE327C"/>
    <w:rsid w:val="00DE3592"/>
    <w:rsid w:val="00DE5DF4"/>
    <w:rsid w:val="00DE702B"/>
    <w:rsid w:val="00DE77B9"/>
    <w:rsid w:val="00DE7C34"/>
    <w:rsid w:val="00DF005E"/>
    <w:rsid w:val="00DF010D"/>
    <w:rsid w:val="00DF0754"/>
    <w:rsid w:val="00DF0D52"/>
    <w:rsid w:val="00DF3937"/>
    <w:rsid w:val="00DF4615"/>
    <w:rsid w:val="00DF54F0"/>
    <w:rsid w:val="00DF57EE"/>
    <w:rsid w:val="00E00A35"/>
    <w:rsid w:val="00E00C0E"/>
    <w:rsid w:val="00E012A7"/>
    <w:rsid w:val="00E01873"/>
    <w:rsid w:val="00E02948"/>
    <w:rsid w:val="00E02D3C"/>
    <w:rsid w:val="00E03074"/>
    <w:rsid w:val="00E040B9"/>
    <w:rsid w:val="00E05039"/>
    <w:rsid w:val="00E051BB"/>
    <w:rsid w:val="00E05BE0"/>
    <w:rsid w:val="00E05F6A"/>
    <w:rsid w:val="00E0610D"/>
    <w:rsid w:val="00E066F1"/>
    <w:rsid w:val="00E12F05"/>
    <w:rsid w:val="00E13BBB"/>
    <w:rsid w:val="00E16C30"/>
    <w:rsid w:val="00E17BBA"/>
    <w:rsid w:val="00E17C60"/>
    <w:rsid w:val="00E17EFE"/>
    <w:rsid w:val="00E21242"/>
    <w:rsid w:val="00E21483"/>
    <w:rsid w:val="00E2286E"/>
    <w:rsid w:val="00E22B72"/>
    <w:rsid w:val="00E24900"/>
    <w:rsid w:val="00E25B8C"/>
    <w:rsid w:val="00E25E81"/>
    <w:rsid w:val="00E26A66"/>
    <w:rsid w:val="00E2709F"/>
    <w:rsid w:val="00E302BF"/>
    <w:rsid w:val="00E30C72"/>
    <w:rsid w:val="00E31258"/>
    <w:rsid w:val="00E31900"/>
    <w:rsid w:val="00E31AC7"/>
    <w:rsid w:val="00E3233B"/>
    <w:rsid w:val="00E324B6"/>
    <w:rsid w:val="00E33237"/>
    <w:rsid w:val="00E33A2F"/>
    <w:rsid w:val="00E33A8A"/>
    <w:rsid w:val="00E34DB1"/>
    <w:rsid w:val="00E352AC"/>
    <w:rsid w:val="00E35E20"/>
    <w:rsid w:val="00E35EA5"/>
    <w:rsid w:val="00E37A8D"/>
    <w:rsid w:val="00E408D8"/>
    <w:rsid w:val="00E43312"/>
    <w:rsid w:val="00E44EAE"/>
    <w:rsid w:val="00E45394"/>
    <w:rsid w:val="00E459F5"/>
    <w:rsid w:val="00E4619C"/>
    <w:rsid w:val="00E47214"/>
    <w:rsid w:val="00E473AB"/>
    <w:rsid w:val="00E47B65"/>
    <w:rsid w:val="00E503D6"/>
    <w:rsid w:val="00E505F3"/>
    <w:rsid w:val="00E50E5B"/>
    <w:rsid w:val="00E50F1C"/>
    <w:rsid w:val="00E51125"/>
    <w:rsid w:val="00E5235A"/>
    <w:rsid w:val="00E525B9"/>
    <w:rsid w:val="00E53BFC"/>
    <w:rsid w:val="00E5468C"/>
    <w:rsid w:val="00E55A35"/>
    <w:rsid w:val="00E55E00"/>
    <w:rsid w:val="00E56053"/>
    <w:rsid w:val="00E56B2B"/>
    <w:rsid w:val="00E57AF0"/>
    <w:rsid w:val="00E60F50"/>
    <w:rsid w:val="00E61874"/>
    <w:rsid w:val="00E62584"/>
    <w:rsid w:val="00E62A56"/>
    <w:rsid w:val="00E632EC"/>
    <w:rsid w:val="00E63EFD"/>
    <w:rsid w:val="00E648C0"/>
    <w:rsid w:val="00E6724A"/>
    <w:rsid w:val="00E67C1D"/>
    <w:rsid w:val="00E67DC3"/>
    <w:rsid w:val="00E7084A"/>
    <w:rsid w:val="00E7127D"/>
    <w:rsid w:val="00E72C10"/>
    <w:rsid w:val="00E73B30"/>
    <w:rsid w:val="00E74298"/>
    <w:rsid w:val="00E75B15"/>
    <w:rsid w:val="00E76009"/>
    <w:rsid w:val="00E768ED"/>
    <w:rsid w:val="00E80D0A"/>
    <w:rsid w:val="00E82B19"/>
    <w:rsid w:val="00E85589"/>
    <w:rsid w:val="00E8619B"/>
    <w:rsid w:val="00E87091"/>
    <w:rsid w:val="00E874B3"/>
    <w:rsid w:val="00E87F28"/>
    <w:rsid w:val="00E91041"/>
    <w:rsid w:val="00E9199E"/>
    <w:rsid w:val="00E93C44"/>
    <w:rsid w:val="00E93D55"/>
    <w:rsid w:val="00E94066"/>
    <w:rsid w:val="00E950FB"/>
    <w:rsid w:val="00E952EC"/>
    <w:rsid w:val="00E966ED"/>
    <w:rsid w:val="00E96E34"/>
    <w:rsid w:val="00E97E0A"/>
    <w:rsid w:val="00EA00A7"/>
    <w:rsid w:val="00EA1BA1"/>
    <w:rsid w:val="00EA1E6D"/>
    <w:rsid w:val="00EA296E"/>
    <w:rsid w:val="00EA5DEC"/>
    <w:rsid w:val="00EA7D20"/>
    <w:rsid w:val="00EB11DD"/>
    <w:rsid w:val="00EB232D"/>
    <w:rsid w:val="00EB27E9"/>
    <w:rsid w:val="00EB5030"/>
    <w:rsid w:val="00EB50FE"/>
    <w:rsid w:val="00EB567D"/>
    <w:rsid w:val="00EB56B3"/>
    <w:rsid w:val="00EB56E6"/>
    <w:rsid w:val="00EB5801"/>
    <w:rsid w:val="00EB633C"/>
    <w:rsid w:val="00EB6577"/>
    <w:rsid w:val="00EB690D"/>
    <w:rsid w:val="00EB7EBC"/>
    <w:rsid w:val="00EC0991"/>
    <w:rsid w:val="00EC1465"/>
    <w:rsid w:val="00EC261D"/>
    <w:rsid w:val="00EC2EFE"/>
    <w:rsid w:val="00EC3D84"/>
    <w:rsid w:val="00EC52A3"/>
    <w:rsid w:val="00EC5714"/>
    <w:rsid w:val="00EC66AC"/>
    <w:rsid w:val="00EC71D4"/>
    <w:rsid w:val="00EC7CE1"/>
    <w:rsid w:val="00ED16C4"/>
    <w:rsid w:val="00ED1AAF"/>
    <w:rsid w:val="00ED1DD4"/>
    <w:rsid w:val="00ED3DA1"/>
    <w:rsid w:val="00ED4279"/>
    <w:rsid w:val="00ED4D45"/>
    <w:rsid w:val="00ED53C7"/>
    <w:rsid w:val="00ED7D4A"/>
    <w:rsid w:val="00ED7EAA"/>
    <w:rsid w:val="00EE19B9"/>
    <w:rsid w:val="00EE300B"/>
    <w:rsid w:val="00EE3AF8"/>
    <w:rsid w:val="00EE3D65"/>
    <w:rsid w:val="00EE5C92"/>
    <w:rsid w:val="00EF10D5"/>
    <w:rsid w:val="00EF1398"/>
    <w:rsid w:val="00EF1404"/>
    <w:rsid w:val="00EF2EFA"/>
    <w:rsid w:val="00EF49A2"/>
    <w:rsid w:val="00EF4CAD"/>
    <w:rsid w:val="00EF4CB9"/>
    <w:rsid w:val="00EF6495"/>
    <w:rsid w:val="00EF69C7"/>
    <w:rsid w:val="00F011C0"/>
    <w:rsid w:val="00F01E09"/>
    <w:rsid w:val="00F02765"/>
    <w:rsid w:val="00F04104"/>
    <w:rsid w:val="00F07FA6"/>
    <w:rsid w:val="00F11ADE"/>
    <w:rsid w:val="00F1261A"/>
    <w:rsid w:val="00F13651"/>
    <w:rsid w:val="00F13789"/>
    <w:rsid w:val="00F138B6"/>
    <w:rsid w:val="00F13E50"/>
    <w:rsid w:val="00F156BC"/>
    <w:rsid w:val="00F16035"/>
    <w:rsid w:val="00F16109"/>
    <w:rsid w:val="00F16FD3"/>
    <w:rsid w:val="00F17D80"/>
    <w:rsid w:val="00F207B8"/>
    <w:rsid w:val="00F221CF"/>
    <w:rsid w:val="00F23849"/>
    <w:rsid w:val="00F24A1A"/>
    <w:rsid w:val="00F24A39"/>
    <w:rsid w:val="00F24CED"/>
    <w:rsid w:val="00F24D47"/>
    <w:rsid w:val="00F251E8"/>
    <w:rsid w:val="00F2563A"/>
    <w:rsid w:val="00F2585B"/>
    <w:rsid w:val="00F25ABE"/>
    <w:rsid w:val="00F25E68"/>
    <w:rsid w:val="00F2653A"/>
    <w:rsid w:val="00F306BF"/>
    <w:rsid w:val="00F3195D"/>
    <w:rsid w:val="00F319E0"/>
    <w:rsid w:val="00F31C94"/>
    <w:rsid w:val="00F33A12"/>
    <w:rsid w:val="00F344A2"/>
    <w:rsid w:val="00F34CDF"/>
    <w:rsid w:val="00F35483"/>
    <w:rsid w:val="00F370BF"/>
    <w:rsid w:val="00F4178F"/>
    <w:rsid w:val="00F43558"/>
    <w:rsid w:val="00F4762B"/>
    <w:rsid w:val="00F50361"/>
    <w:rsid w:val="00F5047B"/>
    <w:rsid w:val="00F51813"/>
    <w:rsid w:val="00F54E72"/>
    <w:rsid w:val="00F57A2A"/>
    <w:rsid w:val="00F57AC6"/>
    <w:rsid w:val="00F6048D"/>
    <w:rsid w:val="00F65018"/>
    <w:rsid w:val="00F666E4"/>
    <w:rsid w:val="00F66D46"/>
    <w:rsid w:val="00F70733"/>
    <w:rsid w:val="00F713B3"/>
    <w:rsid w:val="00F71426"/>
    <w:rsid w:val="00F71C7D"/>
    <w:rsid w:val="00F72250"/>
    <w:rsid w:val="00F723D9"/>
    <w:rsid w:val="00F73AF2"/>
    <w:rsid w:val="00F750A1"/>
    <w:rsid w:val="00F77737"/>
    <w:rsid w:val="00F80657"/>
    <w:rsid w:val="00F8071B"/>
    <w:rsid w:val="00F809BE"/>
    <w:rsid w:val="00F80E86"/>
    <w:rsid w:val="00F82040"/>
    <w:rsid w:val="00F84288"/>
    <w:rsid w:val="00F843E3"/>
    <w:rsid w:val="00F84E30"/>
    <w:rsid w:val="00F852FD"/>
    <w:rsid w:val="00F85437"/>
    <w:rsid w:val="00F86061"/>
    <w:rsid w:val="00F907D5"/>
    <w:rsid w:val="00F90E24"/>
    <w:rsid w:val="00F915D4"/>
    <w:rsid w:val="00F9168F"/>
    <w:rsid w:val="00F92365"/>
    <w:rsid w:val="00F961B2"/>
    <w:rsid w:val="00F9725C"/>
    <w:rsid w:val="00FA05BD"/>
    <w:rsid w:val="00FA0A0C"/>
    <w:rsid w:val="00FA27A0"/>
    <w:rsid w:val="00FA3556"/>
    <w:rsid w:val="00FA4E9D"/>
    <w:rsid w:val="00FA658C"/>
    <w:rsid w:val="00FA6B93"/>
    <w:rsid w:val="00FA77ED"/>
    <w:rsid w:val="00FB3E55"/>
    <w:rsid w:val="00FB6BD8"/>
    <w:rsid w:val="00FB79B9"/>
    <w:rsid w:val="00FB7A5C"/>
    <w:rsid w:val="00FC02B4"/>
    <w:rsid w:val="00FC032E"/>
    <w:rsid w:val="00FC1BB7"/>
    <w:rsid w:val="00FC1E05"/>
    <w:rsid w:val="00FC2309"/>
    <w:rsid w:val="00FC24ED"/>
    <w:rsid w:val="00FC3712"/>
    <w:rsid w:val="00FC3993"/>
    <w:rsid w:val="00FC5A21"/>
    <w:rsid w:val="00FC5D85"/>
    <w:rsid w:val="00FC6797"/>
    <w:rsid w:val="00FC7774"/>
    <w:rsid w:val="00FD02E6"/>
    <w:rsid w:val="00FD0BB3"/>
    <w:rsid w:val="00FD1036"/>
    <w:rsid w:val="00FD2345"/>
    <w:rsid w:val="00FD2F67"/>
    <w:rsid w:val="00FD3A2E"/>
    <w:rsid w:val="00FD5639"/>
    <w:rsid w:val="00FD5EF4"/>
    <w:rsid w:val="00FD6023"/>
    <w:rsid w:val="00FD661A"/>
    <w:rsid w:val="00FD7734"/>
    <w:rsid w:val="00FE0C36"/>
    <w:rsid w:val="00FE1F73"/>
    <w:rsid w:val="00FE2380"/>
    <w:rsid w:val="00FE34DB"/>
    <w:rsid w:val="00FE4AD8"/>
    <w:rsid w:val="00FE4BBC"/>
    <w:rsid w:val="00FE77D0"/>
    <w:rsid w:val="00FF0B12"/>
    <w:rsid w:val="00FF186C"/>
    <w:rsid w:val="00FF21BE"/>
    <w:rsid w:val="00FF271B"/>
    <w:rsid w:val="00FF2D69"/>
    <w:rsid w:val="00FF378D"/>
    <w:rsid w:val="00FF3A8D"/>
    <w:rsid w:val="00FF59BD"/>
    <w:rsid w:val="00FF5DCF"/>
    <w:rsid w:val="00FF76FE"/>
    <w:rsid w:val="00FF7ACA"/>
    <w:rsid w:val="00FF7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51F84"/>
  <w15:docId w15:val="{C8082B7D-A5F6-1F47-A3D1-3F635CF8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575094"/>
    <w:pPr>
      <w:numPr>
        <w:numId w:val="2"/>
      </w:numPr>
      <w:spacing w:after="120" w:line="240" w:lineRule="auto"/>
      <w:outlineLvl w:val="0"/>
    </w:pPr>
    <w:rPr>
      <w:rFonts w:cstheme="minorHAnsi"/>
      <w:b/>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543A6"/>
    <w:pPr>
      <w:tabs>
        <w:tab w:val="center" w:pos="4536"/>
        <w:tab w:val="right" w:pos="9072"/>
      </w:tabs>
      <w:spacing w:after="0" w:line="240" w:lineRule="auto"/>
    </w:pPr>
  </w:style>
  <w:style w:type="character" w:customStyle="1" w:styleId="HlavikaChar">
    <w:name w:val="Hlavička Char"/>
    <w:basedOn w:val="Predvolenpsmoodseku"/>
    <w:link w:val="Hlavika"/>
    <w:rsid w:val="00B543A6"/>
  </w:style>
  <w:style w:type="paragraph" w:styleId="Pta">
    <w:name w:val="footer"/>
    <w:basedOn w:val="Normlny"/>
    <w:link w:val="PtaChar"/>
    <w:uiPriority w:val="99"/>
    <w:unhideWhenUsed/>
    <w:rsid w:val="00B543A6"/>
    <w:pPr>
      <w:tabs>
        <w:tab w:val="center" w:pos="4536"/>
        <w:tab w:val="right" w:pos="9072"/>
      </w:tabs>
      <w:spacing w:after="0" w:line="240" w:lineRule="auto"/>
    </w:pPr>
  </w:style>
  <w:style w:type="character" w:customStyle="1" w:styleId="PtaChar">
    <w:name w:val="Päta Char"/>
    <w:basedOn w:val="Predvolenpsmoodseku"/>
    <w:link w:val="Pta"/>
    <w:uiPriority w:val="99"/>
    <w:rsid w:val="00B543A6"/>
  </w:style>
  <w:style w:type="table" w:styleId="Mriekatabuky">
    <w:name w:val="Table Grid"/>
    <w:basedOn w:val="Normlnatabuka"/>
    <w:uiPriority w:val="39"/>
    <w:rsid w:val="00B5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slovantext">
    <w:name w:val="1.1 Číslovaný text"/>
    <w:basedOn w:val="Normlny"/>
    <w:link w:val="11slovantextChar"/>
    <w:rsid w:val="008817D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8817DD"/>
    <w:rPr>
      <w:rFonts w:ascii="Calibri" w:eastAsia="Times New Roman" w:hAnsi="Calibri" w:cs="Times New Roman"/>
      <w:szCs w:val="24"/>
      <w:lang w:val="x-none" w:eastAsia="x-none"/>
    </w:rPr>
  </w:style>
  <w:style w:type="paragraph" w:customStyle="1" w:styleId="1lneksmlouvy">
    <w:name w:val="1 Článek smlouvy"/>
    <w:basedOn w:val="Normlny"/>
    <w:next w:val="11slovantext"/>
    <w:link w:val="1lneksmlouvyChar"/>
    <w:rsid w:val="008817DD"/>
    <w:pPr>
      <w:keepNext/>
      <w:numPr>
        <w:numId w:val="1"/>
      </w:numPr>
      <w:suppressAutoHyphens/>
      <w:spacing w:before="360" w:after="240" w:line="240" w:lineRule="auto"/>
      <w:ind w:left="482" w:hanging="482"/>
      <w:jc w:val="both"/>
      <w:outlineLvl w:val="0"/>
    </w:pPr>
    <w:rPr>
      <w:rFonts w:ascii="Calibri" w:eastAsia="Times New Roman" w:hAnsi="Calibri" w:cs="Times New Roman"/>
      <w:b/>
      <w:caps/>
      <w:spacing w:val="6"/>
      <w:szCs w:val="24"/>
      <w:lang w:val="x-none"/>
    </w:rPr>
  </w:style>
  <w:style w:type="character" w:customStyle="1" w:styleId="1lneksmlouvyChar">
    <w:name w:val="1 Článek smlouvy Char"/>
    <w:link w:val="1lneksmlouvy"/>
    <w:rsid w:val="008817DD"/>
    <w:rPr>
      <w:rFonts w:ascii="Calibri" w:eastAsia="Times New Roman" w:hAnsi="Calibri" w:cs="Times New Roman"/>
      <w:b/>
      <w:caps/>
      <w:spacing w:val="6"/>
      <w:szCs w:val="24"/>
      <w:lang w:val="x-none"/>
    </w:rPr>
  </w:style>
  <w:style w:type="paragraph" w:customStyle="1" w:styleId="Textlnkuslovan">
    <w:name w:val="Text článku číslovaný"/>
    <w:basedOn w:val="Normlny"/>
    <w:link w:val="TextlnkuslovanChar"/>
    <w:rsid w:val="00FF76FE"/>
    <w:pPr>
      <w:tabs>
        <w:tab w:val="num" w:pos="1474"/>
      </w:tabs>
      <w:spacing w:after="120" w:line="280" w:lineRule="exact"/>
      <w:ind w:left="1474" w:hanging="737"/>
      <w:jc w:val="both"/>
    </w:pPr>
    <w:rPr>
      <w:rFonts w:ascii="Calibri" w:eastAsia="Times New Roman" w:hAnsi="Calibri" w:cs="Times New Roman"/>
      <w:szCs w:val="24"/>
      <w:lang w:val="x-none" w:eastAsia="x-none"/>
    </w:rPr>
  </w:style>
  <w:style w:type="character" w:customStyle="1" w:styleId="TextlnkuslovanChar">
    <w:name w:val="Text článku číslovaný Char"/>
    <w:link w:val="Textlnkuslovan"/>
    <w:rsid w:val="00FF76FE"/>
    <w:rPr>
      <w:rFonts w:ascii="Calibri" w:eastAsia="Times New Roman" w:hAnsi="Calibri" w:cs="Times New Roman"/>
      <w:szCs w:val="24"/>
      <w:lang w:val="x-none" w:eastAsia="x-none"/>
    </w:rPr>
  </w:style>
  <w:style w:type="character" w:styleId="Odkaznakomentr">
    <w:name w:val="annotation reference"/>
    <w:basedOn w:val="Predvolenpsmoodseku"/>
    <w:uiPriority w:val="99"/>
    <w:unhideWhenUsed/>
    <w:rsid w:val="00FF76FE"/>
    <w:rPr>
      <w:sz w:val="16"/>
      <w:szCs w:val="16"/>
    </w:rPr>
  </w:style>
  <w:style w:type="paragraph" w:styleId="Textkomentra">
    <w:name w:val="annotation text"/>
    <w:basedOn w:val="Normlny"/>
    <w:link w:val="TextkomentraChar"/>
    <w:uiPriority w:val="99"/>
    <w:unhideWhenUsed/>
    <w:rsid w:val="00FF76FE"/>
    <w:pPr>
      <w:spacing w:line="240" w:lineRule="auto"/>
    </w:pPr>
    <w:rPr>
      <w:sz w:val="20"/>
      <w:szCs w:val="20"/>
    </w:rPr>
  </w:style>
  <w:style w:type="character" w:customStyle="1" w:styleId="TextkomentraChar">
    <w:name w:val="Text komentára Char"/>
    <w:basedOn w:val="Predvolenpsmoodseku"/>
    <w:link w:val="Textkomentra"/>
    <w:uiPriority w:val="99"/>
    <w:rsid w:val="00FF76FE"/>
    <w:rPr>
      <w:sz w:val="20"/>
      <w:szCs w:val="20"/>
    </w:rPr>
  </w:style>
  <w:style w:type="paragraph" w:styleId="Predmetkomentra">
    <w:name w:val="annotation subject"/>
    <w:basedOn w:val="Textkomentra"/>
    <w:next w:val="Textkomentra"/>
    <w:link w:val="PredmetkomentraChar"/>
    <w:uiPriority w:val="99"/>
    <w:semiHidden/>
    <w:unhideWhenUsed/>
    <w:rsid w:val="00FF76FE"/>
    <w:rPr>
      <w:b/>
      <w:bCs/>
    </w:rPr>
  </w:style>
  <w:style w:type="character" w:customStyle="1" w:styleId="PredmetkomentraChar">
    <w:name w:val="Predmet komentára Char"/>
    <w:basedOn w:val="TextkomentraChar"/>
    <w:link w:val="Predmetkomentra"/>
    <w:uiPriority w:val="99"/>
    <w:semiHidden/>
    <w:rsid w:val="00FF76FE"/>
    <w:rPr>
      <w:b/>
      <w:bCs/>
      <w:sz w:val="20"/>
      <w:szCs w:val="20"/>
    </w:rPr>
  </w:style>
  <w:style w:type="paragraph" w:styleId="Textbubliny">
    <w:name w:val="Balloon Text"/>
    <w:basedOn w:val="Normlny"/>
    <w:link w:val="TextbublinyChar"/>
    <w:uiPriority w:val="99"/>
    <w:semiHidden/>
    <w:unhideWhenUsed/>
    <w:rsid w:val="00FF76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76FE"/>
    <w:rPr>
      <w:rFonts w:ascii="Segoe UI" w:hAnsi="Segoe UI" w:cs="Segoe UI"/>
      <w:sz w:val="18"/>
      <w:szCs w:val="18"/>
    </w:rPr>
  </w:style>
  <w:style w:type="paragraph" w:styleId="Odsekzoznamu">
    <w:name w:val="List Paragraph"/>
    <w:basedOn w:val="Normlny"/>
    <w:uiPriority w:val="99"/>
    <w:qFormat/>
    <w:rsid w:val="00403A22"/>
    <w:pPr>
      <w:ind w:left="720"/>
      <w:contextualSpacing/>
    </w:pPr>
  </w:style>
  <w:style w:type="character" w:styleId="Hypertextovprepojenie">
    <w:name w:val="Hyperlink"/>
    <w:basedOn w:val="Predvolenpsmoodseku"/>
    <w:uiPriority w:val="99"/>
    <w:unhideWhenUsed/>
    <w:rsid w:val="00FC3993"/>
    <w:rPr>
      <w:color w:val="0563C1" w:themeColor="hyperlink"/>
      <w:u w:val="single"/>
    </w:rPr>
  </w:style>
  <w:style w:type="paragraph" w:styleId="Revzia">
    <w:name w:val="Revision"/>
    <w:hidden/>
    <w:uiPriority w:val="99"/>
    <w:semiHidden/>
    <w:rsid w:val="005726B8"/>
    <w:pPr>
      <w:spacing w:after="0" w:line="240" w:lineRule="auto"/>
    </w:pPr>
  </w:style>
  <w:style w:type="character" w:customStyle="1" w:styleId="Nevyrieenzmienka1">
    <w:name w:val="Nevyriešená zmienka1"/>
    <w:basedOn w:val="Predvolenpsmoodseku"/>
    <w:uiPriority w:val="99"/>
    <w:semiHidden/>
    <w:unhideWhenUsed/>
    <w:rsid w:val="00E87091"/>
    <w:rPr>
      <w:color w:val="605E5C"/>
      <w:shd w:val="clear" w:color="auto" w:fill="E1DFDD"/>
    </w:rPr>
  </w:style>
  <w:style w:type="paragraph" w:customStyle="1" w:styleId="Body">
    <w:name w:val="Body"/>
    <w:basedOn w:val="Normlny"/>
    <w:rsid w:val="00563096"/>
    <w:pPr>
      <w:spacing w:after="140" w:line="290" w:lineRule="auto"/>
      <w:jc w:val="both"/>
    </w:pPr>
    <w:rPr>
      <w:rFonts w:ascii="Arial" w:eastAsia="MS Mincho" w:hAnsi="Arial" w:cs="Arial"/>
      <w:kern w:val="20"/>
      <w:sz w:val="20"/>
      <w:szCs w:val="20"/>
    </w:rPr>
  </w:style>
  <w:style w:type="paragraph" w:customStyle="1" w:styleId="BlockText2">
    <w:name w:val="Block Text 2"/>
    <w:aliases w:val="k2"/>
    <w:basedOn w:val="Normlny"/>
    <w:rsid w:val="00CD4F3F"/>
    <w:pPr>
      <w:widowControl w:val="0"/>
      <w:autoSpaceDE w:val="0"/>
      <w:autoSpaceDN w:val="0"/>
      <w:adjustRightInd w:val="0"/>
      <w:spacing w:after="0" w:line="480" w:lineRule="auto"/>
      <w:ind w:left="1440" w:right="1440"/>
    </w:pPr>
    <w:rPr>
      <w:rFonts w:ascii="Times New Roman" w:eastAsia="Times New Roman" w:hAnsi="Times New Roman" w:cs="Times New Roman"/>
      <w:sz w:val="20"/>
      <w:szCs w:val="20"/>
      <w:lang w:val="en-US"/>
    </w:rPr>
  </w:style>
  <w:style w:type="paragraph" w:styleId="Zoznam3">
    <w:name w:val="List 3"/>
    <w:aliases w:val="l3"/>
    <w:basedOn w:val="Normlny"/>
    <w:rsid w:val="00CD4F3F"/>
    <w:pPr>
      <w:widowControl w:val="0"/>
      <w:numPr>
        <w:numId w:val="14"/>
      </w:numPr>
      <w:tabs>
        <w:tab w:val="clear" w:pos="360"/>
        <w:tab w:val="num" w:pos="2160"/>
      </w:tabs>
      <w:autoSpaceDE w:val="0"/>
      <w:autoSpaceDN w:val="0"/>
      <w:adjustRightInd w:val="0"/>
      <w:spacing w:after="240" w:line="240" w:lineRule="auto"/>
      <w:ind w:left="2160" w:hanging="720"/>
    </w:pPr>
    <w:rPr>
      <w:rFonts w:ascii="Times New Roman" w:eastAsia="Times New Roman" w:hAnsi="Times New Roman" w:cs="Times New Roman"/>
      <w:sz w:val="20"/>
      <w:szCs w:val="20"/>
      <w:lang w:val="en-US"/>
    </w:rPr>
  </w:style>
  <w:style w:type="character" w:customStyle="1" w:styleId="CharStyle9">
    <w:name w:val="Char Style 9"/>
    <w:basedOn w:val="Predvolenpsmoodseku"/>
    <w:link w:val="Style2"/>
    <w:uiPriority w:val="99"/>
    <w:locked/>
    <w:rsid w:val="00CD4F3F"/>
    <w:rPr>
      <w:shd w:val="clear" w:color="auto" w:fill="FFFFFF"/>
    </w:rPr>
  </w:style>
  <w:style w:type="paragraph" w:customStyle="1" w:styleId="Style2">
    <w:name w:val="Style 2"/>
    <w:basedOn w:val="Normlny"/>
    <w:link w:val="CharStyle9"/>
    <w:uiPriority w:val="99"/>
    <w:rsid w:val="00CD4F3F"/>
    <w:pPr>
      <w:widowControl w:val="0"/>
      <w:shd w:val="clear" w:color="auto" w:fill="FFFFFF"/>
      <w:spacing w:before="240" w:after="360" w:line="240" w:lineRule="atLeast"/>
      <w:ind w:hanging="1200"/>
      <w:jc w:val="center"/>
    </w:pPr>
  </w:style>
  <w:style w:type="paragraph" w:styleId="Zkladntext">
    <w:name w:val="Body Text"/>
    <w:aliases w:val="b"/>
    <w:basedOn w:val="Normlny"/>
    <w:link w:val="ZkladntextChar"/>
    <w:rsid w:val="00A47696"/>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ý text Char"/>
    <w:aliases w:val="b Char"/>
    <w:basedOn w:val="Predvolenpsmoodseku"/>
    <w:link w:val="Zkladntext"/>
    <w:rsid w:val="00A47696"/>
    <w:rPr>
      <w:rFonts w:ascii="Times New Roman" w:eastAsia="Times New Roman" w:hAnsi="Times New Roman" w:cs="Times New Roman"/>
      <w:sz w:val="20"/>
      <w:szCs w:val="20"/>
      <w:lang w:val="en-US"/>
    </w:rPr>
  </w:style>
  <w:style w:type="character" w:customStyle="1" w:styleId="CharStyle11">
    <w:name w:val="Char Style 11"/>
    <w:basedOn w:val="Predvolenpsmoodseku"/>
    <w:link w:val="Style10"/>
    <w:uiPriority w:val="99"/>
    <w:locked/>
    <w:rsid w:val="00A47696"/>
    <w:rPr>
      <w:b/>
      <w:bCs/>
      <w:shd w:val="clear" w:color="auto" w:fill="FFFFFF"/>
    </w:rPr>
  </w:style>
  <w:style w:type="paragraph" w:customStyle="1" w:styleId="Style10">
    <w:name w:val="Style 10"/>
    <w:basedOn w:val="Normlny"/>
    <w:link w:val="CharStyle11"/>
    <w:uiPriority w:val="99"/>
    <w:rsid w:val="00A47696"/>
    <w:pPr>
      <w:widowControl w:val="0"/>
      <w:shd w:val="clear" w:color="auto" w:fill="FFFFFF"/>
      <w:spacing w:before="360" w:after="600" w:line="240" w:lineRule="atLeast"/>
      <w:jc w:val="center"/>
      <w:outlineLvl w:val="1"/>
    </w:pPr>
    <w:rPr>
      <w:b/>
      <w:bCs/>
    </w:rPr>
  </w:style>
  <w:style w:type="character" w:customStyle="1" w:styleId="Nadpis1Char">
    <w:name w:val="Nadpis 1 Char"/>
    <w:basedOn w:val="Predvolenpsmoodseku"/>
    <w:link w:val="Nadpis1"/>
    <w:uiPriority w:val="9"/>
    <w:rsid w:val="003F4803"/>
    <w:rPr>
      <w:rFonts w:cstheme="minorHAnsi"/>
      <w:b/>
      <w:sz w:val="24"/>
      <w:szCs w:val="24"/>
    </w:rPr>
  </w:style>
  <w:style w:type="paragraph" w:styleId="Hlavikaobsahu">
    <w:name w:val="TOC Heading"/>
    <w:basedOn w:val="Nadpis1"/>
    <w:next w:val="Normlny"/>
    <w:uiPriority w:val="39"/>
    <w:unhideWhenUsed/>
    <w:qFormat/>
    <w:rsid w:val="003F4803"/>
    <w:pPr>
      <w:outlineLvl w:val="9"/>
    </w:pPr>
    <w:rPr>
      <w:lang w:val="sk-SK" w:eastAsia="sk-SK"/>
    </w:rPr>
  </w:style>
  <w:style w:type="paragraph" w:styleId="Obsah2">
    <w:name w:val="toc 2"/>
    <w:basedOn w:val="Normlny"/>
    <w:next w:val="Normlny"/>
    <w:autoRedefine/>
    <w:uiPriority w:val="39"/>
    <w:unhideWhenUsed/>
    <w:rsid w:val="003F4803"/>
    <w:pPr>
      <w:spacing w:after="100"/>
      <w:ind w:left="220"/>
    </w:pPr>
  </w:style>
  <w:style w:type="paragraph" w:styleId="Obsah1">
    <w:name w:val="toc 1"/>
    <w:basedOn w:val="Normlny"/>
    <w:next w:val="Normlny"/>
    <w:autoRedefine/>
    <w:uiPriority w:val="39"/>
    <w:unhideWhenUsed/>
    <w:rsid w:val="00E50F1C"/>
    <w:pPr>
      <w:tabs>
        <w:tab w:val="left" w:pos="851"/>
        <w:tab w:val="right" w:leader="dot" w:pos="9060"/>
      </w:tabs>
      <w:spacing w:after="100"/>
      <w:ind w:left="851" w:hanging="851"/>
      <w:jc w:val="both"/>
    </w:pPr>
  </w:style>
  <w:style w:type="character" w:styleId="PouitHypertextovPrepojenie">
    <w:name w:val="FollowedHyperlink"/>
    <w:basedOn w:val="Predvolenpsmoodseku"/>
    <w:uiPriority w:val="99"/>
    <w:semiHidden/>
    <w:unhideWhenUsed/>
    <w:rsid w:val="0036356D"/>
    <w:rPr>
      <w:color w:val="954F72" w:themeColor="followedHyperlink"/>
      <w:u w:val="single"/>
    </w:rPr>
  </w:style>
  <w:style w:type="paragraph" w:styleId="Textpoznmkypodiarou">
    <w:name w:val="footnote text"/>
    <w:basedOn w:val="Normlny"/>
    <w:link w:val="TextpoznmkypodiarouChar"/>
    <w:uiPriority w:val="99"/>
    <w:semiHidden/>
    <w:unhideWhenUsed/>
    <w:rsid w:val="000125A5"/>
    <w:pPr>
      <w:spacing w:after="0" w:line="240" w:lineRule="auto"/>
    </w:pPr>
    <w:rPr>
      <w:rFonts w:ascii="Calibri" w:eastAsia="Calibri"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0125A5"/>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0125A5"/>
    <w:rPr>
      <w:vertAlign w:val="superscript"/>
    </w:rPr>
  </w:style>
  <w:style w:type="character" w:styleId="Zvraznenie">
    <w:name w:val="Emphasis"/>
    <w:basedOn w:val="Predvolenpsmoodseku"/>
    <w:uiPriority w:val="20"/>
    <w:qFormat/>
    <w:rsid w:val="007066AB"/>
    <w:rPr>
      <w:i/>
      <w:iCs/>
    </w:rPr>
  </w:style>
  <w:style w:type="character" w:customStyle="1" w:styleId="Nevyrieenzmienka2">
    <w:name w:val="Nevyriešená zmienka2"/>
    <w:basedOn w:val="Predvolenpsmoodseku"/>
    <w:uiPriority w:val="99"/>
    <w:semiHidden/>
    <w:unhideWhenUsed/>
    <w:rsid w:val="00353877"/>
    <w:rPr>
      <w:color w:val="605E5C"/>
      <w:shd w:val="clear" w:color="auto" w:fill="E1DFDD"/>
    </w:rPr>
  </w:style>
  <w:style w:type="character" w:customStyle="1" w:styleId="Nevyrieenzmienka3">
    <w:name w:val="Nevyriešená zmienka3"/>
    <w:basedOn w:val="Predvolenpsmoodseku"/>
    <w:uiPriority w:val="99"/>
    <w:semiHidden/>
    <w:unhideWhenUsed/>
    <w:rsid w:val="0088008A"/>
    <w:rPr>
      <w:color w:val="605E5C"/>
      <w:shd w:val="clear" w:color="auto" w:fill="E1DFDD"/>
    </w:rPr>
  </w:style>
  <w:style w:type="character" w:styleId="Jemnodkaz">
    <w:name w:val="Subtle Reference"/>
    <w:basedOn w:val="Predvolenpsmoodseku"/>
    <w:uiPriority w:val="31"/>
    <w:qFormat/>
    <w:rsid w:val="002B7619"/>
    <w:rPr>
      <w:smallCaps/>
      <w:color w:val="5A5A5A" w:themeColor="text1" w:themeTint="A5"/>
    </w:rPr>
  </w:style>
  <w:style w:type="numbering" w:customStyle="1" w:styleId="tl1">
    <w:name w:val="Štýl1"/>
    <w:uiPriority w:val="99"/>
    <w:rsid w:val="007E79A7"/>
    <w:pPr>
      <w:numPr>
        <w:numId w:val="50"/>
      </w:numPr>
    </w:pPr>
  </w:style>
  <w:style w:type="numbering" w:customStyle="1" w:styleId="tl2">
    <w:name w:val="Štýl2"/>
    <w:uiPriority w:val="99"/>
    <w:rsid w:val="007E79A7"/>
    <w:pPr>
      <w:numPr>
        <w:numId w:val="52"/>
      </w:numPr>
    </w:pPr>
  </w:style>
  <w:style w:type="numbering" w:customStyle="1" w:styleId="l">
    <w:name w:val="l"/>
    <w:uiPriority w:val="99"/>
    <w:rsid w:val="004247BC"/>
    <w:pPr>
      <w:numPr>
        <w:numId w:val="54"/>
      </w:numPr>
    </w:pPr>
  </w:style>
  <w:style w:type="character" w:customStyle="1" w:styleId="Nevyrieenzmienka4">
    <w:name w:val="Nevyriešená zmienka4"/>
    <w:basedOn w:val="Predvolenpsmoodseku"/>
    <w:uiPriority w:val="99"/>
    <w:semiHidden/>
    <w:unhideWhenUsed/>
    <w:rsid w:val="00330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5690">
      <w:bodyDiv w:val="1"/>
      <w:marLeft w:val="0"/>
      <w:marRight w:val="0"/>
      <w:marTop w:val="0"/>
      <w:marBottom w:val="0"/>
      <w:divBdr>
        <w:top w:val="none" w:sz="0" w:space="0" w:color="auto"/>
        <w:left w:val="none" w:sz="0" w:space="0" w:color="auto"/>
        <w:bottom w:val="none" w:sz="0" w:space="0" w:color="auto"/>
        <w:right w:val="none" w:sz="0" w:space="0" w:color="auto"/>
      </w:divBdr>
    </w:div>
    <w:div w:id="604965874">
      <w:bodyDiv w:val="1"/>
      <w:marLeft w:val="0"/>
      <w:marRight w:val="0"/>
      <w:marTop w:val="0"/>
      <w:marBottom w:val="0"/>
      <w:divBdr>
        <w:top w:val="none" w:sz="0" w:space="0" w:color="auto"/>
        <w:left w:val="none" w:sz="0" w:space="0" w:color="auto"/>
        <w:bottom w:val="none" w:sz="0" w:space="0" w:color="auto"/>
        <w:right w:val="none" w:sz="0" w:space="0" w:color="auto"/>
      </w:divBdr>
    </w:div>
    <w:div w:id="1159613369">
      <w:bodyDiv w:val="1"/>
      <w:marLeft w:val="0"/>
      <w:marRight w:val="0"/>
      <w:marTop w:val="0"/>
      <w:marBottom w:val="0"/>
      <w:divBdr>
        <w:top w:val="none" w:sz="0" w:space="0" w:color="auto"/>
        <w:left w:val="none" w:sz="0" w:space="0" w:color="auto"/>
        <w:bottom w:val="none" w:sz="0" w:space="0" w:color="auto"/>
        <w:right w:val="none" w:sz="0" w:space="0" w:color="auto"/>
      </w:divBdr>
    </w:div>
    <w:div w:id="1557737450">
      <w:bodyDiv w:val="1"/>
      <w:marLeft w:val="0"/>
      <w:marRight w:val="0"/>
      <w:marTop w:val="0"/>
      <w:marBottom w:val="0"/>
      <w:divBdr>
        <w:top w:val="none" w:sz="0" w:space="0" w:color="auto"/>
        <w:left w:val="none" w:sz="0" w:space="0" w:color="auto"/>
        <w:bottom w:val="none" w:sz="0" w:space="0" w:color="auto"/>
        <w:right w:val="none" w:sz="0" w:space="0" w:color="auto"/>
      </w:divBdr>
    </w:div>
    <w:div w:id="1588031260">
      <w:bodyDiv w:val="1"/>
      <w:marLeft w:val="0"/>
      <w:marRight w:val="0"/>
      <w:marTop w:val="0"/>
      <w:marBottom w:val="0"/>
      <w:divBdr>
        <w:top w:val="none" w:sz="0" w:space="0" w:color="auto"/>
        <w:left w:val="none" w:sz="0" w:space="0" w:color="auto"/>
        <w:bottom w:val="none" w:sz="0" w:space="0" w:color="auto"/>
        <w:right w:val="none" w:sz="0" w:space="0" w:color="auto"/>
      </w:divBdr>
    </w:div>
    <w:div w:id="1625036085">
      <w:bodyDiv w:val="1"/>
      <w:marLeft w:val="0"/>
      <w:marRight w:val="0"/>
      <w:marTop w:val="0"/>
      <w:marBottom w:val="0"/>
      <w:divBdr>
        <w:top w:val="none" w:sz="0" w:space="0" w:color="auto"/>
        <w:left w:val="none" w:sz="0" w:space="0" w:color="auto"/>
        <w:bottom w:val="none" w:sz="0" w:space="0" w:color="auto"/>
        <w:right w:val="none" w:sz="0" w:space="0" w:color="auto"/>
      </w:divBdr>
      <w:divsChild>
        <w:div w:id="330448865">
          <w:marLeft w:val="0"/>
          <w:marRight w:val="0"/>
          <w:marTop w:val="0"/>
          <w:marBottom w:val="0"/>
          <w:divBdr>
            <w:top w:val="none" w:sz="0" w:space="0" w:color="auto"/>
            <w:left w:val="none" w:sz="0" w:space="0" w:color="auto"/>
            <w:bottom w:val="none" w:sz="0" w:space="0" w:color="auto"/>
            <w:right w:val="none" w:sz="0" w:space="0" w:color="auto"/>
          </w:divBdr>
          <w:divsChild>
            <w:div w:id="585575854">
              <w:marLeft w:val="0"/>
              <w:marRight w:val="0"/>
              <w:marTop w:val="0"/>
              <w:marBottom w:val="0"/>
              <w:divBdr>
                <w:top w:val="none" w:sz="0" w:space="0" w:color="auto"/>
                <w:left w:val="none" w:sz="0" w:space="0" w:color="auto"/>
                <w:bottom w:val="none" w:sz="0" w:space="0" w:color="auto"/>
                <w:right w:val="none" w:sz="0" w:space="0" w:color="auto"/>
              </w:divBdr>
              <w:divsChild>
                <w:div w:id="1044282998">
                  <w:marLeft w:val="0"/>
                  <w:marRight w:val="0"/>
                  <w:marTop w:val="0"/>
                  <w:marBottom w:val="0"/>
                  <w:divBdr>
                    <w:top w:val="none" w:sz="0" w:space="0" w:color="auto"/>
                    <w:left w:val="none" w:sz="0" w:space="0" w:color="auto"/>
                    <w:bottom w:val="none" w:sz="0" w:space="0" w:color="auto"/>
                    <w:right w:val="none" w:sz="0" w:space="0" w:color="auto"/>
                  </w:divBdr>
                  <w:divsChild>
                    <w:div w:id="559636375">
                      <w:marLeft w:val="0"/>
                      <w:marRight w:val="0"/>
                      <w:marTop w:val="0"/>
                      <w:marBottom w:val="0"/>
                      <w:divBdr>
                        <w:top w:val="none" w:sz="0" w:space="0" w:color="auto"/>
                        <w:left w:val="none" w:sz="0" w:space="0" w:color="auto"/>
                        <w:bottom w:val="none" w:sz="0" w:space="0" w:color="auto"/>
                        <w:right w:val="none" w:sz="0" w:space="0" w:color="auto"/>
                      </w:divBdr>
                      <w:divsChild>
                        <w:div w:id="438960285">
                          <w:marLeft w:val="0"/>
                          <w:marRight w:val="0"/>
                          <w:marTop w:val="0"/>
                          <w:marBottom w:val="0"/>
                          <w:divBdr>
                            <w:top w:val="none" w:sz="0" w:space="0" w:color="auto"/>
                            <w:left w:val="none" w:sz="0" w:space="0" w:color="auto"/>
                            <w:bottom w:val="none" w:sz="0" w:space="0" w:color="auto"/>
                            <w:right w:val="none" w:sz="0" w:space="0" w:color="auto"/>
                          </w:divBdr>
                          <w:divsChild>
                            <w:div w:id="1453594252">
                              <w:marLeft w:val="0"/>
                              <w:marRight w:val="300"/>
                              <w:marTop w:val="180"/>
                              <w:marBottom w:val="0"/>
                              <w:divBdr>
                                <w:top w:val="none" w:sz="0" w:space="0" w:color="auto"/>
                                <w:left w:val="none" w:sz="0" w:space="0" w:color="auto"/>
                                <w:bottom w:val="none" w:sz="0" w:space="0" w:color="auto"/>
                                <w:right w:val="none" w:sz="0" w:space="0" w:color="auto"/>
                              </w:divBdr>
                              <w:divsChild>
                                <w:div w:id="205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763464">
          <w:marLeft w:val="0"/>
          <w:marRight w:val="0"/>
          <w:marTop w:val="0"/>
          <w:marBottom w:val="0"/>
          <w:divBdr>
            <w:top w:val="none" w:sz="0" w:space="0" w:color="auto"/>
            <w:left w:val="none" w:sz="0" w:space="0" w:color="auto"/>
            <w:bottom w:val="none" w:sz="0" w:space="0" w:color="auto"/>
            <w:right w:val="none" w:sz="0" w:space="0" w:color="auto"/>
          </w:divBdr>
          <w:divsChild>
            <w:div w:id="1962221325">
              <w:marLeft w:val="0"/>
              <w:marRight w:val="0"/>
              <w:marTop w:val="0"/>
              <w:marBottom w:val="0"/>
              <w:divBdr>
                <w:top w:val="none" w:sz="0" w:space="0" w:color="auto"/>
                <w:left w:val="none" w:sz="0" w:space="0" w:color="auto"/>
                <w:bottom w:val="none" w:sz="0" w:space="0" w:color="auto"/>
                <w:right w:val="none" w:sz="0" w:space="0" w:color="auto"/>
              </w:divBdr>
              <w:divsChild>
                <w:div w:id="1237402138">
                  <w:marLeft w:val="0"/>
                  <w:marRight w:val="0"/>
                  <w:marTop w:val="0"/>
                  <w:marBottom w:val="0"/>
                  <w:divBdr>
                    <w:top w:val="none" w:sz="0" w:space="0" w:color="auto"/>
                    <w:left w:val="none" w:sz="0" w:space="0" w:color="auto"/>
                    <w:bottom w:val="none" w:sz="0" w:space="0" w:color="auto"/>
                    <w:right w:val="none" w:sz="0" w:space="0" w:color="auto"/>
                  </w:divBdr>
                  <w:divsChild>
                    <w:div w:id="1041246529">
                      <w:marLeft w:val="0"/>
                      <w:marRight w:val="0"/>
                      <w:marTop w:val="0"/>
                      <w:marBottom w:val="0"/>
                      <w:divBdr>
                        <w:top w:val="none" w:sz="0" w:space="0" w:color="auto"/>
                        <w:left w:val="none" w:sz="0" w:space="0" w:color="auto"/>
                        <w:bottom w:val="none" w:sz="0" w:space="0" w:color="auto"/>
                        <w:right w:val="none" w:sz="0" w:space="0" w:color="auto"/>
                      </w:divBdr>
                      <w:divsChild>
                        <w:div w:id="11421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997126">
      <w:bodyDiv w:val="1"/>
      <w:marLeft w:val="0"/>
      <w:marRight w:val="0"/>
      <w:marTop w:val="0"/>
      <w:marBottom w:val="0"/>
      <w:divBdr>
        <w:top w:val="none" w:sz="0" w:space="0" w:color="auto"/>
        <w:left w:val="none" w:sz="0" w:space="0" w:color="auto"/>
        <w:bottom w:val="none" w:sz="0" w:space="0" w:color="auto"/>
        <w:right w:val="none" w:sz="0" w:space="0" w:color="auto"/>
      </w:divBdr>
      <w:divsChild>
        <w:div w:id="1181313867">
          <w:marLeft w:val="0"/>
          <w:marRight w:val="0"/>
          <w:marTop w:val="0"/>
          <w:marBottom w:val="0"/>
          <w:divBdr>
            <w:top w:val="none" w:sz="0" w:space="0" w:color="auto"/>
            <w:left w:val="none" w:sz="0" w:space="0" w:color="auto"/>
            <w:bottom w:val="none" w:sz="0" w:space="0" w:color="auto"/>
            <w:right w:val="none" w:sz="0" w:space="0" w:color="auto"/>
          </w:divBdr>
          <w:divsChild>
            <w:div w:id="1535458420">
              <w:marLeft w:val="0"/>
              <w:marRight w:val="0"/>
              <w:marTop w:val="0"/>
              <w:marBottom w:val="0"/>
              <w:divBdr>
                <w:top w:val="none" w:sz="0" w:space="0" w:color="auto"/>
                <w:left w:val="none" w:sz="0" w:space="0" w:color="auto"/>
                <w:bottom w:val="none" w:sz="0" w:space="0" w:color="auto"/>
                <w:right w:val="none" w:sz="0" w:space="0" w:color="auto"/>
              </w:divBdr>
              <w:divsChild>
                <w:div w:id="1045251109">
                  <w:marLeft w:val="0"/>
                  <w:marRight w:val="0"/>
                  <w:marTop w:val="0"/>
                  <w:marBottom w:val="0"/>
                  <w:divBdr>
                    <w:top w:val="none" w:sz="0" w:space="0" w:color="auto"/>
                    <w:left w:val="none" w:sz="0" w:space="0" w:color="auto"/>
                    <w:bottom w:val="none" w:sz="0" w:space="0" w:color="auto"/>
                    <w:right w:val="none" w:sz="0" w:space="0" w:color="auto"/>
                  </w:divBdr>
                  <w:divsChild>
                    <w:div w:id="320428897">
                      <w:marLeft w:val="0"/>
                      <w:marRight w:val="0"/>
                      <w:marTop w:val="0"/>
                      <w:marBottom w:val="0"/>
                      <w:divBdr>
                        <w:top w:val="none" w:sz="0" w:space="0" w:color="auto"/>
                        <w:left w:val="none" w:sz="0" w:space="0" w:color="auto"/>
                        <w:bottom w:val="none" w:sz="0" w:space="0" w:color="auto"/>
                        <w:right w:val="none" w:sz="0" w:space="0" w:color="auto"/>
                      </w:divBdr>
                      <w:divsChild>
                        <w:div w:id="1494686319">
                          <w:marLeft w:val="0"/>
                          <w:marRight w:val="0"/>
                          <w:marTop w:val="0"/>
                          <w:marBottom w:val="0"/>
                          <w:divBdr>
                            <w:top w:val="none" w:sz="0" w:space="0" w:color="auto"/>
                            <w:left w:val="none" w:sz="0" w:space="0" w:color="auto"/>
                            <w:bottom w:val="none" w:sz="0" w:space="0" w:color="auto"/>
                            <w:right w:val="none" w:sz="0" w:space="0" w:color="auto"/>
                          </w:divBdr>
                          <w:divsChild>
                            <w:div w:id="1470321485">
                              <w:marLeft w:val="0"/>
                              <w:marRight w:val="300"/>
                              <w:marTop w:val="180"/>
                              <w:marBottom w:val="0"/>
                              <w:divBdr>
                                <w:top w:val="none" w:sz="0" w:space="0" w:color="auto"/>
                                <w:left w:val="none" w:sz="0" w:space="0" w:color="auto"/>
                                <w:bottom w:val="none" w:sz="0" w:space="0" w:color="auto"/>
                                <w:right w:val="none" w:sz="0" w:space="0" w:color="auto"/>
                              </w:divBdr>
                              <w:divsChild>
                                <w:div w:id="6353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9266">
          <w:marLeft w:val="0"/>
          <w:marRight w:val="0"/>
          <w:marTop w:val="0"/>
          <w:marBottom w:val="0"/>
          <w:divBdr>
            <w:top w:val="none" w:sz="0" w:space="0" w:color="auto"/>
            <w:left w:val="none" w:sz="0" w:space="0" w:color="auto"/>
            <w:bottom w:val="none" w:sz="0" w:space="0" w:color="auto"/>
            <w:right w:val="none" w:sz="0" w:space="0" w:color="auto"/>
          </w:divBdr>
          <w:divsChild>
            <w:div w:id="33508504">
              <w:marLeft w:val="0"/>
              <w:marRight w:val="0"/>
              <w:marTop w:val="0"/>
              <w:marBottom w:val="0"/>
              <w:divBdr>
                <w:top w:val="none" w:sz="0" w:space="0" w:color="auto"/>
                <w:left w:val="none" w:sz="0" w:space="0" w:color="auto"/>
                <w:bottom w:val="none" w:sz="0" w:space="0" w:color="auto"/>
                <w:right w:val="none" w:sz="0" w:space="0" w:color="auto"/>
              </w:divBdr>
              <w:divsChild>
                <w:div w:id="1672097185">
                  <w:marLeft w:val="0"/>
                  <w:marRight w:val="0"/>
                  <w:marTop w:val="0"/>
                  <w:marBottom w:val="0"/>
                  <w:divBdr>
                    <w:top w:val="none" w:sz="0" w:space="0" w:color="auto"/>
                    <w:left w:val="none" w:sz="0" w:space="0" w:color="auto"/>
                    <w:bottom w:val="none" w:sz="0" w:space="0" w:color="auto"/>
                    <w:right w:val="none" w:sz="0" w:space="0" w:color="auto"/>
                  </w:divBdr>
                  <w:divsChild>
                    <w:div w:id="531579714">
                      <w:marLeft w:val="0"/>
                      <w:marRight w:val="0"/>
                      <w:marTop w:val="0"/>
                      <w:marBottom w:val="0"/>
                      <w:divBdr>
                        <w:top w:val="none" w:sz="0" w:space="0" w:color="auto"/>
                        <w:left w:val="none" w:sz="0" w:space="0" w:color="auto"/>
                        <w:bottom w:val="none" w:sz="0" w:space="0" w:color="auto"/>
                        <w:right w:val="none" w:sz="0" w:space="0" w:color="auto"/>
                      </w:divBdr>
                      <w:divsChild>
                        <w:div w:id="12060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cube.statistics.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tacube.statistics.s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cube.statistics.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atacube.statistics.sk/" TargetMode="External"/><Relationship Id="rId4" Type="http://schemas.openxmlformats.org/officeDocument/2006/relationships/settings" Target="settings.xml"/><Relationship Id="rId9" Type="http://schemas.openxmlformats.org/officeDocument/2006/relationships/hyperlink" Target="http://datacube.statistics.sk/"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5984C-BD69-46AD-A03F-832E5B526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40</Pages>
  <Words>17959</Words>
  <Characters>102371</Characters>
  <DocSecurity>0</DocSecurity>
  <Lines>853</Lines>
  <Paragraphs>240</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2021-04-08T13:46:00Z</cp:lastPrinted>
  <dcterms:created xsi:type="dcterms:W3CDTF">2021-07-13T11:33:00Z</dcterms:created>
  <dcterms:modified xsi:type="dcterms:W3CDTF">2021-08-11T06:30:00Z</dcterms:modified>
</cp:coreProperties>
</file>